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DA0A36" w14:textId="77777777" w:rsidR="00642EFE" w:rsidRPr="009044F1"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14:paraId="55C699E6" w14:textId="77777777" w:rsidR="00642EFE" w:rsidRPr="009044F1" w:rsidRDefault="00AB5994" w:rsidP="00B46D58">
      <w:pPr>
        <w:pStyle w:val="BodyTextIndent"/>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О ЗАПРОСЕ КОТИРОВОК</w:t>
      </w:r>
      <w:r w:rsidR="00642EFE" w:rsidRPr="009044F1">
        <w:rPr>
          <w:rFonts w:ascii="GHEA Grapalat" w:hAnsi="GHEA Grapalat"/>
          <w:i w:val="0"/>
          <w:sz w:val="24"/>
          <w:szCs w:val="24"/>
        </w:rPr>
        <w:t xml:space="preserve"> </w:t>
      </w:r>
    </w:p>
    <w:p w14:paraId="3F0AF60E" w14:textId="02000069" w:rsidR="0091042F" w:rsidRPr="009044F1"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Комиссии от "</w:t>
      </w:r>
      <w:r w:rsidR="009D106A" w:rsidRPr="00D837A7">
        <w:rPr>
          <w:rFonts w:ascii="GHEA Grapalat" w:hAnsi="GHEA Grapalat"/>
          <w:i w:val="0"/>
          <w:sz w:val="24"/>
          <w:szCs w:val="24"/>
        </w:rPr>
        <w:t>2</w:t>
      </w:r>
      <w:r w:rsidR="007101F6" w:rsidRPr="007101F6">
        <w:rPr>
          <w:rFonts w:ascii="GHEA Grapalat" w:hAnsi="GHEA Grapalat"/>
          <w:i w:val="0"/>
          <w:sz w:val="24"/>
          <w:szCs w:val="24"/>
        </w:rPr>
        <w:t>7</w:t>
      </w:r>
      <w:r w:rsidRPr="009044F1">
        <w:rPr>
          <w:rFonts w:ascii="GHEA Grapalat" w:hAnsi="GHEA Grapalat"/>
          <w:i w:val="0"/>
          <w:sz w:val="24"/>
          <w:szCs w:val="24"/>
        </w:rPr>
        <w:t>" "</w:t>
      </w:r>
      <w:r w:rsidR="009D106A" w:rsidRPr="009D106A">
        <w:rPr>
          <w:rFonts w:ascii="Arial" w:hAnsi="Arial" w:cs="Arial"/>
          <w:color w:val="474747"/>
          <w:sz w:val="21"/>
          <w:szCs w:val="21"/>
          <w:shd w:val="clear" w:color="auto" w:fill="FFFFFF"/>
        </w:rPr>
        <w:t xml:space="preserve"> </w:t>
      </w:r>
      <w:r w:rsidR="00D837A7">
        <w:rPr>
          <w:rFonts w:ascii="GHEA Grapalat" w:hAnsi="GHEA Grapalat"/>
          <w:i w:val="0"/>
          <w:sz w:val="24"/>
          <w:szCs w:val="24"/>
        </w:rPr>
        <w:t>февраля</w:t>
      </w:r>
      <w:r w:rsidRPr="009044F1">
        <w:rPr>
          <w:rFonts w:ascii="GHEA Grapalat" w:hAnsi="GHEA Grapalat"/>
          <w:i w:val="0"/>
          <w:sz w:val="24"/>
          <w:szCs w:val="24"/>
        </w:rPr>
        <w:t xml:space="preserve">" </w:t>
      </w:r>
      <w:r w:rsidR="00AB5994">
        <w:rPr>
          <w:rFonts w:ascii="GHEA Grapalat" w:hAnsi="GHEA Grapalat"/>
          <w:i w:val="0"/>
          <w:sz w:val="24"/>
          <w:szCs w:val="24"/>
        </w:rPr>
        <w:t>202</w:t>
      </w:r>
      <w:r w:rsidR="009D106A">
        <w:rPr>
          <w:rFonts w:ascii="GHEA Grapalat" w:hAnsi="GHEA Grapalat"/>
          <w:i w:val="0"/>
          <w:sz w:val="24"/>
          <w:szCs w:val="24"/>
          <w:lang w:val="rue-Cyrl"/>
        </w:rPr>
        <w:t xml:space="preserve">5 </w:t>
      </w:r>
      <w:r w:rsidRPr="009044F1">
        <w:rPr>
          <w:rFonts w:ascii="GHEA Grapalat" w:hAnsi="GHEA Grapalat"/>
          <w:i w:val="0"/>
          <w:sz w:val="24"/>
          <w:szCs w:val="24"/>
        </w:rPr>
        <w:t>года "</w:t>
      </w:r>
      <w:r w:rsidR="00AB5994">
        <w:rPr>
          <w:rFonts w:ascii="GHEA Grapalat" w:hAnsi="GHEA Grapalat"/>
          <w:i w:val="0"/>
          <w:sz w:val="24"/>
          <w:szCs w:val="24"/>
        </w:rPr>
        <w:t>1</w:t>
      </w:r>
      <w:r w:rsidRPr="009044F1">
        <w:rPr>
          <w:rFonts w:ascii="GHEA Grapalat" w:hAnsi="GHEA Grapalat"/>
          <w:i w:val="0"/>
          <w:sz w:val="24"/>
          <w:szCs w:val="24"/>
        </w:rPr>
        <w:t xml:space="preserve">" </w:t>
      </w:r>
    </w:p>
    <w:p w14:paraId="228E4756" w14:textId="0BEB9318" w:rsidR="0091042F" w:rsidRPr="00AB5994" w:rsidRDefault="0006703E" w:rsidP="00B46D58">
      <w:pPr>
        <w:pStyle w:val="BodyTextIndent"/>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Pr="004775ED">
        <w:rPr>
          <w:rFonts w:ascii="GHEA Grapalat" w:hAnsi="GHEA Grapalat"/>
          <w:i w:val="0"/>
          <w:sz w:val="24"/>
          <w:szCs w:val="24"/>
        </w:rPr>
        <w:t xml:space="preserve"> </w:t>
      </w:r>
      <w:r w:rsidR="00D837A7">
        <w:rPr>
          <w:rFonts w:ascii="GHEA Grapalat" w:hAnsi="GHEA Grapalat"/>
          <w:b/>
          <w:i w:val="0"/>
          <w:sz w:val="24"/>
          <w:szCs w:val="24"/>
          <w:lang w:val="en-GB"/>
        </w:rPr>
        <w:t>HFF-NTsDzB-2025/2</w:t>
      </w:r>
    </w:p>
    <w:p w14:paraId="47537653" w14:textId="77777777" w:rsidR="0091042F" w:rsidRPr="009044F1" w:rsidRDefault="0091042F" w:rsidP="00B46D58">
      <w:pPr>
        <w:pStyle w:val="BodyTextIndent"/>
        <w:widowControl w:val="0"/>
        <w:spacing w:after="160" w:line="240" w:lineRule="auto"/>
        <w:rPr>
          <w:rFonts w:ascii="GHEA Grapalat" w:hAnsi="GHEA Grapalat"/>
          <w:i w:val="0"/>
          <w:sz w:val="24"/>
          <w:szCs w:val="24"/>
        </w:rPr>
      </w:pPr>
    </w:p>
    <w:p w14:paraId="67EF1DF3" w14:textId="77777777" w:rsidR="00642EFE" w:rsidRPr="009044F1" w:rsidRDefault="00642EFE" w:rsidP="00B16F41">
      <w:pPr>
        <w:pStyle w:val="BodyTextIndent"/>
        <w:widowControl w:val="0"/>
        <w:spacing w:line="276" w:lineRule="auto"/>
        <w:ind w:firstLine="709"/>
        <w:rPr>
          <w:rFonts w:ascii="GHEA Grapalat" w:hAnsi="GHEA Grapalat"/>
          <w:i w:val="0"/>
          <w:sz w:val="24"/>
          <w:szCs w:val="24"/>
        </w:rPr>
      </w:pPr>
      <w:r w:rsidRPr="009044F1">
        <w:rPr>
          <w:rFonts w:ascii="GHEA Grapalat" w:hAnsi="GHEA Grapalat"/>
          <w:i w:val="0"/>
          <w:sz w:val="24"/>
          <w:szCs w:val="24"/>
        </w:rPr>
        <w:t xml:space="preserve">Заказчик </w:t>
      </w:r>
      <w:r w:rsidR="00AB5994" w:rsidRPr="00AB5994">
        <w:rPr>
          <w:rFonts w:ascii="GHEA Grapalat" w:hAnsi="GHEA Grapalat"/>
          <w:i w:val="0"/>
          <w:sz w:val="24"/>
          <w:szCs w:val="24"/>
        </w:rPr>
        <w:t>Общественная организация "Федерация футбола Армении</w:t>
      </w:r>
      <w:r w:rsidRPr="009044F1">
        <w:rPr>
          <w:rFonts w:ascii="GHEA Grapalat" w:hAnsi="GHEA Grapalat"/>
          <w:i w:val="0"/>
          <w:sz w:val="24"/>
          <w:szCs w:val="24"/>
        </w:rPr>
        <w:t>, находящийся по адресу:</w:t>
      </w:r>
      <w:r w:rsidR="00AB5994" w:rsidRPr="00AB5994">
        <w:rPr>
          <w:rFonts w:ascii="GHEA Grapalat" w:hAnsi="GHEA Grapalat"/>
          <w:i w:val="0"/>
          <w:sz w:val="24"/>
          <w:szCs w:val="24"/>
        </w:rPr>
        <w:t xml:space="preserve"> </w:t>
      </w:r>
      <w:r w:rsidR="00AB5994">
        <w:rPr>
          <w:rFonts w:ascii="GHEA Grapalat" w:hAnsi="GHEA Grapalat"/>
          <w:i w:val="0"/>
          <w:sz w:val="24"/>
          <w:szCs w:val="24"/>
        </w:rPr>
        <w:t>г</w:t>
      </w:r>
      <w:r w:rsidR="00AB5994" w:rsidRPr="00AB5994">
        <w:rPr>
          <w:rFonts w:ascii="GHEA Grapalat" w:hAnsi="GHEA Grapalat"/>
          <w:i w:val="0"/>
          <w:sz w:val="24"/>
          <w:szCs w:val="24"/>
        </w:rPr>
        <w:t>. Ереван, Ханджяна 27,</w:t>
      </w:r>
      <w:r w:rsidR="00AB5994" w:rsidRPr="00AB5994">
        <w:rPr>
          <w:rFonts w:ascii="Sylfaen" w:hAnsi="Sylfaen"/>
          <w:sz w:val="18"/>
        </w:rPr>
        <w:t xml:space="preserve"> </w:t>
      </w:r>
      <w:r w:rsidRPr="007B0562">
        <w:rPr>
          <w:rFonts w:ascii="GHEA Grapalat" w:hAnsi="GHEA Grapalat"/>
          <w:i w:val="0"/>
          <w:sz w:val="24"/>
          <w:szCs w:val="24"/>
        </w:rPr>
        <w:t xml:space="preserve">объявляет </w:t>
      </w:r>
      <w:r w:rsidR="00AB5994">
        <w:rPr>
          <w:rFonts w:ascii="GHEA Grapalat" w:hAnsi="GHEA Grapalat"/>
          <w:i w:val="0"/>
          <w:sz w:val="24"/>
          <w:szCs w:val="24"/>
        </w:rPr>
        <w:t>запрос котировок</w:t>
      </w:r>
      <w:r w:rsidRPr="008030B6">
        <w:rPr>
          <w:rFonts w:ascii="GHEA Grapalat" w:hAnsi="GHEA Grapalat"/>
          <w:i w:val="0"/>
          <w:sz w:val="24"/>
          <w:szCs w:val="24"/>
        </w:rPr>
        <w:t>,</w:t>
      </w:r>
      <w:r w:rsidRPr="009044F1">
        <w:rPr>
          <w:rFonts w:ascii="GHEA Grapalat" w:hAnsi="GHEA Grapalat"/>
          <w:i w:val="0"/>
          <w:sz w:val="24"/>
          <w:szCs w:val="24"/>
        </w:rPr>
        <w:t xml:space="preserve"> который проводится одним этапом</w:t>
      </w:r>
      <w:r w:rsidR="00E62BC0">
        <w:rPr>
          <w:rFonts w:ascii="GHEA Grapalat" w:hAnsi="GHEA Grapalat"/>
          <w:i w:val="0"/>
          <w:sz w:val="24"/>
          <w:szCs w:val="24"/>
        </w:rPr>
        <w:t>.</w:t>
      </w:r>
    </w:p>
    <w:p w14:paraId="5B5CDE46" w14:textId="42A414BA" w:rsidR="00AB5994" w:rsidRDefault="00A20B69" w:rsidP="00B16F41">
      <w:pPr>
        <w:pStyle w:val="BodyTextIndent"/>
        <w:widowControl w:val="0"/>
        <w:spacing w:line="276" w:lineRule="auto"/>
        <w:ind w:firstLine="567"/>
        <w:rPr>
          <w:rFonts w:ascii="GHEA Grapalat" w:hAnsi="GHEA Grapalat"/>
          <w:i w:val="0"/>
          <w:sz w:val="24"/>
          <w:szCs w:val="24"/>
        </w:rPr>
      </w:pPr>
      <w:r w:rsidRPr="009044F1">
        <w:rPr>
          <w:rFonts w:ascii="GHEA Grapalat" w:hAnsi="GHEA Grapalat"/>
          <w:i w:val="0"/>
          <w:sz w:val="24"/>
          <w:szCs w:val="24"/>
        </w:rPr>
        <w:t xml:space="preserve">Участнику, отобранному по итогам </w:t>
      </w:r>
      <w:r w:rsidR="0041023E">
        <w:rPr>
          <w:rFonts w:ascii="GHEA Grapalat" w:hAnsi="GHEA Grapalat"/>
          <w:i w:val="0"/>
          <w:sz w:val="24"/>
          <w:szCs w:val="24"/>
        </w:rPr>
        <w:t>настоящей процедуры</w:t>
      </w:r>
      <w:r w:rsidRPr="009044F1">
        <w:rPr>
          <w:rFonts w:ascii="GHEA Grapalat" w:hAnsi="GHEA Grapalat"/>
          <w:i w:val="0"/>
          <w:sz w:val="24"/>
          <w:szCs w:val="24"/>
        </w:rPr>
        <w:t>, в</w:t>
      </w:r>
      <w:r w:rsidR="00782D60">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00782D60"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 xml:space="preserve">порядке будет предложено заключить договор </w:t>
      </w:r>
      <w:r w:rsidR="00AB5994">
        <w:rPr>
          <w:rFonts w:ascii="GHEA Grapalat" w:hAnsi="GHEA Grapalat"/>
          <w:i w:val="0"/>
          <w:spacing w:val="6"/>
          <w:sz w:val="24"/>
          <w:szCs w:val="24"/>
        </w:rPr>
        <w:t>на п</w:t>
      </w:r>
      <w:r w:rsidR="00AB5994" w:rsidRPr="00AB5994">
        <w:rPr>
          <w:rFonts w:ascii="GHEA Grapalat" w:hAnsi="GHEA Grapalat"/>
          <w:i w:val="0"/>
          <w:spacing w:val="6"/>
          <w:sz w:val="24"/>
          <w:szCs w:val="24"/>
        </w:rPr>
        <w:t xml:space="preserve">редоставление </w:t>
      </w:r>
      <w:r w:rsidR="00AB5994" w:rsidRPr="00117CC9">
        <w:rPr>
          <w:rFonts w:ascii="GHEA Grapalat" w:hAnsi="GHEA Grapalat"/>
          <w:b/>
          <w:i w:val="0"/>
          <w:spacing w:val="6"/>
          <w:sz w:val="24"/>
          <w:szCs w:val="24"/>
        </w:rPr>
        <w:t xml:space="preserve">консультационных услуг по разработке проектно-сметной документации </w:t>
      </w:r>
      <w:r w:rsidR="00D837A7">
        <w:rPr>
          <w:rFonts w:ascii="GHEA Grapalat" w:hAnsi="GHEA Grapalat"/>
          <w:b/>
          <w:i w:val="0"/>
          <w:spacing w:val="6"/>
          <w:sz w:val="24"/>
          <w:szCs w:val="24"/>
        </w:rPr>
        <w:t>Реконструкции спортивного комплекса «Арнар» в общине Иджеван, Тавушский район</w:t>
      </w:r>
      <w:r w:rsidR="00782D60">
        <w:rPr>
          <w:rFonts w:ascii="GHEA Grapalat" w:hAnsi="GHEA Grapalat"/>
          <w:i w:val="0"/>
          <w:sz w:val="24"/>
          <w:szCs w:val="24"/>
        </w:rPr>
        <w:t xml:space="preserve"> (далее — договор).</w:t>
      </w:r>
    </w:p>
    <w:p w14:paraId="14C80BF5" w14:textId="77777777" w:rsidR="00357D48" w:rsidRPr="009044F1" w:rsidRDefault="00A20B69" w:rsidP="00B16F41">
      <w:pPr>
        <w:pStyle w:val="BodyTextIndent"/>
        <w:widowControl w:val="0"/>
        <w:spacing w:line="276"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14:paraId="597F7864" w14:textId="77777777" w:rsidR="008B069D" w:rsidRDefault="00052084" w:rsidP="00B16F41">
      <w:pPr>
        <w:pStyle w:val="BodyTextIndent"/>
        <w:widowControl w:val="0"/>
        <w:spacing w:line="276" w:lineRule="auto"/>
        <w:ind w:firstLine="567"/>
        <w:rPr>
          <w:rFonts w:ascii="GHEA Grapalat" w:hAnsi="GHEA Grapalat"/>
          <w:i w:val="0"/>
          <w:sz w:val="24"/>
          <w:szCs w:val="24"/>
        </w:rPr>
      </w:pPr>
      <w:r w:rsidRPr="000811C1">
        <w:rPr>
          <w:rFonts w:ascii="GHEA Grapalat" w:hAnsi="GHEA Grapalat"/>
          <w:i w:val="0"/>
          <w:sz w:val="24"/>
          <w:szCs w:val="24"/>
        </w:rPr>
        <w:t xml:space="preserve">Условия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14:paraId="0A3A6BA0" w14:textId="77777777" w:rsidR="00357D48" w:rsidRPr="003F762C" w:rsidRDefault="00EE73A8" w:rsidP="00B16F41">
      <w:pPr>
        <w:pStyle w:val="BodyTextIndent"/>
        <w:widowControl w:val="0"/>
        <w:spacing w:line="276" w:lineRule="auto"/>
        <w:ind w:firstLine="567"/>
        <w:rPr>
          <w:rFonts w:ascii="GHEA Grapalat" w:hAnsi="GHEA Grapalat"/>
          <w:i w:val="0"/>
          <w:sz w:val="24"/>
          <w:szCs w:val="24"/>
        </w:rPr>
      </w:pPr>
      <w:r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14:paraId="7E3F7DB0" w14:textId="77777777" w:rsidR="0067579A" w:rsidRPr="00D5443D" w:rsidRDefault="00357D48" w:rsidP="00B16F41">
      <w:pPr>
        <w:pStyle w:val="BodyTextIndent"/>
        <w:widowControl w:val="0"/>
        <w:spacing w:line="276"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14:paraId="64C5BB5A" w14:textId="67605DF0" w:rsidR="009216D6" w:rsidRPr="00AB5994" w:rsidRDefault="009216D6" w:rsidP="00B16F41">
      <w:pPr>
        <w:pStyle w:val="BodyTextIndent"/>
        <w:widowControl w:val="0"/>
        <w:spacing w:line="276" w:lineRule="auto"/>
        <w:ind w:firstLine="567"/>
        <w:rPr>
          <w:rFonts w:ascii="GHEA Grapalat" w:hAnsi="GHEA Grapalat"/>
          <w:i w:val="0"/>
          <w:spacing w:val="6"/>
          <w:sz w:val="24"/>
          <w:szCs w:val="24"/>
        </w:rPr>
      </w:pPr>
      <w:r w:rsidRPr="00D85563">
        <w:rPr>
          <w:rFonts w:ascii="GHEA Grapalat" w:hAnsi="GHEA Grapalat"/>
          <w:i w:val="0"/>
          <w:sz w:val="24"/>
          <w:szCs w:val="24"/>
        </w:rPr>
        <w:t xml:space="preserve">Заявки на на </w:t>
      </w:r>
      <w:r w:rsidR="00AB5994">
        <w:rPr>
          <w:rFonts w:ascii="GHEA Grapalat" w:hAnsi="GHEA Grapalat"/>
          <w:i w:val="0"/>
          <w:sz w:val="24"/>
          <w:szCs w:val="24"/>
        </w:rPr>
        <w:t>запрос котировок</w:t>
      </w:r>
      <w:r w:rsidRPr="00D85563">
        <w:rPr>
          <w:rFonts w:ascii="GHEA Grapalat" w:hAnsi="GHEA Grapalat"/>
          <w:i w:val="0"/>
          <w:sz w:val="24"/>
          <w:szCs w:val="24"/>
        </w:rPr>
        <w:t xml:space="preserve"> необходимо подавать по адресу</w:t>
      </w:r>
      <w:r w:rsidR="00AB5994">
        <w:rPr>
          <w:rFonts w:ascii="GHEA Grapalat" w:hAnsi="GHEA Grapalat"/>
          <w:i w:val="0"/>
          <w:sz w:val="24"/>
          <w:szCs w:val="24"/>
        </w:rPr>
        <w:t xml:space="preserve"> </w:t>
      </w:r>
      <w:r w:rsidR="00AB5994" w:rsidRPr="00AB5994">
        <w:rPr>
          <w:rFonts w:ascii="GHEA Grapalat" w:hAnsi="GHEA Grapalat"/>
          <w:b/>
          <w:i w:val="0"/>
          <w:sz w:val="24"/>
          <w:szCs w:val="24"/>
        </w:rPr>
        <w:t xml:space="preserve">г. Ереван, Ханджяна 27, </w:t>
      </w:r>
      <w:r w:rsidRPr="00AB5994">
        <w:rPr>
          <w:rFonts w:ascii="GHEA Grapalat" w:hAnsi="GHEA Grapalat"/>
          <w:b/>
          <w:i w:val="0"/>
          <w:sz w:val="24"/>
          <w:szCs w:val="24"/>
        </w:rPr>
        <w:t xml:space="preserve">в документарной форме, до </w:t>
      </w:r>
      <w:r w:rsidR="00452591">
        <w:rPr>
          <w:rFonts w:ascii="GHEA Grapalat" w:hAnsi="GHEA Grapalat"/>
          <w:b/>
          <w:i w:val="0"/>
          <w:sz w:val="24"/>
          <w:szCs w:val="24"/>
        </w:rPr>
        <w:t>1</w:t>
      </w:r>
      <w:r w:rsidR="003D25AA" w:rsidRPr="00D837A7">
        <w:rPr>
          <w:rFonts w:ascii="GHEA Grapalat" w:hAnsi="GHEA Grapalat"/>
          <w:b/>
          <w:i w:val="0"/>
          <w:sz w:val="24"/>
          <w:szCs w:val="24"/>
        </w:rPr>
        <w:t>4</w:t>
      </w:r>
      <w:r w:rsidR="00AB5994" w:rsidRPr="00AB5994">
        <w:rPr>
          <w:rFonts w:ascii="GHEA Grapalat" w:hAnsi="GHEA Grapalat"/>
          <w:b/>
          <w:i w:val="0"/>
          <w:sz w:val="24"/>
          <w:szCs w:val="24"/>
        </w:rPr>
        <w:t xml:space="preserve">:00 </w:t>
      </w:r>
      <w:r w:rsidRPr="00AB5994">
        <w:rPr>
          <w:rFonts w:ascii="GHEA Grapalat" w:hAnsi="GHEA Grapalat"/>
          <w:b/>
          <w:i w:val="0"/>
          <w:sz w:val="24"/>
          <w:szCs w:val="24"/>
        </w:rPr>
        <w:t xml:space="preserve">часов </w:t>
      </w:r>
      <w:r w:rsidR="00AB5994" w:rsidRPr="00AB5994">
        <w:rPr>
          <w:rFonts w:ascii="GHEA Grapalat" w:hAnsi="GHEA Grapalat"/>
          <w:b/>
          <w:i w:val="0"/>
          <w:sz w:val="24"/>
          <w:szCs w:val="24"/>
        </w:rPr>
        <w:t>7</w:t>
      </w:r>
      <w:r w:rsidRPr="00AB5994">
        <w:rPr>
          <w:rFonts w:ascii="GHEA Grapalat" w:hAnsi="GHEA Grapalat"/>
          <w:b/>
          <w:i w:val="0"/>
          <w:sz w:val="24"/>
          <w:szCs w:val="24"/>
        </w:rPr>
        <w:t>-го дня со дня опубликования настоящего объявления</w:t>
      </w:r>
      <w:r w:rsidRPr="00D85563">
        <w:rPr>
          <w:rFonts w:ascii="GHEA Grapalat" w:hAnsi="GHEA Grapalat"/>
          <w:i w:val="0"/>
          <w:sz w:val="24"/>
          <w:szCs w:val="24"/>
        </w:rPr>
        <w:t>. Кроме армянского языка заявки могут быть поданы также на английском или русском языке.</w:t>
      </w:r>
    </w:p>
    <w:p w14:paraId="10B153A0" w14:textId="016425BC" w:rsidR="009216D6" w:rsidRPr="00BB68F9" w:rsidRDefault="009216D6" w:rsidP="00B16F41">
      <w:pPr>
        <w:pStyle w:val="BodyTextIndent"/>
        <w:widowControl w:val="0"/>
        <w:spacing w:line="276" w:lineRule="auto"/>
        <w:ind w:firstLine="567"/>
        <w:rPr>
          <w:rFonts w:ascii="GHEA Grapalat" w:hAnsi="GHEA Grapalat"/>
          <w:b/>
          <w:bCs/>
          <w:i w:val="0"/>
          <w:sz w:val="24"/>
          <w:szCs w:val="24"/>
        </w:rPr>
      </w:pPr>
      <w:r w:rsidRPr="00D85563">
        <w:rPr>
          <w:rFonts w:ascii="GHEA Grapalat" w:hAnsi="GHEA Grapalat"/>
          <w:i w:val="0"/>
          <w:sz w:val="24"/>
          <w:szCs w:val="24"/>
        </w:rPr>
        <w:t xml:space="preserve">Вскрытие заявок будет проводиться по адресу </w:t>
      </w:r>
      <w:r w:rsidR="00AB5994" w:rsidRPr="00AB5994">
        <w:rPr>
          <w:rFonts w:ascii="GHEA Grapalat" w:hAnsi="GHEA Grapalat"/>
          <w:b/>
          <w:i w:val="0"/>
          <w:sz w:val="24"/>
          <w:szCs w:val="24"/>
        </w:rPr>
        <w:t>г. Ереван, Ханджяна 27</w:t>
      </w:r>
      <w:r w:rsidRPr="00D85563">
        <w:rPr>
          <w:rFonts w:ascii="GHEA Grapalat" w:hAnsi="GHEA Grapalat"/>
          <w:i w:val="0"/>
          <w:sz w:val="24"/>
          <w:szCs w:val="24"/>
        </w:rPr>
        <w:t xml:space="preserve">, в </w:t>
      </w:r>
      <w:r w:rsidR="00452591" w:rsidRPr="00BB68F9">
        <w:rPr>
          <w:rFonts w:ascii="GHEA Grapalat" w:hAnsi="GHEA Grapalat"/>
          <w:b/>
          <w:bCs/>
          <w:i w:val="0"/>
          <w:sz w:val="24"/>
          <w:szCs w:val="24"/>
        </w:rPr>
        <w:t>1</w:t>
      </w:r>
      <w:r w:rsidR="003D25AA" w:rsidRPr="00D837A7">
        <w:rPr>
          <w:rFonts w:ascii="GHEA Grapalat" w:hAnsi="GHEA Grapalat"/>
          <w:b/>
          <w:bCs/>
          <w:i w:val="0"/>
          <w:sz w:val="24"/>
          <w:szCs w:val="24"/>
        </w:rPr>
        <w:t>4</w:t>
      </w:r>
      <w:r w:rsidR="00AB5994" w:rsidRPr="00BB68F9">
        <w:rPr>
          <w:rFonts w:ascii="GHEA Grapalat" w:hAnsi="GHEA Grapalat"/>
          <w:b/>
          <w:bCs/>
          <w:i w:val="0"/>
          <w:sz w:val="24"/>
          <w:szCs w:val="24"/>
        </w:rPr>
        <w:t xml:space="preserve">:00 часов </w:t>
      </w:r>
      <w:r w:rsidR="00D837A7">
        <w:rPr>
          <w:rFonts w:ascii="GHEA Grapalat" w:hAnsi="GHEA Grapalat"/>
          <w:b/>
          <w:bCs/>
          <w:i w:val="0"/>
          <w:sz w:val="24"/>
          <w:szCs w:val="24"/>
        </w:rPr>
        <w:t>06 марта</w:t>
      </w:r>
      <w:r w:rsidR="006115CC" w:rsidRPr="003D25AA">
        <w:rPr>
          <w:rFonts w:ascii="GHEA Grapalat" w:hAnsi="GHEA Grapalat"/>
          <w:b/>
          <w:bCs/>
          <w:i w:val="0"/>
          <w:sz w:val="24"/>
          <w:szCs w:val="24"/>
        </w:rPr>
        <w:t xml:space="preserve"> </w:t>
      </w:r>
      <w:r w:rsidR="006115CC" w:rsidRPr="00BB68F9">
        <w:rPr>
          <w:rFonts w:ascii="GHEA Grapalat" w:hAnsi="GHEA Grapalat"/>
          <w:b/>
          <w:bCs/>
          <w:i w:val="0"/>
          <w:sz w:val="24"/>
          <w:szCs w:val="24"/>
        </w:rPr>
        <w:t>202</w:t>
      </w:r>
      <w:r w:rsidR="003D25AA" w:rsidRPr="00D837A7">
        <w:rPr>
          <w:rFonts w:ascii="GHEA Grapalat" w:hAnsi="GHEA Grapalat"/>
          <w:b/>
          <w:bCs/>
          <w:i w:val="0"/>
          <w:sz w:val="24"/>
          <w:szCs w:val="24"/>
        </w:rPr>
        <w:t>5</w:t>
      </w:r>
      <w:r w:rsidRPr="00BB68F9">
        <w:rPr>
          <w:rFonts w:ascii="GHEA Grapalat" w:hAnsi="GHEA Grapalat"/>
          <w:b/>
          <w:bCs/>
          <w:i w:val="0"/>
          <w:sz w:val="24"/>
          <w:szCs w:val="24"/>
        </w:rPr>
        <w:t>.</w:t>
      </w:r>
    </w:p>
    <w:p w14:paraId="7DE1D220" w14:textId="77777777" w:rsidR="00F95DBF" w:rsidRPr="001B32D9" w:rsidRDefault="00F95DBF" w:rsidP="00B16F41">
      <w:pPr>
        <w:pStyle w:val="BodyTextIndent"/>
        <w:widowControl w:val="0"/>
        <w:spacing w:line="276" w:lineRule="auto"/>
        <w:ind w:firstLine="567"/>
        <w:rPr>
          <w:rFonts w:ascii="GHEA Grapalat" w:hAnsi="GHEA Grapalat"/>
          <w:i w:val="0"/>
          <w:sz w:val="24"/>
          <w:szCs w:val="24"/>
        </w:rPr>
      </w:pPr>
      <w:r w:rsidRPr="00130CD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14:paraId="5B470DE2" w14:textId="77777777" w:rsidR="00BE1C5E" w:rsidRPr="003A1EBB" w:rsidRDefault="00754697" w:rsidP="00B16F41">
      <w:pPr>
        <w:pStyle w:val="BodyTextIndent"/>
        <w:widowControl w:val="0"/>
        <w:spacing w:line="276" w:lineRule="auto"/>
        <w:ind w:firstLine="567"/>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sidR="00D5443D">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00BE1C5E" w:rsidRPr="003A1EBB">
        <w:rPr>
          <w:rFonts w:ascii="GHEA Grapalat" w:hAnsi="GHEA Grapalat"/>
          <w:i w:val="0"/>
          <w:sz w:val="24"/>
          <w:szCs w:val="24"/>
        </w:rPr>
        <w:t xml:space="preserve"> </w:t>
      </w:r>
    </w:p>
    <w:p w14:paraId="4FEC8578" w14:textId="77777777" w:rsidR="00754697" w:rsidRPr="00B16F41" w:rsidRDefault="006115CC" w:rsidP="00B46D58">
      <w:pPr>
        <w:pStyle w:val="BodyTextIndent"/>
        <w:widowControl w:val="0"/>
        <w:spacing w:line="240" w:lineRule="auto"/>
        <w:ind w:firstLine="0"/>
        <w:rPr>
          <w:rFonts w:ascii="GHEA Grapalat" w:hAnsi="GHEA Grapalat"/>
          <w:b/>
          <w:i w:val="0"/>
          <w:sz w:val="24"/>
          <w:szCs w:val="24"/>
        </w:rPr>
      </w:pPr>
      <w:r w:rsidRPr="00B16F41">
        <w:rPr>
          <w:rFonts w:ascii="GHEA Grapalat" w:hAnsi="GHEA Grapalat"/>
          <w:b/>
          <w:i w:val="0"/>
          <w:sz w:val="24"/>
          <w:szCs w:val="24"/>
        </w:rPr>
        <w:t>Офелия Киракосян</w:t>
      </w:r>
    </w:p>
    <w:p w14:paraId="3FC93BCA" w14:textId="77777777" w:rsidR="00754697" w:rsidRPr="006115CC" w:rsidRDefault="00754697" w:rsidP="00B46D58">
      <w:pPr>
        <w:pStyle w:val="BodyTextIndent"/>
        <w:widowControl w:val="0"/>
        <w:spacing w:after="160" w:line="240" w:lineRule="auto"/>
        <w:ind w:left="1701" w:firstLine="0"/>
        <w:rPr>
          <w:rFonts w:ascii="GHEA Grapalat" w:hAnsi="GHEA Grapalat"/>
          <w:b/>
          <w:i w:val="0"/>
          <w:sz w:val="24"/>
          <w:szCs w:val="24"/>
          <w:u w:val="single"/>
        </w:rPr>
      </w:pPr>
      <w:r w:rsidRPr="006115CC">
        <w:rPr>
          <w:rFonts w:ascii="GHEA Grapalat" w:hAnsi="GHEA Grapalat"/>
          <w:b/>
          <w:i w:val="0"/>
          <w:sz w:val="24"/>
          <w:szCs w:val="24"/>
        </w:rPr>
        <w:t>Телефон</w:t>
      </w:r>
      <w:r w:rsidR="006115CC" w:rsidRPr="006115CC">
        <w:rPr>
          <w:rFonts w:ascii="GHEA Grapalat" w:hAnsi="GHEA Grapalat"/>
          <w:b/>
          <w:i w:val="0"/>
          <w:sz w:val="24"/>
          <w:szCs w:val="24"/>
        </w:rPr>
        <w:t>:</w:t>
      </w:r>
      <w:r w:rsidRPr="006115CC">
        <w:rPr>
          <w:rFonts w:ascii="GHEA Grapalat" w:hAnsi="GHEA Grapalat"/>
          <w:b/>
          <w:i w:val="0"/>
          <w:sz w:val="24"/>
          <w:szCs w:val="24"/>
        </w:rPr>
        <w:t xml:space="preserve"> </w:t>
      </w:r>
      <w:r w:rsidR="006115CC" w:rsidRPr="006115CC">
        <w:rPr>
          <w:rFonts w:ascii="GHEA Grapalat" w:hAnsi="GHEA Grapalat"/>
          <w:b/>
          <w:i w:val="0"/>
          <w:sz w:val="24"/>
          <w:szCs w:val="24"/>
        </w:rPr>
        <w:t>099-222-444</w:t>
      </w:r>
    </w:p>
    <w:p w14:paraId="26077D24" w14:textId="77777777" w:rsidR="00754697" w:rsidRPr="006115CC" w:rsidRDefault="00754697" w:rsidP="00B46D58">
      <w:pPr>
        <w:pStyle w:val="BodyTextIndent"/>
        <w:widowControl w:val="0"/>
        <w:spacing w:after="160" w:line="240" w:lineRule="auto"/>
        <w:ind w:left="1701" w:firstLine="0"/>
        <w:rPr>
          <w:rFonts w:ascii="GHEA Grapalat" w:hAnsi="GHEA Grapalat"/>
          <w:b/>
          <w:i w:val="0"/>
          <w:sz w:val="24"/>
          <w:szCs w:val="24"/>
          <w:u w:val="single"/>
        </w:rPr>
      </w:pPr>
      <w:r w:rsidRPr="006115CC">
        <w:rPr>
          <w:rFonts w:ascii="GHEA Grapalat" w:hAnsi="GHEA Grapalat"/>
          <w:b/>
          <w:i w:val="0"/>
          <w:sz w:val="24"/>
          <w:szCs w:val="24"/>
        </w:rPr>
        <w:t>Электронная почта</w:t>
      </w:r>
      <w:r w:rsidR="006115CC" w:rsidRPr="006115CC">
        <w:rPr>
          <w:rFonts w:ascii="GHEA Grapalat" w:hAnsi="GHEA Grapalat"/>
          <w:b/>
          <w:i w:val="0"/>
          <w:sz w:val="24"/>
          <w:szCs w:val="24"/>
        </w:rPr>
        <w:t>:</w:t>
      </w:r>
      <w:r w:rsidRPr="006115CC">
        <w:rPr>
          <w:rFonts w:ascii="GHEA Grapalat" w:hAnsi="GHEA Grapalat"/>
          <w:b/>
          <w:i w:val="0"/>
          <w:sz w:val="24"/>
          <w:szCs w:val="24"/>
        </w:rPr>
        <w:t xml:space="preserve"> </w:t>
      </w:r>
      <w:hyperlink r:id="rId8" w:history="1">
        <w:r w:rsidR="006115CC" w:rsidRPr="006115CC">
          <w:rPr>
            <w:rStyle w:val="Hyperlink"/>
            <w:rFonts w:ascii="GHEA Grapalat" w:hAnsi="GHEA Grapalat"/>
            <w:b/>
            <w:i w:val="0"/>
            <w:lang w:val="af-ZA"/>
          </w:rPr>
          <w:t>ofelia.kirakosyan@ffa.am</w:t>
        </w:r>
      </w:hyperlink>
    </w:p>
    <w:p w14:paraId="08588FDE" w14:textId="77777777" w:rsidR="00915A97" w:rsidRPr="006115CC" w:rsidRDefault="00754697" w:rsidP="006115CC">
      <w:pPr>
        <w:pStyle w:val="BodyTextIndent"/>
        <w:widowControl w:val="0"/>
        <w:spacing w:line="240" w:lineRule="auto"/>
        <w:ind w:left="1701" w:firstLine="0"/>
        <w:jc w:val="left"/>
        <w:rPr>
          <w:rFonts w:ascii="GHEA Grapalat" w:hAnsi="GHEA Grapalat"/>
          <w:b/>
          <w:i w:val="0"/>
          <w:sz w:val="16"/>
          <w:szCs w:val="16"/>
        </w:rPr>
      </w:pPr>
      <w:r w:rsidRPr="006115CC">
        <w:rPr>
          <w:rFonts w:ascii="GHEA Grapalat" w:hAnsi="GHEA Grapalat"/>
          <w:b/>
          <w:i w:val="0"/>
          <w:sz w:val="24"/>
          <w:szCs w:val="24"/>
        </w:rPr>
        <w:lastRenderedPageBreak/>
        <w:t>Заказчик</w:t>
      </w:r>
      <w:r w:rsidR="006115CC" w:rsidRPr="006115CC">
        <w:rPr>
          <w:rFonts w:ascii="GHEA Grapalat" w:hAnsi="GHEA Grapalat"/>
          <w:b/>
          <w:i w:val="0"/>
          <w:sz w:val="24"/>
          <w:szCs w:val="24"/>
        </w:rPr>
        <w:t>:</w:t>
      </w:r>
      <w:r w:rsidRPr="006115CC">
        <w:rPr>
          <w:rFonts w:ascii="GHEA Grapalat" w:hAnsi="GHEA Grapalat"/>
          <w:b/>
          <w:i w:val="0"/>
          <w:sz w:val="24"/>
          <w:szCs w:val="24"/>
        </w:rPr>
        <w:t xml:space="preserve"> </w:t>
      </w:r>
      <w:r w:rsidR="006115CC" w:rsidRPr="006115CC">
        <w:rPr>
          <w:rFonts w:ascii="GHEA Grapalat" w:hAnsi="GHEA Grapalat"/>
          <w:b/>
          <w:i w:val="0"/>
          <w:sz w:val="24"/>
          <w:szCs w:val="24"/>
        </w:rPr>
        <w:t>Общественная организация "Федерация футбола Армении</w:t>
      </w:r>
      <w:r w:rsidR="006115CC" w:rsidRPr="006115CC">
        <w:rPr>
          <w:rFonts w:ascii="GHEA Grapalat" w:hAnsi="GHEA Grapalat"/>
          <w:b/>
          <w:i w:val="0"/>
          <w:sz w:val="16"/>
          <w:szCs w:val="16"/>
        </w:rPr>
        <w:t xml:space="preserve"> </w:t>
      </w:r>
    </w:p>
    <w:p w14:paraId="4893FD8E" w14:textId="77777777" w:rsidR="006115CC" w:rsidRDefault="006115CC" w:rsidP="00D12E3B">
      <w:pPr>
        <w:pStyle w:val="BodyText"/>
        <w:widowControl w:val="0"/>
        <w:spacing w:after="160"/>
        <w:ind w:firstLine="567"/>
        <w:jc w:val="right"/>
        <w:rPr>
          <w:rFonts w:ascii="GHEA Grapalat" w:hAnsi="GHEA Grapalat"/>
          <w:i/>
        </w:rPr>
      </w:pPr>
    </w:p>
    <w:p w14:paraId="70731C7B" w14:textId="77777777" w:rsidR="006115CC" w:rsidRDefault="006115CC" w:rsidP="00D12E3B">
      <w:pPr>
        <w:pStyle w:val="BodyText"/>
        <w:widowControl w:val="0"/>
        <w:spacing w:after="160"/>
        <w:ind w:firstLine="567"/>
        <w:jc w:val="right"/>
        <w:rPr>
          <w:rFonts w:ascii="GHEA Grapalat" w:hAnsi="GHEA Grapalat"/>
          <w:i/>
        </w:rPr>
      </w:pPr>
    </w:p>
    <w:p w14:paraId="0B188A1B" w14:textId="77777777" w:rsidR="006115CC" w:rsidRDefault="006115CC" w:rsidP="00D12E3B">
      <w:pPr>
        <w:pStyle w:val="BodyText"/>
        <w:widowControl w:val="0"/>
        <w:spacing w:after="160"/>
        <w:ind w:firstLine="567"/>
        <w:jc w:val="right"/>
        <w:rPr>
          <w:rFonts w:ascii="GHEA Grapalat" w:hAnsi="GHEA Grapalat"/>
          <w:i/>
        </w:rPr>
      </w:pPr>
    </w:p>
    <w:p w14:paraId="4776E52E" w14:textId="77777777" w:rsidR="006115CC" w:rsidRDefault="006115CC" w:rsidP="00D12E3B">
      <w:pPr>
        <w:pStyle w:val="BodyText"/>
        <w:widowControl w:val="0"/>
        <w:spacing w:after="160"/>
        <w:ind w:firstLine="567"/>
        <w:jc w:val="right"/>
        <w:rPr>
          <w:rFonts w:ascii="GHEA Grapalat" w:hAnsi="GHEA Grapalat"/>
          <w:i/>
        </w:rPr>
      </w:pPr>
    </w:p>
    <w:p w14:paraId="3742F878" w14:textId="77777777" w:rsidR="006115CC" w:rsidRDefault="006115CC" w:rsidP="00D12E3B">
      <w:pPr>
        <w:pStyle w:val="BodyText"/>
        <w:widowControl w:val="0"/>
        <w:spacing w:after="160"/>
        <w:ind w:firstLine="567"/>
        <w:jc w:val="right"/>
        <w:rPr>
          <w:rFonts w:ascii="GHEA Grapalat" w:hAnsi="GHEA Grapalat"/>
          <w:i/>
        </w:rPr>
      </w:pPr>
    </w:p>
    <w:p w14:paraId="1F42D682" w14:textId="77777777" w:rsidR="006115CC" w:rsidRDefault="006115CC" w:rsidP="00D12E3B">
      <w:pPr>
        <w:pStyle w:val="BodyText"/>
        <w:widowControl w:val="0"/>
        <w:spacing w:after="160"/>
        <w:ind w:firstLine="567"/>
        <w:jc w:val="right"/>
        <w:rPr>
          <w:rFonts w:ascii="GHEA Grapalat" w:hAnsi="GHEA Grapalat"/>
          <w:i/>
        </w:rPr>
      </w:pPr>
    </w:p>
    <w:p w14:paraId="622BF491" w14:textId="77777777" w:rsidR="006115CC" w:rsidRDefault="006115CC" w:rsidP="00D12E3B">
      <w:pPr>
        <w:pStyle w:val="BodyText"/>
        <w:widowControl w:val="0"/>
        <w:spacing w:after="160"/>
        <w:ind w:firstLine="567"/>
        <w:jc w:val="right"/>
        <w:rPr>
          <w:rFonts w:ascii="GHEA Grapalat" w:hAnsi="GHEA Grapalat"/>
          <w:i/>
        </w:rPr>
      </w:pPr>
    </w:p>
    <w:p w14:paraId="4B52597C" w14:textId="77777777" w:rsidR="006115CC" w:rsidRDefault="006115CC" w:rsidP="00D12E3B">
      <w:pPr>
        <w:pStyle w:val="BodyText"/>
        <w:widowControl w:val="0"/>
        <w:spacing w:after="160"/>
        <w:ind w:firstLine="567"/>
        <w:jc w:val="right"/>
        <w:rPr>
          <w:rFonts w:ascii="GHEA Grapalat" w:hAnsi="GHEA Grapalat"/>
          <w:i/>
        </w:rPr>
      </w:pPr>
    </w:p>
    <w:p w14:paraId="313FB8B9" w14:textId="77777777" w:rsidR="006115CC" w:rsidRDefault="006115CC" w:rsidP="00D12E3B">
      <w:pPr>
        <w:pStyle w:val="BodyText"/>
        <w:widowControl w:val="0"/>
        <w:spacing w:after="160"/>
        <w:ind w:firstLine="567"/>
        <w:jc w:val="right"/>
        <w:rPr>
          <w:rFonts w:ascii="GHEA Grapalat" w:hAnsi="GHEA Grapalat"/>
          <w:i/>
        </w:rPr>
      </w:pPr>
    </w:p>
    <w:p w14:paraId="749E6067" w14:textId="77777777" w:rsidR="006115CC" w:rsidRDefault="006115CC" w:rsidP="00D12E3B">
      <w:pPr>
        <w:pStyle w:val="BodyText"/>
        <w:widowControl w:val="0"/>
        <w:spacing w:after="160"/>
        <w:ind w:firstLine="567"/>
        <w:jc w:val="right"/>
        <w:rPr>
          <w:rFonts w:ascii="GHEA Grapalat" w:hAnsi="GHEA Grapalat"/>
          <w:i/>
        </w:rPr>
      </w:pPr>
    </w:p>
    <w:p w14:paraId="7AE54F64" w14:textId="77777777" w:rsidR="006115CC" w:rsidRDefault="006115CC" w:rsidP="00D12E3B">
      <w:pPr>
        <w:pStyle w:val="BodyText"/>
        <w:widowControl w:val="0"/>
        <w:spacing w:after="160"/>
        <w:ind w:firstLine="567"/>
        <w:jc w:val="right"/>
        <w:rPr>
          <w:rFonts w:ascii="GHEA Grapalat" w:hAnsi="GHEA Grapalat"/>
          <w:i/>
        </w:rPr>
      </w:pPr>
    </w:p>
    <w:p w14:paraId="4A23B8D2" w14:textId="77777777" w:rsidR="006115CC" w:rsidRDefault="006115CC" w:rsidP="00D12E3B">
      <w:pPr>
        <w:pStyle w:val="BodyText"/>
        <w:widowControl w:val="0"/>
        <w:spacing w:after="160"/>
        <w:ind w:firstLine="567"/>
        <w:jc w:val="right"/>
        <w:rPr>
          <w:rFonts w:ascii="GHEA Grapalat" w:hAnsi="GHEA Grapalat"/>
          <w:i/>
        </w:rPr>
      </w:pPr>
    </w:p>
    <w:p w14:paraId="5776361E" w14:textId="77777777" w:rsidR="006115CC" w:rsidRDefault="006115CC" w:rsidP="00D12E3B">
      <w:pPr>
        <w:pStyle w:val="BodyText"/>
        <w:widowControl w:val="0"/>
        <w:spacing w:after="160"/>
        <w:ind w:firstLine="567"/>
        <w:jc w:val="right"/>
        <w:rPr>
          <w:rFonts w:ascii="GHEA Grapalat" w:hAnsi="GHEA Grapalat"/>
          <w:i/>
        </w:rPr>
      </w:pPr>
    </w:p>
    <w:p w14:paraId="6D06F0F7" w14:textId="77777777" w:rsidR="006115CC" w:rsidRDefault="006115CC" w:rsidP="00D12E3B">
      <w:pPr>
        <w:pStyle w:val="BodyText"/>
        <w:widowControl w:val="0"/>
        <w:spacing w:after="160"/>
        <w:ind w:firstLine="567"/>
        <w:jc w:val="right"/>
        <w:rPr>
          <w:rFonts w:ascii="GHEA Grapalat" w:hAnsi="GHEA Grapalat"/>
          <w:i/>
        </w:rPr>
      </w:pPr>
    </w:p>
    <w:p w14:paraId="3E572C4A" w14:textId="77777777" w:rsidR="006115CC" w:rsidRDefault="006115CC" w:rsidP="00D12E3B">
      <w:pPr>
        <w:pStyle w:val="BodyText"/>
        <w:widowControl w:val="0"/>
        <w:spacing w:after="160"/>
        <w:ind w:firstLine="567"/>
        <w:jc w:val="right"/>
        <w:rPr>
          <w:rFonts w:ascii="GHEA Grapalat" w:hAnsi="GHEA Grapalat"/>
          <w:i/>
        </w:rPr>
      </w:pPr>
    </w:p>
    <w:p w14:paraId="314AF6C3" w14:textId="77777777" w:rsidR="006115CC" w:rsidRDefault="006115CC" w:rsidP="00D12E3B">
      <w:pPr>
        <w:pStyle w:val="BodyText"/>
        <w:widowControl w:val="0"/>
        <w:spacing w:after="160"/>
        <w:ind w:firstLine="567"/>
        <w:jc w:val="right"/>
        <w:rPr>
          <w:rFonts w:ascii="GHEA Grapalat" w:hAnsi="GHEA Grapalat"/>
          <w:i/>
        </w:rPr>
      </w:pPr>
    </w:p>
    <w:p w14:paraId="23E9758D" w14:textId="77777777" w:rsidR="006115CC" w:rsidRDefault="006115CC" w:rsidP="00D12E3B">
      <w:pPr>
        <w:pStyle w:val="BodyText"/>
        <w:widowControl w:val="0"/>
        <w:spacing w:after="160"/>
        <w:ind w:firstLine="567"/>
        <w:jc w:val="right"/>
        <w:rPr>
          <w:rFonts w:ascii="GHEA Grapalat" w:hAnsi="GHEA Grapalat"/>
          <w:i/>
        </w:rPr>
      </w:pPr>
    </w:p>
    <w:p w14:paraId="4E4F6C7A" w14:textId="77777777" w:rsidR="006115CC" w:rsidRDefault="006115CC" w:rsidP="00D12E3B">
      <w:pPr>
        <w:pStyle w:val="BodyText"/>
        <w:widowControl w:val="0"/>
        <w:spacing w:after="160"/>
        <w:ind w:firstLine="567"/>
        <w:jc w:val="right"/>
        <w:rPr>
          <w:rFonts w:ascii="GHEA Grapalat" w:hAnsi="GHEA Grapalat"/>
          <w:i/>
        </w:rPr>
      </w:pPr>
    </w:p>
    <w:p w14:paraId="58015E62" w14:textId="77777777" w:rsidR="006115CC" w:rsidRDefault="006115CC" w:rsidP="00D12E3B">
      <w:pPr>
        <w:pStyle w:val="BodyText"/>
        <w:widowControl w:val="0"/>
        <w:spacing w:after="160"/>
        <w:ind w:firstLine="567"/>
        <w:jc w:val="right"/>
        <w:rPr>
          <w:rFonts w:ascii="GHEA Grapalat" w:hAnsi="GHEA Grapalat"/>
          <w:i/>
        </w:rPr>
      </w:pPr>
    </w:p>
    <w:p w14:paraId="478EBC2E" w14:textId="77777777" w:rsidR="006115CC" w:rsidRDefault="006115CC" w:rsidP="00D12E3B">
      <w:pPr>
        <w:pStyle w:val="BodyText"/>
        <w:widowControl w:val="0"/>
        <w:spacing w:after="160"/>
        <w:ind w:firstLine="567"/>
        <w:jc w:val="right"/>
        <w:rPr>
          <w:rFonts w:ascii="GHEA Grapalat" w:hAnsi="GHEA Grapalat"/>
          <w:i/>
        </w:rPr>
      </w:pPr>
    </w:p>
    <w:p w14:paraId="49D5FDBD" w14:textId="77777777" w:rsidR="006115CC" w:rsidRDefault="006115CC" w:rsidP="00D12E3B">
      <w:pPr>
        <w:pStyle w:val="BodyText"/>
        <w:widowControl w:val="0"/>
        <w:spacing w:after="160"/>
        <w:ind w:firstLine="567"/>
        <w:jc w:val="right"/>
        <w:rPr>
          <w:rFonts w:ascii="GHEA Grapalat" w:hAnsi="GHEA Grapalat"/>
          <w:i/>
        </w:rPr>
      </w:pPr>
    </w:p>
    <w:p w14:paraId="31740B03" w14:textId="77777777" w:rsidR="006115CC" w:rsidRDefault="006115CC" w:rsidP="00D12E3B">
      <w:pPr>
        <w:pStyle w:val="BodyText"/>
        <w:widowControl w:val="0"/>
        <w:spacing w:after="160"/>
        <w:ind w:firstLine="567"/>
        <w:jc w:val="right"/>
        <w:rPr>
          <w:rFonts w:ascii="GHEA Grapalat" w:hAnsi="GHEA Grapalat"/>
          <w:i/>
        </w:rPr>
      </w:pPr>
    </w:p>
    <w:p w14:paraId="4BD73347" w14:textId="77777777" w:rsidR="006115CC" w:rsidRDefault="006115CC" w:rsidP="00D12E3B">
      <w:pPr>
        <w:pStyle w:val="BodyText"/>
        <w:widowControl w:val="0"/>
        <w:spacing w:after="160"/>
        <w:ind w:firstLine="567"/>
        <w:jc w:val="right"/>
        <w:rPr>
          <w:rFonts w:ascii="GHEA Grapalat" w:hAnsi="GHEA Grapalat"/>
          <w:i/>
        </w:rPr>
      </w:pPr>
    </w:p>
    <w:p w14:paraId="19D705AF" w14:textId="77777777" w:rsidR="00B16F41" w:rsidRDefault="00B16F41" w:rsidP="00D12E3B">
      <w:pPr>
        <w:pStyle w:val="BodyText"/>
        <w:widowControl w:val="0"/>
        <w:spacing w:after="160"/>
        <w:ind w:firstLine="567"/>
        <w:jc w:val="right"/>
        <w:rPr>
          <w:rFonts w:ascii="GHEA Grapalat" w:hAnsi="GHEA Grapalat"/>
          <w:i/>
        </w:rPr>
      </w:pPr>
    </w:p>
    <w:p w14:paraId="6901CAB6" w14:textId="77777777" w:rsidR="00B16F41" w:rsidRDefault="00B16F41" w:rsidP="00D12E3B">
      <w:pPr>
        <w:pStyle w:val="BodyText"/>
        <w:widowControl w:val="0"/>
        <w:spacing w:after="160"/>
        <w:ind w:firstLine="567"/>
        <w:jc w:val="right"/>
        <w:rPr>
          <w:rFonts w:ascii="GHEA Grapalat" w:hAnsi="GHEA Grapalat"/>
          <w:i/>
        </w:rPr>
      </w:pPr>
    </w:p>
    <w:p w14:paraId="04CA948B" w14:textId="77777777" w:rsidR="00B16F41" w:rsidRDefault="00B16F41" w:rsidP="00D12E3B">
      <w:pPr>
        <w:pStyle w:val="BodyText"/>
        <w:widowControl w:val="0"/>
        <w:spacing w:after="160"/>
        <w:ind w:firstLine="567"/>
        <w:jc w:val="right"/>
        <w:rPr>
          <w:rFonts w:ascii="GHEA Grapalat" w:hAnsi="GHEA Grapalat"/>
          <w:i/>
        </w:rPr>
      </w:pPr>
    </w:p>
    <w:p w14:paraId="6AB1459A" w14:textId="77777777" w:rsidR="00D12E3B" w:rsidRPr="009044F1" w:rsidRDefault="00D12E3B" w:rsidP="00D12E3B">
      <w:pPr>
        <w:pStyle w:val="BodyText"/>
        <w:widowControl w:val="0"/>
        <w:spacing w:after="160"/>
        <w:ind w:firstLine="567"/>
        <w:jc w:val="right"/>
        <w:rPr>
          <w:rFonts w:ascii="GHEA Grapalat" w:hAnsi="GHEA Grapalat" w:cs="Sylfaen"/>
          <w:i/>
        </w:rPr>
      </w:pPr>
      <w:r w:rsidRPr="009044F1">
        <w:rPr>
          <w:rFonts w:ascii="GHEA Grapalat" w:hAnsi="GHEA Grapalat"/>
          <w:i/>
        </w:rPr>
        <w:t>Утверждено</w:t>
      </w:r>
    </w:p>
    <w:p w14:paraId="2DC80C1F" w14:textId="77777777" w:rsidR="00B16F41" w:rsidRDefault="00D12E3B" w:rsidP="00D12E3B">
      <w:pPr>
        <w:pStyle w:val="BodyText"/>
        <w:widowControl w:val="0"/>
        <w:spacing w:after="160"/>
        <w:ind w:firstLine="567"/>
        <w:jc w:val="right"/>
        <w:rPr>
          <w:rFonts w:ascii="GHEA Grapalat" w:hAnsi="GHEA Grapalat"/>
        </w:rPr>
      </w:pPr>
      <w:r w:rsidRPr="009044F1">
        <w:rPr>
          <w:rFonts w:ascii="GHEA Grapalat" w:hAnsi="GHEA Grapalat"/>
        </w:rPr>
        <w:t xml:space="preserve">Решением Оценочной комиссии </w:t>
      </w:r>
      <w:r w:rsidR="00B16F41">
        <w:rPr>
          <w:rFonts w:ascii="GHEA Grapalat" w:hAnsi="GHEA Grapalat"/>
        </w:rPr>
        <w:t>запроса котировок</w:t>
      </w:r>
    </w:p>
    <w:p w14:paraId="6E85DFAB" w14:textId="4DEB0C2D" w:rsidR="00B16F41" w:rsidRDefault="00D12E3B" w:rsidP="00D12E3B">
      <w:pPr>
        <w:pStyle w:val="BodyText"/>
        <w:widowControl w:val="0"/>
        <w:spacing w:after="160"/>
        <w:ind w:firstLine="567"/>
        <w:jc w:val="right"/>
        <w:rPr>
          <w:rFonts w:ascii="GHEA Grapalat" w:hAnsi="GHEA Grapalat"/>
          <w:i/>
        </w:rPr>
      </w:pPr>
      <w:r w:rsidRPr="009044F1">
        <w:rPr>
          <w:rFonts w:ascii="GHEA Grapalat" w:hAnsi="GHEA Grapalat"/>
          <w:i/>
        </w:rPr>
        <w:t xml:space="preserve">под кодом </w:t>
      </w:r>
      <w:r w:rsidR="00D837A7">
        <w:rPr>
          <w:rFonts w:ascii="GHEA Grapalat" w:hAnsi="GHEA Grapalat"/>
          <w:i/>
          <w:lang w:val="en-GB"/>
        </w:rPr>
        <w:t>HFF-NTsDzB-2025/2</w:t>
      </w:r>
    </w:p>
    <w:p w14:paraId="20E29E3B" w14:textId="239E25BD" w:rsidR="00D12E3B" w:rsidRPr="009044F1" w:rsidRDefault="00D12E3B" w:rsidP="00D12E3B">
      <w:pPr>
        <w:pStyle w:val="BodyText"/>
        <w:widowControl w:val="0"/>
        <w:spacing w:after="160"/>
        <w:ind w:firstLine="567"/>
        <w:jc w:val="right"/>
        <w:rPr>
          <w:rFonts w:ascii="GHEA Grapalat" w:hAnsi="GHEA Grapalat"/>
          <w:i/>
        </w:rPr>
      </w:pPr>
      <w:r>
        <w:rPr>
          <w:rFonts w:ascii="GHEA Grapalat" w:hAnsi="GHEA Grapalat"/>
          <w:i/>
        </w:rPr>
        <w:t xml:space="preserve">№ </w:t>
      </w:r>
      <w:r w:rsidR="00B16F41">
        <w:rPr>
          <w:rFonts w:ascii="GHEA Grapalat" w:hAnsi="GHEA Grapalat"/>
          <w:i/>
        </w:rPr>
        <w:t>1</w:t>
      </w:r>
      <w:r w:rsidRPr="009044F1">
        <w:rPr>
          <w:rFonts w:ascii="GHEA Grapalat" w:hAnsi="GHEA Grapalat"/>
          <w:i/>
        </w:rPr>
        <w:t xml:space="preserve"> от</w:t>
      </w:r>
      <w:r w:rsidR="00B16F41">
        <w:rPr>
          <w:rFonts w:ascii="GHEA Grapalat" w:hAnsi="GHEA Grapalat"/>
          <w:i/>
        </w:rPr>
        <w:t xml:space="preserve"> </w:t>
      </w:r>
      <w:r w:rsidR="00024A97" w:rsidRPr="00D837A7">
        <w:rPr>
          <w:rFonts w:ascii="GHEA Grapalat" w:hAnsi="GHEA Grapalat"/>
          <w:i/>
        </w:rPr>
        <w:t>21.01</w:t>
      </w:r>
      <w:r w:rsidR="00B16F41">
        <w:rPr>
          <w:rFonts w:ascii="GHEA Grapalat" w:hAnsi="GHEA Grapalat"/>
          <w:i/>
        </w:rPr>
        <w:t>.</w:t>
      </w:r>
      <w:r w:rsidRPr="009044F1">
        <w:rPr>
          <w:rFonts w:ascii="GHEA Grapalat" w:hAnsi="GHEA Grapalat"/>
          <w:i/>
        </w:rPr>
        <w:t>20</w:t>
      </w:r>
      <w:r w:rsidR="00B16F41">
        <w:rPr>
          <w:rFonts w:ascii="GHEA Grapalat" w:hAnsi="GHEA Grapalat"/>
          <w:i/>
        </w:rPr>
        <w:t>2</w:t>
      </w:r>
      <w:r w:rsidR="00024A97" w:rsidRPr="00D837A7">
        <w:rPr>
          <w:rFonts w:ascii="GHEA Grapalat" w:hAnsi="GHEA Grapalat"/>
          <w:i/>
        </w:rPr>
        <w:t>5</w:t>
      </w:r>
      <w:r>
        <w:rPr>
          <w:rFonts w:ascii="GHEA Grapalat" w:hAnsi="GHEA Grapalat"/>
          <w:i/>
        </w:rPr>
        <w:t xml:space="preserve"> </w:t>
      </w:r>
      <w:r w:rsidRPr="009044F1">
        <w:rPr>
          <w:rFonts w:ascii="GHEA Grapalat" w:hAnsi="GHEA Grapalat"/>
          <w:i/>
        </w:rPr>
        <w:t>г.</w:t>
      </w:r>
    </w:p>
    <w:p w14:paraId="30DD01B2" w14:textId="77777777" w:rsidR="00096865" w:rsidRPr="009044F1" w:rsidRDefault="00096865" w:rsidP="00B46D58">
      <w:pPr>
        <w:pStyle w:val="BodyText"/>
        <w:widowControl w:val="0"/>
        <w:spacing w:after="160"/>
        <w:ind w:right="-7" w:firstLine="567"/>
        <w:jc w:val="center"/>
        <w:rPr>
          <w:rFonts w:ascii="GHEA Grapalat" w:hAnsi="GHEA Grapalat"/>
        </w:rPr>
      </w:pPr>
    </w:p>
    <w:p w14:paraId="2996CF59" w14:textId="77777777" w:rsidR="00D12E3B" w:rsidRDefault="00D12E3B" w:rsidP="00B46D58">
      <w:pPr>
        <w:pStyle w:val="BodyText"/>
        <w:widowControl w:val="0"/>
        <w:spacing w:after="160"/>
        <w:ind w:right="-7" w:firstLine="567"/>
        <w:jc w:val="center"/>
        <w:rPr>
          <w:rFonts w:ascii="GHEA Grapalat" w:hAnsi="GHEA Grapalat"/>
          <w:i/>
        </w:rPr>
      </w:pPr>
    </w:p>
    <w:p w14:paraId="199D6054" w14:textId="77777777" w:rsidR="00D12E3B" w:rsidRDefault="00D12E3B" w:rsidP="00B46D58">
      <w:pPr>
        <w:pStyle w:val="BodyText"/>
        <w:widowControl w:val="0"/>
        <w:spacing w:after="160"/>
        <w:ind w:right="-7" w:firstLine="567"/>
        <w:jc w:val="center"/>
        <w:rPr>
          <w:rFonts w:ascii="GHEA Grapalat" w:hAnsi="GHEA Grapalat"/>
          <w:i/>
        </w:rPr>
      </w:pPr>
    </w:p>
    <w:p w14:paraId="45852592" w14:textId="77777777" w:rsidR="00117CC9" w:rsidRPr="006115CC" w:rsidRDefault="00117CC9" w:rsidP="00117CC9">
      <w:pPr>
        <w:pStyle w:val="BodyTextIndent"/>
        <w:widowControl w:val="0"/>
        <w:spacing w:line="240" w:lineRule="auto"/>
        <w:ind w:left="1701" w:firstLine="0"/>
        <w:jc w:val="left"/>
        <w:rPr>
          <w:rFonts w:ascii="GHEA Grapalat" w:hAnsi="GHEA Grapalat"/>
          <w:b/>
          <w:i w:val="0"/>
          <w:sz w:val="16"/>
          <w:szCs w:val="16"/>
        </w:rPr>
      </w:pPr>
      <w:r w:rsidRPr="00117CC9">
        <w:rPr>
          <w:rFonts w:ascii="GHEA Grapalat" w:hAnsi="GHEA Grapalat"/>
          <w:b/>
          <w:i w:val="0"/>
          <w:sz w:val="24"/>
          <w:szCs w:val="24"/>
        </w:rPr>
        <w:t xml:space="preserve"> </w:t>
      </w:r>
      <w:r w:rsidRPr="006115CC">
        <w:rPr>
          <w:rFonts w:ascii="GHEA Grapalat" w:hAnsi="GHEA Grapalat"/>
          <w:b/>
          <w:i w:val="0"/>
          <w:sz w:val="24"/>
          <w:szCs w:val="24"/>
        </w:rPr>
        <w:t>Общественная организация "Федерация футбола Армении</w:t>
      </w:r>
      <w:r w:rsidRPr="006115CC">
        <w:rPr>
          <w:rFonts w:ascii="GHEA Grapalat" w:hAnsi="GHEA Grapalat"/>
          <w:b/>
          <w:i w:val="0"/>
          <w:sz w:val="16"/>
          <w:szCs w:val="16"/>
        </w:rPr>
        <w:t xml:space="preserve"> </w:t>
      </w:r>
    </w:p>
    <w:p w14:paraId="1FFF2E94" w14:textId="77777777" w:rsidR="00096865" w:rsidRPr="009044F1" w:rsidRDefault="00A76C15" w:rsidP="00B46D58">
      <w:pPr>
        <w:pStyle w:val="BodyText"/>
        <w:widowControl w:val="0"/>
        <w:spacing w:after="160"/>
        <w:ind w:right="-7" w:firstLine="567"/>
        <w:jc w:val="center"/>
        <w:rPr>
          <w:rFonts w:ascii="GHEA Grapalat" w:hAnsi="GHEA Grapalat"/>
        </w:rPr>
      </w:pPr>
      <w:r w:rsidRPr="009044F1">
        <w:rPr>
          <w:rFonts w:ascii="GHEA Grapalat" w:hAnsi="GHEA Grapalat"/>
          <w:i/>
        </w:rPr>
        <w:t>"</w:t>
      </w:r>
    </w:p>
    <w:p w14:paraId="1BAAA3C2" w14:textId="77777777" w:rsidR="000763E5" w:rsidRPr="003A1EBB" w:rsidRDefault="000763E5" w:rsidP="00B46D58">
      <w:pPr>
        <w:pStyle w:val="BodyText"/>
        <w:widowControl w:val="0"/>
        <w:spacing w:after="160"/>
        <w:ind w:right="-7" w:firstLine="567"/>
        <w:jc w:val="center"/>
        <w:rPr>
          <w:rFonts w:ascii="GHEA Grapalat" w:hAnsi="GHEA Grapalat"/>
        </w:rPr>
      </w:pPr>
    </w:p>
    <w:p w14:paraId="7C590198" w14:textId="77777777" w:rsidR="00096865" w:rsidRPr="00B0206A" w:rsidRDefault="000763E5" w:rsidP="00B46D58">
      <w:pPr>
        <w:pStyle w:val="BodyText"/>
        <w:widowControl w:val="0"/>
        <w:spacing w:after="160"/>
        <w:ind w:right="-7" w:firstLine="567"/>
        <w:jc w:val="center"/>
        <w:rPr>
          <w:rFonts w:ascii="GHEA Grapalat" w:hAnsi="GHEA Grapalat" w:cs="Sylfaen"/>
          <w:b/>
        </w:rPr>
      </w:pPr>
      <w:r w:rsidRPr="00B0206A">
        <w:rPr>
          <w:rFonts w:ascii="GHEA Grapalat" w:hAnsi="GHEA Grapalat"/>
          <w:b/>
        </w:rPr>
        <w:t>ПРИГЛАШЕНИ</w:t>
      </w:r>
      <w:r w:rsidR="00096865" w:rsidRPr="00B0206A">
        <w:rPr>
          <w:rFonts w:ascii="GHEA Grapalat" w:hAnsi="GHEA Grapalat"/>
          <w:b/>
        </w:rPr>
        <w:t>Е</w:t>
      </w:r>
    </w:p>
    <w:p w14:paraId="7D9F264A" w14:textId="77777777" w:rsidR="00096865" w:rsidRPr="009044F1" w:rsidRDefault="00096865" w:rsidP="00B46D58">
      <w:pPr>
        <w:pStyle w:val="BodyText"/>
        <w:widowControl w:val="0"/>
        <w:spacing w:after="160"/>
        <w:ind w:right="-7" w:firstLine="567"/>
        <w:jc w:val="center"/>
        <w:rPr>
          <w:rFonts w:ascii="GHEA Grapalat" w:hAnsi="GHEA Grapalat" w:cs="Sylfaen"/>
        </w:rPr>
      </w:pPr>
    </w:p>
    <w:p w14:paraId="5D8CF1AC" w14:textId="48FBC86E" w:rsidR="00117CC9" w:rsidRPr="00117CC9" w:rsidRDefault="00117CC9" w:rsidP="00117CC9">
      <w:pPr>
        <w:pStyle w:val="BodyTextIndent"/>
        <w:widowControl w:val="0"/>
        <w:spacing w:line="240" w:lineRule="auto"/>
        <w:ind w:left="993" w:firstLine="425"/>
        <w:jc w:val="center"/>
        <w:rPr>
          <w:rFonts w:ascii="GHEA Grapalat" w:hAnsi="GHEA Grapalat"/>
          <w:b/>
          <w:i w:val="0"/>
          <w:sz w:val="24"/>
          <w:szCs w:val="24"/>
        </w:rPr>
      </w:pPr>
      <w:r w:rsidRPr="00117CC9">
        <w:rPr>
          <w:rFonts w:ascii="GHEA Grapalat" w:hAnsi="GHEA Grapalat"/>
          <w:b/>
          <w:i w:val="0"/>
          <w:sz w:val="24"/>
          <w:szCs w:val="24"/>
        </w:rPr>
        <w:t xml:space="preserve">НА ЗАПРОС КОТИРОВОК, ОБЪЯВЛЕННЫЙ С ЦЕЛЬЮ ПРИОБРЕТЕНИЯ " </w:t>
      </w:r>
      <w:r>
        <w:rPr>
          <w:rFonts w:ascii="GHEA Grapalat" w:hAnsi="GHEA Grapalat"/>
          <w:b/>
          <w:i w:val="0"/>
          <w:sz w:val="24"/>
          <w:szCs w:val="24"/>
        </w:rPr>
        <w:t>КОНСУЛЬТАЦИОННЫХ УСЛУГ</w:t>
      </w:r>
      <w:r w:rsidRPr="00117CC9">
        <w:rPr>
          <w:rFonts w:ascii="GHEA Grapalat" w:hAnsi="GHEA Grapalat"/>
          <w:b/>
          <w:i w:val="0"/>
          <w:sz w:val="24"/>
          <w:szCs w:val="24"/>
        </w:rPr>
        <w:t xml:space="preserve"> ПО РАЗРАБОТКЕ ПРОЕКТНО-СМЕТНОЙ ДОКУМЕНТАЦИИ </w:t>
      </w:r>
      <w:r w:rsidR="00D837A7" w:rsidRPr="00D837A7">
        <w:rPr>
          <w:rFonts w:ascii="Sylfaen" w:hAnsi="Sylfaen" w:cs="Arial"/>
          <w:b/>
          <w:i w:val="0"/>
          <w:iCs/>
          <w:sz w:val="24"/>
          <w:szCs w:val="24"/>
        </w:rPr>
        <w:t>РЕКОНСТРУКЦИИ СПОРТИВНОГО КОМПЛЕКСА «АРНАР» В ОБЩИНЕ ИДЖЕВАН, ТАВУШСКИЙ РАЙОН</w:t>
      </w:r>
      <w:r w:rsidR="00D837A7" w:rsidRPr="00D837A7">
        <w:rPr>
          <w:rFonts w:ascii="GHEA Grapalat" w:hAnsi="GHEA Grapalat"/>
          <w:b/>
          <w:i w:val="0"/>
          <w:iCs/>
          <w:sz w:val="24"/>
          <w:szCs w:val="24"/>
        </w:rPr>
        <w:t>. "</w:t>
      </w:r>
      <w:r w:rsidR="00D837A7" w:rsidRPr="00117CC9">
        <w:rPr>
          <w:rFonts w:ascii="GHEA Grapalat" w:hAnsi="GHEA Grapalat"/>
          <w:b/>
          <w:i w:val="0"/>
          <w:sz w:val="24"/>
          <w:szCs w:val="24"/>
        </w:rPr>
        <w:t xml:space="preserve"> </w:t>
      </w:r>
      <w:r w:rsidRPr="00117CC9">
        <w:rPr>
          <w:rFonts w:ascii="GHEA Grapalat" w:hAnsi="GHEA Grapalat"/>
          <w:b/>
          <w:i w:val="0"/>
          <w:sz w:val="24"/>
          <w:szCs w:val="24"/>
        </w:rPr>
        <w:t>ДЛЯ НУЖД  ОБЩЕСТВЕННОЙ ОРГАНИЗАЦИИ "ФЕДЕРАЦИЯ ФУТБОЛА АРМЕНИИ</w:t>
      </w:r>
      <w:r>
        <w:rPr>
          <w:rFonts w:ascii="GHEA Grapalat" w:hAnsi="GHEA Grapalat"/>
          <w:b/>
          <w:i w:val="0"/>
          <w:sz w:val="24"/>
          <w:szCs w:val="24"/>
        </w:rPr>
        <w:t xml:space="preserve"> </w:t>
      </w:r>
      <w:r w:rsidRPr="00117CC9">
        <w:rPr>
          <w:rFonts w:ascii="GHEA Grapalat" w:hAnsi="GHEA Grapalat"/>
          <w:b/>
          <w:i w:val="0"/>
          <w:sz w:val="24"/>
          <w:szCs w:val="24"/>
        </w:rPr>
        <w:t>"</w:t>
      </w:r>
    </w:p>
    <w:p w14:paraId="03203904" w14:textId="77777777" w:rsidR="00096865" w:rsidRPr="00117CC9" w:rsidRDefault="002B32D6" w:rsidP="00B46D58">
      <w:pPr>
        <w:pStyle w:val="BodyText"/>
        <w:widowControl w:val="0"/>
        <w:spacing w:after="160"/>
        <w:ind w:right="-7"/>
        <w:jc w:val="center"/>
        <w:rPr>
          <w:rFonts w:ascii="GHEA Grapalat" w:hAnsi="GHEA Grapalat"/>
          <w:b/>
        </w:rPr>
      </w:pPr>
      <w:r w:rsidRPr="00117CC9">
        <w:rPr>
          <w:rFonts w:ascii="GHEA Grapalat" w:hAnsi="GHEA Grapalat"/>
          <w:b/>
        </w:rPr>
        <w:t>"</w:t>
      </w:r>
    </w:p>
    <w:p w14:paraId="063806A7" w14:textId="77777777" w:rsidR="00CE0D95" w:rsidRPr="009044F1" w:rsidRDefault="00CE0D95" w:rsidP="00B46D58">
      <w:pPr>
        <w:pStyle w:val="BodyText"/>
        <w:widowControl w:val="0"/>
        <w:spacing w:after="160"/>
        <w:ind w:right="-7" w:firstLine="567"/>
        <w:jc w:val="center"/>
        <w:rPr>
          <w:rFonts w:ascii="GHEA Grapalat" w:hAnsi="GHEA Grapalat"/>
        </w:rPr>
      </w:pPr>
    </w:p>
    <w:p w14:paraId="2E63F0FD" w14:textId="77777777" w:rsidR="00CE0D95" w:rsidRPr="009044F1" w:rsidRDefault="00CE0D95" w:rsidP="00B46D58">
      <w:pPr>
        <w:pStyle w:val="BodyText"/>
        <w:widowControl w:val="0"/>
        <w:spacing w:after="160"/>
        <w:ind w:right="-7" w:firstLine="567"/>
        <w:jc w:val="center"/>
        <w:rPr>
          <w:rFonts w:ascii="GHEA Grapalat" w:hAnsi="GHEA Grapalat"/>
        </w:rPr>
      </w:pPr>
    </w:p>
    <w:p w14:paraId="4B20ECD9" w14:textId="77777777" w:rsidR="000763E5" w:rsidRDefault="000763E5" w:rsidP="00B46D58">
      <w:pPr>
        <w:rPr>
          <w:rFonts w:ascii="GHEA Grapalat" w:hAnsi="GHEA Grapalat"/>
        </w:rPr>
      </w:pPr>
      <w:r>
        <w:rPr>
          <w:rFonts w:ascii="GHEA Grapalat" w:hAnsi="GHEA Grapalat"/>
        </w:rPr>
        <w:br w:type="page"/>
      </w:r>
    </w:p>
    <w:p w14:paraId="492B0E58" w14:textId="77777777" w:rsidR="001A43A4" w:rsidRPr="009044F1" w:rsidRDefault="00096865" w:rsidP="00B46D58">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14:paraId="13D22F79" w14:textId="77777777" w:rsidR="00160AE4" w:rsidRPr="009044F1" w:rsidRDefault="00994A77" w:rsidP="00B46D58">
      <w:pPr>
        <w:widowControl w:val="0"/>
        <w:spacing w:after="160"/>
        <w:ind w:firstLine="567"/>
        <w:jc w:val="center"/>
        <w:rPr>
          <w:rFonts w:ascii="GHEA Grapalat" w:hAnsi="GHEA Grapalat" w:cs="Sylfaen"/>
          <w:b/>
        </w:rPr>
      </w:pPr>
      <w:r w:rsidRPr="009044F1">
        <w:rPr>
          <w:rFonts w:ascii="GHEA Grapalat" w:hAnsi="GHEA Grapalat"/>
        </w:rPr>
        <w:br w:type="page"/>
      </w:r>
    </w:p>
    <w:p w14:paraId="0173DED9" w14:textId="77777777" w:rsidR="00160AE4" w:rsidRPr="009044F1" w:rsidRDefault="00160AE4" w:rsidP="00B46D58">
      <w:pPr>
        <w:widowControl w:val="0"/>
        <w:spacing w:after="160"/>
        <w:jc w:val="center"/>
        <w:rPr>
          <w:rFonts w:ascii="GHEA Grapalat" w:hAnsi="GHEA Grapalat"/>
          <w:b/>
        </w:rPr>
      </w:pPr>
      <w:r w:rsidRPr="009044F1">
        <w:rPr>
          <w:rFonts w:ascii="GHEA Grapalat" w:hAnsi="GHEA Grapalat"/>
          <w:b/>
        </w:rPr>
        <w:lastRenderedPageBreak/>
        <w:t>СОДЕРЖАНИЕ</w:t>
      </w:r>
    </w:p>
    <w:p w14:paraId="5538CC8C" w14:textId="77777777" w:rsidR="00160AE4" w:rsidRPr="009044F1" w:rsidRDefault="00160AE4" w:rsidP="00B46D58">
      <w:pPr>
        <w:widowControl w:val="0"/>
        <w:spacing w:after="160"/>
        <w:ind w:firstLine="567"/>
        <w:jc w:val="center"/>
        <w:rPr>
          <w:rFonts w:ascii="GHEA Grapalat" w:hAnsi="GHEA Grapalat"/>
          <w:i/>
        </w:rPr>
      </w:pPr>
    </w:p>
    <w:p w14:paraId="7F0C0D05" w14:textId="1D24D500" w:rsidR="00160AE4" w:rsidRPr="003A1EBB" w:rsidRDefault="00B0206A" w:rsidP="00B46D58">
      <w:pPr>
        <w:widowControl w:val="0"/>
        <w:spacing w:after="160"/>
        <w:ind w:firstLine="567"/>
        <w:jc w:val="center"/>
        <w:rPr>
          <w:rFonts w:ascii="GHEA Grapalat" w:hAnsi="GHEA Grapalat"/>
        </w:rPr>
      </w:pPr>
      <w:r w:rsidRPr="00117CC9">
        <w:rPr>
          <w:rFonts w:ascii="GHEA Grapalat" w:hAnsi="GHEA Grapalat"/>
          <w:b/>
          <w:i/>
        </w:rPr>
        <w:t xml:space="preserve">" </w:t>
      </w:r>
      <w:r>
        <w:rPr>
          <w:rFonts w:ascii="GHEA Grapalat" w:hAnsi="GHEA Grapalat"/>
          <w:b/>
          <w:i/>
        </w:rPr>
        <w:t>КОНСУЛЬТАЦИОННЫЕ УСЛУГИ</w:t>
      </w:r>
      <w:r w:rsidRPr="00117CC9">
        <w:rPr>
          <w:rFonts w:ascii="GHEA Grapalat" w:hAnsi="GHEA Grapalat"/>
          <w:b/>
          <w:i/>
        </w:rPr>
        <w:t xml:space="preserve"> ПО РАЗРАБОТКЕ ПРОЕКТНО-СМЕТНОЙ ДОКУМЕНТАЦИИ </w:t>
      </w:r>
      <w:r w:rsidR="007101F6">
        <w:rPr>
          <w:rFonts w:ascii="GHEA Grapalat" w:hAnsi="GHEA Grapalat"/>
          <w:b/>
          <w:i/>
        </w:rPr>
        <w:t xml:space="preserve"> </w:t>
      </w:r>
      <w:r w:rsidR="007101F6" w:rsidRPr="007101F6">
        <w:rPr>
          <w:rFonts w:ascii="Sylfaen" w:hAnsi="Sylfaen" w:cs="Arial"/>
          <w:b/>
          <w:i/>
          <w:iCs/>
        </w:rPr>
        <w:t>РЕКОНСТРУКЦИИ СПОРТИВНОГО КОМПЛЕКСА «АРНАР» В ОБЩИНЕ ИДЖЕВАН, ТАВУШСКИЙ РАЙОН</w:t>
      </w:r>
      <w:r w:rsidR="00452591">
        <w:rPr>
          <w:rFonts w:ascii="GHEA Grapalat" w:hAnsi="GHEA Grapalat"/>
          <w:b/>
          <w:i/>
        </w:rPr>
        <w:t>.</w:t>
      </w:r>
      <w:r w:rsidRPr="00117CC9">
        <w:rPr>
          <w:rFonts w:ascii="GHEA Grapalat" w:hAnsi="GHEA Grapalat"/>
          <w:b/>
          <w:i/>
        </w:rPr>
        <w:t>" ДЛЯ НУЖД ОБЩЕСТВЕННОЙ ОРГАНИЗАЦИИ "ФЕДЕРАЦИЯ ФУТБОЛА АРМЕНИИ</w:t>
      </w:r>
      <w:r>
        <w:rPr>
          <w:rFonts w:ascii="GHEA Grapalat" w:hAnsi="GHEA Grapalat"/>
          <w:b/>
          <w:i/>
        </w:rPr>
        <w:t xml:space="preserve"> </w:t>
      </w:r>
      <w:r w:rsidRPr="00117CC9">
        <w:rPr>
          <w:rFonts w:ascii="GHEA Grapalat" w:hAnsi="GHEA Grapalat"/>
          <w:b/>
          <w:i/>
        </w:rPr>
        <w:t>"</w:t>
      </w:r>
    </w:p>
    <w:p w14:paraId="0C5C6F48" w14:textId="77777777" w:rsidR="00B0206A" w:rsidRDefault="00160AE4" w:rsidP="00B46D58">
      <w:pPr>
        <w:widowControl w:val="0"/>
        <w:spacing w:after="160"/>
        <w:jc w:val="center"/>
        <w:rPr>
          <w:rFonts w:ascii="GHEA Grapalat" w:hAnsi="GHEA Grapalat"/>
          <w:b/>
        </w:rPr>
      </w:pPr>
      <w:r w:rsidRPr="009044F1">
        <w:rPr>
          <w:rFonts w:ascii="GHEA Grapalat" w:hAnsi="GHEA Grapalat"/>
          <w:b/>
        </w:rPr>
        <w:t xml:space="preserve">ПРИГЛАШЕНИЯ НА </w:t>
      </w:r>
      <w:r w:rsidR="00AB5994">
        <w:rPr>
          <w:rFonts w:ascii="GHEA Grapalat" w:hAnsi="GHEA Grapalat"/>
          <w:b/>
        </w:rPr>
        <w:t>ЗАПРОС КОТИРОВОК</w:t>
      </w:r>
      <w:r w:rsidRPr="009044F1">
        <w:rPr>
          <w:rFonts w:ascii="GHEA Grapalat" w:hAnsi="GHEA Grapalat"/>
          <w:b/>
        </w:rPr>
        <w:t xml:space="preserve">, </w:t>
      </w:r>
    </w:p>
    <w:p w14:paraId="5125D760" w14:textId="77777777" w:rsidR="00096865" w:rsidRPr="009044F1" w:rsidRDefault="00160AE4" w:rsidP="00B46D58">
      <w:pPr>
        <w:widowControl w:val="0"/>
        <w:spacing w:after="160"/>
        <w:jc w:val="center"/>
        <w:rPr>
          <w:rFonts w:ascii="GHEA Grapalat" w:hAnsi="GHEA Grapalat"/>
          <w:i/>
        </w:rPr>
      </w:pPr>
      <w:r w:rsidRPr="009044F1">
        <w:rPr>
          <w:rFonts w:ascii="GHEA Grapalat" w:hAnsi="GHEA Grapalat"/>
          <w:b/>
        </w:rPr>
        <w:t>ОБЪЯВЛЕННЫЙ С ЦЕЛЬЮ ПРИОБРЕТЕНИЯ</w:t>
      </w:r>
    </w:p>
    <w:p w14:paraId="33C45CE3" w14:textId="77777777" w:rsidR="00C67E80" w:rsidRPr="009044F1" w:rsidRDefault="00C67E80" w:rsidP="00B46D58">
      <w:pPr>
        <w:widowControl w:val="0"/>
        <w:spacing w:after="160"/>
        <w:jc w:val="center"/>
        <w:rPr>
          <w:rFonts w:ascii="GHEA Grapalat" w:hAnsi="GHEA Grapalat" w:cs="Sylfaen"/>
          <w:b/>
        </w:rPr>
      </w:pPr>
    </w:p>
    <w:p w14:paraId="0F2C303B" w14:textId="77777777"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14:paraId="2D431104" w14:textId="77777777" w:rsidR="002E069D" w:rsidRPr="008842CE" w:rsidRDefault="002E069D" w:rsidP="00B46D58">
      <w:pPr>
        <w:widowControl w:val="0"/>
        <w:spacing w:after="160"/>
        <w:jc w:val="center"/>
        <w:rPr>
          <w:rFonts w:ascii="GHEA Grapalat" w:hAnsi="GHEA Grapalat"/>
        </w:rPr>
      </w:pPr>
    </w:p>
    <w:p w14:paraId="00F0882B" w14:textId="77777777"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14:paraId="26A49890" w14:textId="77777777"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14:paraId="137D95F9" w14:textId="77777777"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14:paraId="53EF1F46" w14:textId="77777777"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14:paraId="178FB043" w14:textId="77777777"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14:paraId="7E69C4D1" w14:textId="77777777" w:rsidR="00096865"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14:paraId="3AB074E5" w14:textId="77777777" w:rsidR="00452591" w:rsidRPr="009044F1" w:rsidRDefault="00452591" w:rsidP="00452591">
      <w:pPr>
        <w:widowControl w:val="0"/>
        <w:tabs>
          <w:tab w:val="left" w:pos="1134"/>
        </w:tabs>
        <w:spacing w:after="160"/>
        <w:ind w:left="1134" w:hanging="567"/>
        <w:jc w:val="both"/>
        <w:rPr>
          <w:rFonts w:ascii="GHEA Grapalat" w:hAnsi="GHEA Grapalat"/>
        </w:rPr>
      </w:pPr>
      <w:r w:rsidRPr="009044F1">
        <w:rPr>
          <w:rFonts w:ascii="GHEA Grapalat" w:hAnsi="GHEA Grapalat"/>
        </w:rPr>
        <w:t>7.</w:t>
      </w:r>
      <w:r w:rsidRPr="003A1EBB">
        <w:rPr>
          <w:rFonts w:ascii="GHEA Grapalat" w:hAnsi="GHEA Grapalat"/>
        </w:rPr>
        <w:tab/>
      </w:r>
      <w:r w:rsidRPr="009044F1">
        <w:rPr>
          <w:rFonts w:ascii="GHEA Grapalat" w:hAnsi="GHEA Grapalat"/>
        </w:rPr>
        <w:t>Обеспечение заявки</w:t>
      </w:r>
      <w:r w:rsidRPr="009044F1">
        <w:rPr>
          <w:rStyle w:val="FootnoteReference"/>
          <w:rFonts w:ascii="GHEA Grapalat" w:hAnsi="GHEA Grapalat"/>
        </w:rPr>
        <w:footnoteReference w:id="1"/>
      </w:r>
      <w:r w:rsidRPr="009044F1">
        <w:rPr>
          <w:rFonts w:ascii="GHEA Grapalat" w:hAnsi="GHEA Grapalat"/>
        </w:rPr>
        <w:t xml:space="preserve"> </w:t>
      </w:r>
    </w:p>
    <w:p w14:paraId="1E814F7B" w14:textId="77777777"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14:paraId="61D2F6CD" w14:textId="77777777" w:rsidR="00096865" w:rsidRPr="003A1EBB"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14:paraId="7552FD7F" w14:textId="77777777"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14:paraId="0BD3E7FA" w14:textId="77777777"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14:paraId="5B771897" w14:textId="77777777"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14:paraId="02F75098" w14:textId="77777777" w:rsidR="00520F57" w:rsidRDefault="00520F57" w:rsidP="00B46D58">
      <w:pPr>
        <w:widowControl w:val="0"/>
        <w:spacing w:after="160"/>
        <w:jc w:val="center"/>
        <w:rPr>
          <w:rFonts w:ascii="GHEA Grapalat" w:hAnsi="GHEA Grapalat"/>
          <w:b/>
        </w:rPr>
      </w:pPr>
    </w:p>
    <w:p w14:paraId="64DB94BC" w14:textId="77777777" w:rsidR="00520F57" w:rsidRDefault="00520F57" w:rsidP="00B46D58">
      <w:pPr>
        <w:widowControl w:val="0"/>
        <w:spacing w:after="160"/>
        <w:jc w:val="center"/>
        <w:rPr>
          <w:rFonts w:ascii="GHEA Grapalat" w:hAnsi="GHEA Grapalat"/>
          <w:b/>
        </w:rPr>
      </w:pPr>
    </w:p>
    <w:p w14:paraId="56E5CF02" w14:textId="77777777"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14:paraId="494360FC" w14:textId="77777777" w:rsidR="008842CE" w:rsidRPr="00374F4A" w:rsidRDefault="008842CE" w:rsidP="00B46D58">
      <w:pPr>
        <w:widowControl w:val="0"/>
        <w:spacing w:after="160"/>
        <w:jc w:val="center"/>
        <w:rPr>
          <w:rFonts w:ascii="GHEA Grapalat" w:hAnsi="GHEA Grapalat"/>
          <w:b/>
        </w:rPr>
      </w:pPr>
    </w:p>
    <w:p w14:paraId="38EC748C" w14:textId="77777777"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AB5994">
        <w:rPr>
          <w:rFonts w:ascii="GHEA Grapalat" w:hAnsi="GHEA Grapalat"/>
          <w:b/>
        </w:rPr>
        <w:t>ЗАПРОС КОТИРОВОК</w:t>
      </w:r>
    </w:p>
    <w:p w14:paraId="623FDFE5" w14:textId="77777777" w:rsidR="00520F57" w:rsidRPr="008842CE" w:rsidRDefault="00520F57" w:rsidP="00B46D58">
      <w:pPr>
        <w:widowControl w:val="0"/>
        <w:spacing w:after="160"/>
        <w:jc w:val="center"/>
        <w:rPr>
          <w:rFonts w:ascii="GHEA Grapalat" w:hAnsi="GHEA Grapalat"/>
          <w:b/>
        </w:rPr>
      </w:pPr>
    </w:p>
    <w:p w14:paraId="477D4782" w14:textId="77777777"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14:paraId="2C2D0E9C" w14:textId="77777777"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14:paraId="57963BFB" w14:textId="77777777"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14:paraId="3987E6B3" w14:textId="77777777" w:rsidR="00E17B7F" w:rsidRDefault="00E17B7F">
      <w:pPr>
        <w:rPr>
          <w:rFonts w:ascii="GHEA Grapalat" w:hAnsi="GHEA Grapalat"/>
          <w:spacing w:val="-6"/>
        </w:rPr>
      </w:pPr>
      <w:r>
        <w:rPr>
          <w:rFonts w:ascii="GHEA Grapalat" w:hAnsi="GHEA Grapalat"/>
          <w:spacing w:val="-6"/>
        </w:rPr>
        <w:br w:type="page"/>
      </w:r>
    </w:p>
    <w:p w14:paraId="2DAA24B0" w14:textId="4EAD1A12" w:rsidR="00096865" w:rsidRPr="006D2DF7" w:rsidRDefault="00E17B7F" w:rsidP="00E17B7F">
      <w:pPr>
        <w:widowControl w:val="0"/>
        <w:spacing w:after="160"/>
        <w:ind w:hanging="567"/>
        <w:jc w:val="both"/>
        <w:rPr>
          <w:rFonts w:ascii="GHEA Grapalat" w:hAnsi="GHEA Grapalat"/>
          <w:spacing w:val="-6"/>
        </w:rPr>
      </w:pPr>
      <w:r w:rsidRPr="00E17B7F">
        <w:rPr>
          <w:rFonts w:ascii="GHEA Grapalat" w:hAnsi="GHEA Grapalat"/>
          <w:spacing w:val="-6"/>
        </w:rPr>
        <w:lastRenderedPageBreak/>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00D837A7">
        <w:rPr>
          <w:rFonts w:ascii="GHEA Grapalat" w:hAnsi="GHEA Grapalat"/>
          <w:b/>
          <w:i/>
          <w:lang w:val="en-GB"/>
        </w:rPr>
        <w:t>HFF</w:t>
      </w:r>
      <w:r w:rsidR="00D837A7" w:rsidRPr="00D837A7">
        <w:rPr>
          <w:rFonts w:ascii="GHEA Grapalat" w:hAnsi="GHEA Grapalat"/>
          <w:b/>
          <w:i/>
        </w:rPr>
        <w:t>-</w:t>
      </w:r>
      <w:proofErr w:type="spellStart"/>
      <w:r w:rsidR="00D837A7">
        <w:rPr>
          <w:rFonts w:ascii="GHEA Grapalat" w:hAnsi="GHEA Grapalat"/>
          <w:b/>
          <w:i/>
          <w:lang w:val="en-GB"/>
        </w:rPr>
        <w:t>NTsDzB</w:t>
      </w:r>
      <w:proofErr w:type="spellEnd"/>
      <w:r w:rsidR="00D837A7" w:rsidRPr="00D837A7">
        <w:rPr>
          <w:rFonts w:ascii="GHEA Grapalat" w:hAnsi="GHEA Grapalat"/>
          <w:b/>
          <w:i/>
        </w:rPr>
        <w:t>-2025/2</w:t>
      </w:r>
      <w:r w:rsidR="00B0206A" w:rsidRPr="006D2DF7">
        <w:rPr>
          <w:rFonts w:ascii="GHEA Grapalat" w:hAnsi="GHEA Grapalat"/>
          <w:spacing w:val="-6"/>
        </w:rPr>
        <w:t xml:space="preserve"> </w:t>
      </w:r>
      <w:r w:rsidR="00096865" w:rsidRPr="006D2DF7">
        <w:rPr>
          <w:rFonts w:ascii="GHEA Grapalat" w:hAnsi="GHEA Grapalat"/>
          <w:spacing w:val="-6"/>
        </w:rPr>
        <w:t>(далее — процедура).</w:t>
      </w:r>
    </w:p>
    <w:p w14:paraId="734E4E99" w14:textId="77777777" w:rsidR="00096865" w:rsidRPr="000B2CFA" w:rsidRDefault="00096865" w:rsidP="00B46D58">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мая 2017 года (далее — Порядок)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1E2A3B8B" w14:textId="77777777"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14:paraId="553B15FE" w14:textId="77777777"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56C78A96" w14:textId="77777777" w:rsidR="003E1421" w:rsidRPr="009044F1" w:rsidRDefault="00A81DD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Адрес электронной почты секретаря оценочной комиссии "адрес</w:t>
      </w:r>
      <w:r w:rsidR="00A90E28">
        <w:rPr>
          <w:rFonts w:ascii="Courier New" w:hAnsi="Courier New" w:cs="Courier New"/>
          <w:sz w:val="24"/>
          <w:szCs w:val="24"/>
          <w:lang w:val="en-US"/>
        </w:rPr>
        <w:t> </w:t>
      </w:r>
      <w:r w:rsidRPr="009044F1">
        <w:rPr>
          <w:rFonts w:ascii="GHEA Grapalat" w:hAnsi="GHEA Grapalat"/>
          <w:sz w:val="24"/>
          <w:szCs w:val="24"/>
        </w:rPr>
        <w:t>электронной почты".</w:t>
      </w:r>
    </w:p>
    <w:p w14:paraId="401C8A1D" w14:textId="77777777" w:rsidR="00096865" w:rsidRPr="009044F1"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14:paraId="21EB4A69" w14:textId="77777777" w:rsidR="00096865" w:rsidRPr="009044F1" w:rsidRDefault="00096865" w:rsidP="00B46D58">
      <w:pPr>
        <w:pStyle w:val="Heading3"/>
        <w:keepNext w:val="0"/>
        <w:widowControl w:val="0"/>
        <w:spacing w:after="160" w:line="240" w:lineRule="auto"/>
        <w:rPr>
          <w:rFonts w:ascii="GHEA Grapalat" w:hAnsi="GHEA Grapalat"/>
          <w:sz w:val="24"/>
          <w:szCs w:val="24"/>
        </w:rPr>
      </w:pPr>
    </w:p>
    <w:p w14:paraId="5A9269BF" w14:textId="77777777"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14:paraId="3DEFA8CB" w14:textId="3EB79BBA" w:rsidR="00096865" w:rsidRPr="009044F1" w:rsidRDefault="00845AA5" w:rsidP="00B46D58">
      <w:pPr>
        <w:pStyle w:val="Heading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Предметом закупки является приобретение "</w:t>
      </w:r>
      <w:r w:rsidR="000A7154" w:rsidRPr="000A7154">
        <w:rPr>
          <w:rFonts w:ascii="GHEA Grapalat" w:hAnsi="GHEA Grapalat"/>
          <w:b/>
          <w:i w:val="0"/>
          <w:sz w:val="24"/>
          <w:szCs w:val="24"/>
        </w:rPr>
        <w:t xml:space="preserve"> </w:t>
      </w:r>
      <w:r w:rsidR="000A7154">
        <w:rPr>
          <w:rFonts w:ascii="GHEA Grapalat" w:hAnsi="GHEA Grapalat"/>
          <w:b/>
          <w:i w:val="0"/>
          <w:sz w:val="24"/>
          <w:szCs w:val="24"/>
        </w:rPr>
        <w:t>консультационных услуг</w:t>
      </w:r>
      <w:r w:rsidR="000A7154" w:rsidRPr="00117CC9">
        <w:rPr>
          <w:rFonts w:ascii="GHEA Grapalat" w:hAnsi="GHEA Grapalat"/>
          <w:b/>
          <w:i w:val="0"/>
          <w:sz w:val="24"/>
          <w:szCs w:val="24"/>
        </w:rPr>
        <w:t xml:space="preserve"> по разработке проектно-сметной </w:t>
      </w:r>
      <w:r w:rsidR="000A7154" w:rsidRPr="00D837A7">
        <w:rPr>
          <w:rFonts w:ascii="GHEA Grapalat" w:hAnsi="GHEA Grapalat"/>
          <w:b/>
          <w:iCs/>
          <w:sz w:val="24"/>
          <w:szCs w:val="24"/>
        </w:rPr>
        <w:t xml:space="preserve">документации </w:t>
      </w:r>
      <w:r w:rsidR="00D837A7" w:rsidRPr="00D837A7">
        <w:rPr>
          <w:rFonts w:ascii="Sylfaen" w:hAnsi="Sylfaen" w:cs="Arial"/>
          <w:b/>
          <w:iCs/>
          <w:sz w:val="24"/>
          <w:szCs w:val="24"/>
        </w:rPr>
        <w:t>реконструкции спортивного комплекса «Арнар» в общине Иджеван, Тавушский район</w:t>
      </w:r>
      <w:r w:rsidR="00D837A7" w:rsidRPr="009044F1">
        <w:rPr>
          <w:rFonts w:ascii="GHEA Grapalat" w:hAnsi="GHEA Grapalat"/>
          <w:i w:val="0"/>
          <w:sz w:val="24"/>
          <w:szCs w:val="24"/>
        </w:rPr>
        <w:t xml:space="preserve"> </w:t>
      </w:r>
      <w:r w:rsidRPr="009044F1">
        <w:rPr>
          <w:rFonts w:ascii="GHEA Grapalat" w:hAnsi="GHEA Grapalat"/>
          <w:i w:val="0"/>
          <w:sz w:val="24"/>
          <w:szCs w:val="24"/>
        </w:rPr>
        <w:t xml:space="preserve">" (далее — также </w:t>
      </w:r>
      <w:r w:rsidR="00E968BE">
        <w:rPr>
          <w:rFonts w:ascii="GHEA Grapalat" w:hAnsi="GHEA Grapalat"/>
          <w:i w:val="0"/>
          <w:sz w:val="24"/>
          <w:szCs w:val="24"/>
        </w:rPr>
        <w:t>услуга</w:t>
      </w:r>
      <w:r w:rsidRPr="009044F1">
        <w:rPr>
          <w:rFonts w:ascii="GHEA Grapalat" w:hAnsi="GHEA Grapalat"/>
          <w:i w:val="0"/>
          <w:sz w:val="24"/>
          <w:szCs w:val="24"/>
        </w:rPr>
        <w:t>) для нужд "</w:t>
      </w:r>
      <w:r w:rsidR="000A7154" w:rsidRPr="000A7154">
        <w:rPr>
          <w:rFonts w:ascii="GHEA Grapalat" w:hAnsi="GHEA Grapalat"/>
          <w:b/>
          <w:i w:val="0"/>
          <w:sz w:val="24"/>
          <w:szCs w:val="24"/>
        </w:rPr>
        <w:t xml:space="preserve"> </w:t>
      </w:r>
      <w:r w:rsidR="000A7154">
        <w:rPr>
          <w:rFonts w:ascii="GHEA Grapalat" w:hAnsi="GHEA Grapalat"/>
          <w:b/>
          <w:i w:val="0"/>
          <w:sz w:val="24"/>
          <w:szCs w:val="24"/>
        </w:rPr>
        <w:t>общественноя организация</w:t>
      </w:r>
      <w:r w:rsidR="000A7154" w:rsidRPr="00117CC9">
        <w:rPr>
          <w:rFonts w:ascii="GHEA Grapalat" w:hAnsi="GHEA Grapalat"/>
          <w:b/>
          <w:i w:val="0"/>
          <w:sz w:val="24"/>
          <w:szCs w:val="24"/>
        </w:rPr>
        <w:t xml:space="preserve"> "федерация футбола Армении</w:t>
      </w:r>
      <w:r w:rsidR="000A7154">
        <w:rPr>
          <w:rFonts w:ascii="GHEA Grapalat" w:hAnsi="GHEA Grapalat"/>
          <w:b/>
          <w:i w:val="0"/>
          <w:sz w:val="24"/>
          <w:szCs w:val="24"/>
        </w:rPr>
        <w:t xml:space="preserve"> </w:t>
      </w:r>
      <w:r w:rsidRPr="009044F1">
        <w:rPr>
          <w:rFonts w:ascii="GHEA Grapalat" w:hAnsi="GHEA Grapalat"/>
          <w:i w:val="0"/>
          <w:sz w:val="24"/>
          <w:szCs w:val="24"/>
        </w:rPr>
        <w:t>", которые сгруппированы в лоты "Количество лотов":</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16"/>
        <w:gridCol w:w="1418"/>
        <w:gridCol w:w="6600"/>
      </w:tblGrid>
      <w:tr w:rsidR="00970424" w:rsidRPr="009044F1" w14:paraId="324ECF53" w14:textId="77777777" w:rsidTr="00F32DDC">
        <w:trPr>
          <w:jc w:val="center"/>
        </w:trPr>
        <w:tc>
          <w:tcPr>
            <w:tcW w:w="2634" w:type="dxa"/>
            <w:gridSpan w:val="2"/>
            <w:vAlign w:val="center"/>
          </w:tcPr>
          <w:p w14:paraId="2E2B3682" w14:textId="77777777" w:rsidR="00970424" w:rsidRPr="009044F1" w:rsidRDefault="00970424" w:rsidP="00B46D58">
            <w:pPr>
              <w:pStyle w:val="BodyTextIndent2"/>
              <w:widowControl w:val="0"/>
              <w:spacing w:after="120" w:line="240" w:lineRule="auto"/>
              <w:ind w:firstLine="0"/>
              <w:jc w:val="center"/>
              <w:rPr>
                <w:rFonts w:ascii="GHEA Grapalat" w:hAnsi="GHEA Grapalat"/>
                <w:b/>
                <w:bCs/>
                <w:i/>
                <w:iCs/>
                <w:sz w:val="24"/>
                <w:szCs w:val="24"/>
              </w:rPr>
            </w:pPr>
            <w:r>
              <w:rPr>
                <w:rFonts w:ascii="GHEA Grapalat" w:hAnsi="GHEA Grapalat"/>
                <w:b/>
                <w:i/>
                <w:sz w:val="24"/>
                <w:szCs w:val="24"/>
              </w:rPr>
              <w:t>Л</w:t>
            </w:r>
            <w:r w:rsidRPr="009044F1">
              <w:rPr>
                <w:rFonts w:ascii="GHEA Grapalat" w:hAnsi="GHEA Grapalat"/>
                <w:b/>
                <w:i/>
                <w:sz w:val="24"/>
                <w:szCs w:val="24"/>
              </w:rPr>
              <w:t>отов</w:t>
            </w:r>
          </w:p>
        </w:tc>
        <w:tc>
          <w:tcPr>
            <w:tcW w:w="6600" w:type="dxa"/>
            <w:vMerge w:val="restart"/>
            <w:vAlign w:val="center"/>
          </w:tcPr>
          <w:p w14:paraId="4AD6ECFF" w14:textId="77777777" w:rsidR="00970424" w:rsidRPr="009044F1" w:rsidRDefault="00970424" w:rsidP="00B46D58">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970424" w:rsidRPr="009044F1" w14:paraId="1F0E4C53" w14:textId="77777777" w:rsidTr="00970424">
        <w:trPr>
          <w:jc w:val="center"/>
        </w:trPr>
        <w:tc>
          <w:tcPr>
            <w:tcW w:w="1216" w:type="dxa"/>
            <w:vAlign w:val="center"/>
          </w:tcPr>
          <w:p w14:paraId="14747115" w14:textId="77777777" w:rsidR="00970424" w:rsidRPr="009044F1" w:rsidRDefault="00970424" w:rsidP="00B46D58">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b/>
                <w:i/>
                <w:sz w:val="24"/>
                <w:szCs w:val="24"/>
              </w:rPr>
              <w:t>Номера</w:t>
            </w:r>
          </w:p>
        </w:tc>
        <w:tc>
          <w:tcPr>
            <w:tcW w:w="1418" w:type="dxa"/>
            <w:vAlign w:val="center"/>
          </w:tcPr>
          <w:p w14:paraId="5222E282" w14:textId="77777777" w:rsidR="00970424" w:rsidRPr="00970424" w:rsidRDefault="00970424" w:rsidP="00970424">
            <w:pPr>
              <w:pStyle w:val="BodyTextIndent2"/>
              <w:widowControl w:val="0"/>
              <w:spacing w:after="120" w:line="240" w:lineRule="auto"/>
              <w:ind w:firstLine="0"/>
              <w:jc w:val="center"/>
              <w:rPr>
                <w:rFonts w:ascii="GHEA Grapalat" w:hAnsi="GHEA Grapalat"/>
                <w:b/>
                <w:i/>
                <w:sz w:val="24"/>
                <w:szCs w:val="24"/>
              </w:rPr>
            </w:pPr>
            <w:r w:rsidRPr="00970424">
              <w:rPr>
                <w:rFonts w:ascii="GHEA Grapalat" w:hAnsi="GHEA Grapalat"/>
                <w:b/>
                <w:i/>
                <w:sz w:val="24"/>
                <w:szCs w:val="24"/>
              </w:rPr>
              <w:t>Цена закупки</w:t>
            </w:r>
          </w:p>
        </w:tc>
        <w:tc>
          <w:tcPr>
            <w:tcW w:w="6600" w:type="dxa"/>
            <w:vMerge/>
            <w:vAlign w:val="center"/>
          </w:tcPr>
          <w:p w14:paraId="1F5871B1" w14:textId="77777777" w:rsidR="00970424" w:rsidRPr="009044F1" w:rsidRDefault="00970424" w:rsidP="00B46D58">
            <w:pPr>
              <w:pStyle w:val="BodyTextIndent2"/>
              <w:widowControl w:val="0"/>
              <w:spacing w:after="120" w:line="240" w:lineRule="auto"/>
              <w:ind w:firstLine="0"/>
              <w:rPr>
                <w:rFonts w:ascii="GHEA Grapalat" w:hAnsi="GHEA Grapalat"/>
                <w:sz w:val="24"/>
                <w:szCs w:val="24"/>
                <w:u w:val="single"/>
              </w:rPr>
            </w:pPr>
          </w:p>
        </w:tc>
      </w:tr>
      <w:tr w:rsidR="00970424" w:rsidRPr="009044F1" w14:paraId="0854807A" w14:textId="77777777" w:rsidTr="00970424">
        <w:trPr>
          <w:jc w:val="center"/>
        </w:trPr>
        <w:tc>
          <w:tcPr>
            <w:tcW w:w="1216" w:type="dxa"/>
            <w:vAlign w:val="center"/>
          </w:tcPr>
          <w:p w14:paraId="0292C866" w14:textId="77777777" w:rsidR="00970424" w:rsidRPr="009044F1" w:rsidRDefault="00970424" w:rsidP="00B46D58">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1</w:t>
            </w:r>
          </w:p>
        </w:tc>
        <w:tc>
          <w:tcPr>
            <w:tcW w:w="1418" w:type="dxa"/>
            <w:vAlign w:val="center"/>
          </w:tcPr>
          <w:p w14:paraId="541EA607" w14:textId="0B9EFEC1" w:rsidR="00970424" w:rsidRPr="009044F1" w:rsidRDefault="005C10CC" w:rsidP="005C10CC">
            <w:pPr>
              <w:pStyle w:val="BodyTextIndent2"/>
              <w:widowControl w:val="0"/>
              <w:spacing w:after="120" w:line="240" w:lineRule="auto"/>
              <w:ind w:firstLine="0"/>
              <w:jc w:val="center"/>
              <w:rPr>
                <w:rFonts w:ascii="GHEA Grapalat" w:hAnsi="GHEA Grapalat"/>
                <w:sz w:val="24"/>
                <w:szCs w:val="24"/>
              </w:rPr>
            </w:pPr>
            <w:r>
              <w:rPr>
                <w:rFonts w:ascii="Sylfaen" w:hAnsi="Sylfaen"/>
                <w:sz w:val="18"/>
                <w:lang w:val="en-GB"/>
              </w:rPr>
              <w:t>3</w:t>
            </w:r>
            <w:r w:rsidR="00A70A6F">
              <w:rPr>
                <w:rFonts w:ascii="Sylfaen" w:hAnsi="Sylfaen"/>
                <w:sz w:val="18"/>
              </w:rPr>
              <w:t>0</w:t>
            </w:r>
            <w:r>
              <w:rPr>
                <w:rFonts w:ascii="Sylfaen" w:hAnsi="Sylfaen"/>
                <w:sz w:val="18"/>
                <w:lang w:val="en-GB"/>
              </w:rPr>
              <w:t>,</w:t>
            </w:r>
            <w:r w:rsidR="00A70A6F">
              <w:rPr>
                <w:rFonts w:ascii="Sylfaen" w:hAnsi="Sylfaen"/>
                <w:sz w:val="18"/>
              </w:rPr>
              <w:t>0</w:t>
            </w:r>
            <w:r>
              <w:rPr>
                <w:rFonts w:ascii="Sylfaen" w:hAnsi="Sylfaen"/>
                <w:sz w:val="18"/>
                <w:lang w:val="en-GB"/>
              </w:rPr>
              <w:t xml:space="preserve">00, </w:t>
            </w:r>
            <w:r w:rsidR="006516C8">
              <w:rPr>
                <w:rFonts w:ascii="Sylfaen" w:hAnsi="Sylfaen"/>
                <w:sz w:val="18"/>
              </w:rPr>
              <w:t>000</w:t>
            </w:r>
          </w:p>
        </w:tc>
        <w:tc>
          <w:tcPr>
            <w:tcW w:w="6600" w:type="dxa"/>
            <w:vAlign w:val="center"/>
          </w:tcPr>
          <w:p w14:paraId="36D4447F" w14:textId="7CBD2DA4" w:rsidR="00970424" w:rsidRPr="009044F1" w:rsidRDefault="00970424" w:rsidP="00B46D58">
            <w:pPr>
              <w:pStyle w:val="BodyTextIndent2"/>
              <w:widowControl w:val="0"/>
              <w:spacing w:after="120" w:line="240" w:lineRule="auto"/>
              <w:ind w:firstLine="0"/>
              <w:rPr>
                <w:rFonts w:ascii="GHEA Grapalat" w:hAnsi="GHEA Grapalat"/>
                <w:sz w:val="24"/>
                <w:szCs w:val="24"/>
                <w:u w:val="single"/>
                <w:vertAlign w:val="subscript"/>
              </w:rPr>
            </w:pPr>
            <w:r w:rsidRPr="009044F1">
              <w:rPr>
                <w:rFonts w:ascii="GHEA Grapalat" w:hAnsi="GHEA Grapalat"/>
                <w:sz w:val="24"/>
                <w:szCs w:val="24"/>
                <w:u w:val="single"/>
              </w:rPr>
              <w:t>"</w:t>
            </w:r>
            <w:r w:rsidR="006516C8" w:rsidRPr="00435A29">
              <w:rPr>
                <w:rFonts w:ascii="Sylfaen" w:hAnsi="Sylfaen"/>
                <w:b/>
                <w:lang w:val="hy-AM"/>
              </w:rPr>
              <w:t xml:space="preserve">Консультационные услуги по разработке проектно-сметной документации </w:t>
            </w:r>
            <w:r w:rsidR="00A70A6F" w:rsidRPr="00A70A6F">
              <w:rPr>
                <w:rFonts w:ascii="Sylfaen" w:hAnsi="Sylfaen"/>
                <w:b/>
                <w:lang w:val="hy-AM"/>
              </w:rPr>
              <w:t>реконструкции спортивного комплекса «Арнар» в общине Иджеван, Тавушский район</w:t>
            </w:r>
          </w:p>
        </w:tc>
      </w:tr>
    </w:tbl>
    <w:p w14:paraId="2CD16E9C" w14:textId="77777777" w:rsidR="00096865" w:rsidRPr="009044F1" w:rsidRDefault="0081650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13323F">
        <w:rPr>
          <w:rFonts w:ascii="GHEA Grapalat" w:hAnsi="GHEA Grapalat"/>
          <w:sz w:val="24"/>
          <w:szCs w:val="24"/>
        </w:rPr>
        <w:t>услуги</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w:t>
      </w:r>
      <w:r w:rsidRPr="00E21282">
        <w:rPr>
          <w:rFonts w:ascii="GHEA Grapalat" w:hAnsi="GHEA Grapalat"/>
          <w:sz w:val="24"/>
          <w:szCs w:val="24"/>
        </w:rPr>
        <w:t xml:space="preserve">в Приложении № </w:t>
      </w:r>
      <w:r w:rsidR="006672E6" w:rsidRPr="00E21282">
        <w:rPr>
          <w:rFonts w:ascii="GHEA Grapalat" w:hAnsi="GHEA Grapalat"/>
          <w:sz w:val="24"/>
          <w:szCs w:val="24"/>
        </w:rPr>
        <w:t xml:space="preserve">6 </w:t>
      </w:r>
      <w:r w:rsidRPr="00E21282">
        <w:rPr>
          <w:rFonts w:ascii="GHEA Grapalat" w:hAnsi="GHEA Grapalat"/>
          <w:sz w:val="24"/>
          <w:szCs w:val="24"/>
        </w:rPr>
        <w:t>к настоящему Приглашению.</w:t>
      </w:r>
    </w:p>
    <w:p w14:paraId="798D298A" w14:textId="77777777" w:rsidR="0085236E" w:rsidRPr="009044F1" w:rsidRDefault="00180B4B" w:rsidP="00B46D58">
      <w:pPr>
        <w:pStyle w:val="BodyTextIndent2"/>
        <w:widowControl w:val="0"/>
        <w:spacing w:after="160" w:line="240" w:lineRule="auto"/>
        <w:ind w:firstLine="567"/>
        <w:rPr>
          <w:rFonts w:ascii="GHEA Grapalat" w:hAnsi="GHEA Grapalat"/>
          <w:sz w:val="24"/>
          <w:szCs w:val="24"/>
        </w:rPr>
      </w:pPr>
      <w:r>
        <w:rPr>
          <w:rFonts w:ascii="GHEA Grapalat" w:hAnsi="GHEA Grapalat"/>
          <w:sz w:val="24"/>
          <w:szCs w:val="24"/>
          <w:lang w:val="hy-AM"/>
        </w:rPr>
        <w:t xml:space="preserve">1.2 </w:t>
      </w:r>
      <w:r w:rsidR="00845AA5" w:rsidRPr="009044F1">
        <w:rPr>
          <w:rFonts w:ascii="GHEA Grapalat" w:hAnsi="GHEA Grapalat"/>
          <w:sz w:val="24"/>
          <w:szCs w:val="24"/>
        </w:rPr>
        <w:t>В рамках настоящей процедуры на основании предложения отобранного участника будет предоставлена предоплата в указанных ниже размере и сроках: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0"/>
        <w:gridCol w:w="3776"/>
      </w:tblGrid>
      <w:tr w:rsidR="0085236E" w:rsidRPr="009044F1" w14:paraId="33A8E2F9" w14:textId="77777777" w:rsidTr="006D1826">
        <w:trPr>
          <w:jc w:val="center"/>
        </w:trPr>
        <w:tc>
          <w:tcPr>
            <w:tcW w:w="6356" w:type="dxa"/>
            <w:gridSpan w:val="2"/>
          </w:tcPr>
          <w:p w14:paraId="377F8F4A" w14:textId="77777777" w:rsidR="0085236E" w:rsidRPr="009044F1" w:rsidRDefault="0085236E" w:rsidP="00B46D58">
            <w:pPr>
              <w:pStyle w:val="BodyTextIndent2"/>
              <w:widowControl w:val="0"/>
              <w:spacing w:after="120" w:line="240" w:lineRule="auto"/>
              <w:ind w:firstLine="0"/>
              <w:jc w:val="center"/>
              <w:rPr>
                <w:rFonts w:ascii="GHEA Grapalat" w:hAnsi="GHEA Grapalat" w:cs="Sylfaen"/>
                <w:b/>
                <w:i/>
                <w:sz w:val="24"/>
                <w:szCs w:val="24"/>
              </w:rPr>
            </w:pPr>
            <w:r w:rsidRPr="009044F1">
              <w:rPr>
                <w:rFonts w:ascii="GHEA Grapalat" w:hAnsi="GHEA Grapalat"/>
                <w:b/>
                <w:i/>
                <w:sz w:val="24"/>
                <w:szCs w:val="24"/>
              </w:rPr>
              <w:t>Предоставление предоплаты</w:t>
            </w:r>
          </w:p>
        </w:tc>
      </w:tr>
      <w:tr w:rsidR="0085236E" w:rsidRPr="009044F1" w14:paraId="06E21444" w14:textId="77777777" w:rsidTr="006D1826">
        <w:trPr>
          <w:jc w:val="center"/>
        </w:trPr>
        <w:tc>
          <w:tcPr>
            <w:tcW w:w="2580" w:type="dxa"/>
            <w:vAlign w:val="center"/>
          </w:tcPr>
          <w:p w14:paraId="7118432B" w14:textId="77777777" w:rsidR="0085236E" w:rsidRPr="009044F1" w:rsidRDefault="0085236E" w:rsidP="00B46D58">
            <w:pPr>
              <w:pStyle w:val="BodyTextIndent2"/>
              <w:widowControl w:val="0"/>
              <w:spacing w:after="120" w:line="240" w:lineRule="auto"/>
              <w:ind w:firstLine="0"/>
              <w:jc w:val="center"/>
              <w:rPr>
                <w:rFonts w:ascii="GHEA Grapalat" w:hAnsi="GHEA Grapalat" w:cs="Sylfaen"/>
                <w:b/>
                <w:i/>
                <w:sz w:val="24"/>
                <w:szCs w:val="24"/>
              </w:rPr>
            </w:pPr>
            <w:r w:rsidRPr="009044F1">
              <w:rPr>
                <w:rFonts w:ascii="GHEA Grapalat" w:hAnsi="GHEA Grapalat"/>
                <w:b/>
                <w:i/>
                <w:sz w:val="24"/>
                <w:szCs w:val="24"/>
              </w:rPr>
              <w:t>максимальный размер (драмы РА)</w:t>
            </w:r>
          </w:p>
        </w:tc>
        <w:tc>
          <w:tcPr>
            <w:tcW w:w="3776" w:type="dxa"/>
            <w:vAlign w:val="center"/>
          </w:tcPr>
          <w:p w14:paraId="4AD5CB39" w14:textId="77777777" w:rsidR="0085236E" w:rsidRPr="009044F1" w:rsidRDefault="0085236E" w:rsidP="00B46D58">
            <w:pPr>
              <w:pStyle w:val="BodyTextIndent2"/>
              <w:widowControl w:val="0"/>
              <w:spacing w:after="120" w:line="240" w:lineRule="auto"/>
              <w:ind w:firstLine="0"/>
              <w:jc w:val="center"/>
              <w:rPr>
                <w:rFonts w:ascii="GHEA Grapalat" w:hAnsi="GHEA Grapalat" w:cs="Sylfaen"/>
                <w:b/>
                <w:i/>
                <w:sz w:val="24"/>
                <w:szCs w:val="24"/>
              </w:rPr>
            </w:pPr>
            <w:r w:rsidRPr="009044F1">
              <w:rPr>
                <w:rFonts w:ascii="GHEA Grapalat" w:hAnsi="GHEA Grapalat"/>
                <w:b/>
                <w:i/>
                <w:sz w:val="24"/>
                <w:szCs w:val="24"/>
              </w:rPr>
              <w:t>срок (месяц, год)</w:t>
            </w:r>
          </w:p>
        </w:tc>
      </w:tr>
      <w:tr w:rsidR="0085236E" w:rsidRPr="009044F1" w14:paraId="5FF163F8" w14:textId="77777777" w:rsidTr="006D1826">
        <w:trPr>
          <w:jc w:val="center"/>
        </w:trPr>
        <w:tc>
          <w:tcPr>
            <w:tcW w:w="2580" w:type="dxa"/>
          </w:tcPr>
          <w:p w14:paraId="2A301DEA" w14:textId="77777777" w:rsidR="0085236E" w:rsidRPr="009044F1" w:rsidRDefault="0085236E" w:rsidP="00B46D58">
            <w:pPr>
              <w:widowControl w:val="0"/>
              <w:spacing w:after="120"/>
              <w:jc w:val="center"/>
              <w:rPr>
                <w:rFonts w:ascii="GHEA Grapalat" w:hAnsi="GHEA Grapalat"/>
              </w:rPr>
            </w:pPr>
          </w:p>
        </w:tc>
        <w:tc>
          <w:tcPr>
            <w:tcW w:w="3776" w:type="dxa"/>
          </w:tcPr>
          <w:p w14:paraId="12F8701A" w14:textId="77777777" w:rsidR="0085236E" w:rsidRPr="009044F1" w:rsidRDefault="0085236E" w:rsidP="00B46D58">
            <w:pPr>
              <w:widowControl w:val="0"/>
              <w:spacing w:after="120"/>
              <w:jc w:val="center"/>
              <w:rPr>
                <w:rFonts w:ascii="GHEA Grapalat" w:hAnsi="GHEA Grapalat"/>
              </w:rPr>
            </w:pPr>
          </w:p>
        </w:tc>
      </w:tr>
      <w:tr w:rsidR="0085236E" w:rsidRPr="009044F1" w14:paraId="07FD2169" w14:textId="77777777" w:rsidTr="006D1826">
        <w:trPr>
          <w:jc w:val="center"/>
        </w:trPr>
        <w:tc>
          <w:tcPr>
            <w:tcW w:w="2580" w:type="dxa"/>
          </w:tcPr>
          <w:p w14:paraId="4A9508B8" w14:textId="77777777" w:rsidR="0085236E" w:rsidRPr="009044F1" w:rsidRDefault="0085236E" w:rsidP="00B46D58">
            <w:pPr>
              <w:widowControl w:val="0"/>
              <w:spacing w:after="120"/>
              <w:jc w:val="center"/>
              <w:rPr>
                <w:rFonts w:ascii="GHEA Grapalat" w:hAnsi="GHEA Grapalat"/>
              </w:rPr>
            </w:pPr>
          </w:p>
        </w:tc>
        <w:tc>
          <w:tcPr>
            <w:tcW w:w="3776" w:type="dxa"/>
          </w:tcPr>
          <w:p w14:paraId="527C5CB3" w14:textId="77777777" w:rsidR="0085236E" w:rsidRPr="009044F1" w:rsidRDefault="0085236E" w:rsidP="00B46D58">
            <w:pPr>
              <w:widowControl w:val="0"/>
              <w:spacing w:after="120"/>
              <w:jc w:val="center"/>
              <w:rPr>
                <w:rFonts w:ascii="GHEA Grapalat" w:hAnsi="GHEA Grapalat"/>
              </w:rPr>
            </w:pPr>
          </w:p>
        </w:tc>
      </w:tr>
    </w:tbl>
    <w:p w14:paraId="14F77F95" w14:textId="77777777" w:rsidR="0085236E" w:rsidRPr="009044F1" w:rsidRDefault="0085236E"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При этом предоплата будет предоставлена отобранному участнику на условиях, установленных пунктом </w:t>
      </w:r>
      <w:r w:rsidRPr="00E63619">
        <w:rPr>
          <w:rFonts w:ascii="GHEA Grapalat" w:hAnsi="GHEA Grapalat"/>
          <w:sz w:val="24"/>
          <w:szCs w:val="24"/>
        </w:rPr>
        <w:t>10.</w:t>
      </w:r>
      <w:r w:rsidR="006672E6" w:rsidRPr="00E63619">
        <w:rPr>
          <w:rFonts w:ascii="GHEA Grapalat" w:hAnsi="GHEA Grapalat"/>
          <w:sz w:val="24"/>
          <w:szCs w:val="24"/>
        </w:rPr>
        <w:t xml:space="preserve">5 </w:t>
      </w:r>
      <w:r w:rsidRPr="00E63619">
        <w:rPr>
          <w:rFonts w:ascii="GHEA Grapalat" w:hAnsi="GHEA Grapalat"/>
          <w:sz w:val="24"/>
          <w:szCs w:val="24"/>
        </w:rPr>
        <w:t>части</w:t>
      </w:r>
      <w:r w:rsidRPr="009044F1">
        <w:rPr>
          <w:rFonts w:ascii="GHEA Grapalat" w:hAnsi="GHEA Grapalat"/>
          <w:sz w:val="24"/>
          <w:szCs w:val="24"/>
        </w:rPr>
        <w:t xml:space="preserve"> 1 настоящего Приглашения, а</w:t>
      </w:r>
      <w:r w:rsidR="00090699">
        <w:rPr>
          <w:rFonts w:ascii="Courier New" w:hAnsi="Courier New" w:cs="Courier New"/>
          <w:sz w:val="24"/>
          <w:szCs w:val="24"/>
          <w:lang w:val="en-US"/>
        </w:rPr>
        <w:t> </w:t>
      </w:r>
      <w:r w:rsidRPr="009044F1">
        <w:rPr>
          <w:rFonts w:ascii="GHEA Grapalat" w:hAnsi="GHEA Grapalat"/>
          <w:sz w:val="24"/>
          <w:szCs w:val="24"/>
        </w:rPr>
        <w:t>погашение предоплаты будет осуществлено в порядке, установленном заключаемым договором.</w:t>
      </w:r>
      <w:r w:rsidR="00AA7117">
        <w:rPr>
          <w:rFonts w:ascii="GHEA Grapalat" w:hAnsi="GHEA Grapalat"/>
          <w:sz w:val="24"/>
          <w:szCs w:val="24"/>
        </w:rPr>
        <w:t xml:space="preserve"> </w:t>
      </w:r>
    </w:p>
    <w:p w14:paraId="75E620B6" w14:textId="77777777" w:rsidR="00096865" w:rsidRPr="009044F1" w:rsidRDefault="00096865" w:rsidP="00B46D58">
      <w:pPr>
        <w:widowControl w:val="0"/>
        <w:spacing w:after="160"/>
        <w:ind w:firstLine="567"/>
        <w:jc w:val="center"/>
        <w:rPr>
          <w:rFonts w:ascii="GHEA Grapalat" w:hAnsi="GHEA Grapalat" w:cs="Sylfaen"/>
          <w:i/>
        </w:rPr>
      </w:pPr>
    </w:p>
    <w:p w14:paraId="1881DF0E" w14:textId="77777777"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14:paraId="4956D628" w14:textId="77777777" w:rsidR="00BD2C67" w:rsidRPr="001115E9" w:rsidRDefault="00BD2C67" w:rsidP="00B46D58">
      <w:pPr>
        <w:widowControl w:val="0"/>
        <w:tabs>
          <w:tab w:val="left" w:pos="1134"/>
        </w:tabs>
        <w:spacing w:after="160"/>
        <w:ind w:firstLine="567"/>
        <w:jc w:val="both"/>
        <w:rPr>
          <w:rFonts w:ascii="GHEA Grapalat" w:hAnsi="GHEA Grapalat"/>
        </w:rPr>
      </w:pPr>
    </w:p>
    <w:p w14:paraId="23628D9B" w14:textId="77777777"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14:paraId="16DF3B51"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14:paraId="0CF35B42" w14:textId="77777777"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B23A2E">
        <w:rPr>
          <w:rFonts w:ascii="GHEA Grapalat" w:hAnsi="GHEA Grapalat"/>
        </w:rPr>
        <w:t>пяти</w:t>
      </w:r>
      <w:r w:rsidRPr="009044F1">
        <w:rPr>
          <w:rFonts w:ascii="GHEA Grapalat" w:hAnsi="GHEA Grapalat"/>
        </w:rPr>
        <w:t xml:space="preserve">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 xml:space="preserve">финансирование </w:t>
      </w:r>
      <w:r w:rsidRPr="009044F1">
        <w:rPr>
          <w:rFonts w:ascii="GHEA Grapalat" w:hAnsi="GHEA Grapalat"/>
        </w:rPr>
        <w:lastRenderedPageBreak/>
        <w:t>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w:t>
      </w:r>
      <w:r w:rsidR="00C907E1">
        <w:rPr>
          <w:rFonts w:ascii="GHEA Grapalat" w:hAnsi="GHEA Grapalat"/>
        </w:rPr>
        <w:t>или отменена</w:t>
      </w:r>
      <w:r w:rsidR="003240F7">
        <w:rPr>
          <w:rFonts w:ascii="GHEA Grapalat" w:hAnsi="GHEA Grapalat"/>
        </w:rPr>
        <w:t>;</w:t>
      </w:r>
    </w:p>
    <w:p w14:paraId="6F00BBBB"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00E231AD">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9044F1">
        <w:rPr>
          <w:rFonts w:ascii="GHEA Grapalat" w:hAnsi="GHEA Grapalat"/>
        </w:rPr>
        <w:t>;</w:t>
      </w:r>
    </w:p>
    <w:p w14:paraId="0A2EDD16"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14:paraId="42E45B0D"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14:paraId="4D85D531" w14:textId="77777777" w:rsidR="00990561" w:rsidRDefault="00990561" w:rsidP="00B46D58">
      <w:pPr>
        <w:widowControl w:val="0"/>
        <w:tabs>
          <w:tab w:val="left" w:pos="1134"/>
        </w:tabs>
        <w:spacing w:after="160"/>
        <w:ind w:firstLine="567"/>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22509FFB" w14:textId="77777777" w:rsidR="004004A3" w:rsidRPr="004004A3" w:rsidRDefault="004004A3" w:rsidP="004004A3">
      <w:pPr>
        <w:widowControl w:val="0"/>
        <w:tabs>
          <w:tab w:val="left" w:pos="1134"/>
        </w:tabs>
        <w:ind w:firstLine="567"/>
        <w:contextualSpacing/>
        <w:rPr>
          <w:rFonts w:ascii="GHEA Grapalat" w:hAnsi="GHEA Grapalat" w:cs="Sylfaen"/>
        </w:rPr>
      </w:pPr>
      <w:r w:rsidRPr="004004A3">
        <w:rPr>
          <w:rFonts w:ascii="GHEA Grapalat" w:hAnsi="GHEA Grapalat" w:cs="Sylfaen"/>
        </w:rPr>
        <w:t>Участник включается в список участников, не имеющих права на участие в процессе закупок (далее также список), если:</w:t>
      </w:r>
    </w:p>
    <w:p w14:paraId="0A16183C" w14:textId="77777777" w:rsidR="004004A3" w:rsidRDefault="004004A3" w:rsidP="004004A3">
      <w:pPr>
        <w:pStyle w:val="ListParagraph"/>
        <w:widowControl w:val="0"/>
        <w:numPr>
          <w:ilvl w:val="0"/>
          <w:numId w:val="31"/>
        </w:numPr>
        <w:tabs>
          <w:tab w:val="left" w:pos="1134"/>
        </w:tabs>
        <w:ind w:left="426"/>
        <w:contextualSpacing/>
        <w:jc w:val="both"/>
        <w:rPr>
          <w:rFonts w:ascii="GHEA Grapalat" w:hAnsi="GHEA Grapalat" w:cs="Sylfaen"/>
        </w:rPr>
      </w:pPr>
      <w:r w:rsidRPr="004004A3">
        <w:rPr>
          <w:rFonts w:ascii="GHEA Grapalat" w:hAnsi="GHEA Grapalat" w:cs="Sylfaen"/>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0CAC642E" w14:textId="77777777" w:rsidR="004004A3" w:rsidRPr="004004A3" w:rsidRDefault="004004A3" w:rsidP="004004A3">
      <w:pPr>
        <w:widowControl w:val="0"/>
        <w:tabs>
          <w:tab w:val="left" w:pos="1134"/>
        </w:tabs>
        <w:ind w:left="66"/>
        <w:contextualSpacing/>
        <w:jc w:val="both"/>
        <w:rPr>
          <w:rFonts w:ascii="GHEA Grapalat" w:hAnsi="GHEA Grapalat" w:cs="Sylfaen"/>
        </w:rPr>
      </w:pPr>
    </w:p>
    <w:p w14:paraId="4C8BFCE5" w14:textId="77777777" w:rsidR="004004A3" w:rsidRPr="004004A3" w:rsidRDefault="004004A3" w:rsidP="004004A3">
      <w:pPr>
        <w:pStyle w:val="ListParagraph"/>
        <w:widowControl w:val="0"/>
        <w:numPr>
          <w:ilvl w:val="0"/>
          <w:numId w:val="31"/>
        </w:numPr>
        <w:tabs>
          <w:tab w:val="left" w:pos="1134"/>
        </w:tabs>
        <w:ind w:left="426" w:hanging="284"/>
        <w:contextualSpacing/>
        <w:jc w:val="both"/>
        <w:rPr>
          <w:rFonts w:ascii="GHEA Grapalat" w:hAnsi="GHEA Grapalat" w:cs="Sylfaen"/>
        </w:rPr>
      </w:pPr>
      <w:r w:rsidRPr="004004A3">
        <w:rPr>
          <w:rFonts w:ascii="GHEA Grapalat" w:hAnsi="GHEA Grapalat" w:cs="Sylfaen"/>
        </w:rPr>
        <w:t>в качестве отобранного участника отказался или лишился  права заключения договора.</w:t>
      </w:r>
    </w:p>
    <w:p w14:paraId="3171C245" w14:textId="77777777" w:rsidR="004004A3" w:rsidRPr="009044F1" w:rsidRDefault="004004A3" w:rsidP="00B46D58">
      <w:pPr>
        <w:widowControl w:val="0"/>
        <w:tabs>
          <w:tab w:val="left" w:pos="1134"/>
        </w:tabs>
        <w:spacing w:after="160"/>
        <w:ind w:firstLine="567"/>
        <w:jc w:val="both"/>
        <w:rPr>
          <w:rFonts w:ascii="GHEA Grapalat" w:hAnsi="GHEA Grapalat" w:cs="Sylfaen"/>
        </w:rPr>
      </w:pPr>
    </w:p>
    <w:p w14:paraId="7436AC2D" w14:textId="77777777" w:rsidR="00753E6E"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 xml:space="preserve">Для оценки права на участие участник должен представить в заявке утвержденное им письменное объявление, предусмотренное </w:t>
      </w:r>
      <w:r w:rsidRPr="00CB60AE">
        <w:rPr>
          <w:rFonts w:ascii="GHEA Grapalat" w:hAnsi="GHEA Grapalat"/>
        </w:rPr>
        <w:t>пунктом 2.</w:t>
      </w:r>
      <w:r w:rsidR="009858A0" w:rsidRPr="00CB60AE">
        <w:rPr>
          <w:rFonts w:ascii="GHEA Grapalat" w:hAnsi="GHEA Grapalat"/>
        </w:rPr>
        <w:t>1</w:t>
      </w:r>
      <w:r w:rsidRPr="00CB60AE">
        <w:rPr>
          <w:rFonts w:ascii="GHEA Grapalat" w:hAnsi="GHEA Grapalat"/>
        </w:rPr>
        <w:t>.</w:t>
      </w:r>
      <w:r w:rsidRPr="009044F1">
        <w:rPr>
          <w:rFonts w:ascii="GHEA Grapalat" w:hAnsi="GHEA Grapalat"/>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707835C0" w14:textId="77777777" w:rsidR="00442034" w:rsidRPr="00470580" w:rsidRDefault="00442034" w:rsidP="00442034">
      <w:pPr>
        <w:widowControl w:val="0"/>
        <w:tabs>
          <w:tab w:val="left" w:pos="1134"/>
        </w:tabs>
        <w:spacing w:after="160"/>
        <w:ind w:firstLine="567"/>
        <w:jc w:val="both"/>
        <w:rPr>
          <w:rFonts w:ascii="GHEA Grapalat" w:hAnsi="GHEA Grapalat"/>
        </w:rPr>
      </w:pPr>
      <w:r w:rsidRPr="0055523E">
        <w:rPr>
          <w:rFonts w:ascii="GHEA Grapalat" w:hAnsi="GHEA Grapalat"/>
        </w:rPr>
        <w:t>2.2.</w:t>
      </w:r>
      <w:r w:rsidRPr="00470580">
        <w:rPr>
          <w:rFonts w:ascii="GHEA Grapalat" w:hAnsi="GHEA Grapalat"/>
        </w:rPr>
        <w:t>1</w:t>
      </w:r>
      <w:r w:rsidRPr="0055523E">
        <w:rPr>
          <w:rFonts w:ascii="GHEA Grapalat" w:hAnsi="GHEA Grapalat"/>
        </w:rPr>
        <w:t xml:space="preserve"> </w:t>
      </w:r>
      <w:r w:rsidRPr="00470580">
        <w:rPr>
          <w:rFonts w:ascii="GHEA Grapalat" w:hAnsi="GHEA Grapalat"/>
        </w:rPr>
        <w:t>Минимальный критерий квалификации персонала-70%</w:t>
      </w:r>
    </w:p>
    <w:p w14:paraId="4EB30D3F" w14:textId="77777777" w:rsidR="00442034" w:rsidRPr="00470580" w:rsidRDefault="00442034" w:rsidP="00442034">
      <w:pPr>
        <w:pStyle w:val="HTMLPreformatted"/>
        <w:shd w:val="clear" w:color="auto" w:fill="F8F9FA"/>
        <w:spacing w:line="276" w:lineRule="auto"/>
        <w:jc w:val="both"/>
        <w:rPr>
          <w:rFonts w:ascii="GHEA Grapalat" w:hAnsi="GHEA Grapalat" w:cs="Times New Roman"/>
          <w:b/>
          <w:sz w:val="24"/>
          <w:szCs w:val="24"/>
          <w:lang w:val="ru-RU" w:eastAsia="ru-RU" w:bidi="ru-RU"/>
        </w:rPr>
      </w:pPr>
      <w:r w:rsidRPr="00470580">
        <w:rPr>
          <w:rFonts w:ascii="GHEA Grapalat" w:hAnsi="GHEA Grapalat" w:cs="Times New Roman"/>
          <w:b/>
          <w:sz w:val="24"/>
          <w:szCs w:val="24"/>
          <w:lang w:val="ru-RU" w:eastAsia="ru-RU" w:bidi="ru-RU"/>
        </w:rPr>
        <w:t>А. В состав персонала, представляемого организацией, должны быть включены следующие необходимые специалисты:</w:t>
      </w:r>
    </w:p>
    <w:p w14:paraId="46100586" w14:textId="77777777" w:rsidR="00442034" w:rsidRPr="00470580" w:rsidRDefault="00442034" w:rsidP="00442034">
      <w:pPr>
        <w:widowControl w:val="0"/>
        <w:tabs>
          <w:tab w:val="left" w:pos="1134"/>
        </w:tabs>
        <w:spacing w:after="160"/>
        <w:ind w:firstLine="567"/>
        <w:jc w:val="both"/>
        <w:rPr>
          <w:rFonts w:ascii="GHEA Grapalat" w:hAnsi="GHEA Grapala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25"/>
        <w:gridCol w:w="2285"/>
        <w:gridCol w:w="3577"/>
      </w:tblGrid>
      <w:tr w:rsidR="00442034" w:rsidRPr="007B29D3" w14:paraId="6B87B949" w14:textId="77777777" w:rsidTr="00442034">
        <w:tc>
          <w:tcPr>
            <w:tcW w:w="5000" w:type="pct"/>
            <w:gridSpan w:val="3"/>
            <w:tcBorders>
              <w:top w:val="single" w:sz="4" w:space="0" w:color="auto"/>
              <w:left w:val="single" w:sz="4" w:space="0" w:color="auto"/>
              <w:bottom w:val="single" w:sz="4" w:space="0" w:color="auto"/>
              <w:right w:val="single" w:sz="4" w:space="0" w:color="auto"/>
            </w:tcBorders>
            <w:vAlign w:val="center"/>
          </w:tcPr>
          <w:p w14:paraId="6FB0C523" w14:textId="77777777" w:rsidR="00442034" w:rsidRPr="007B29D3" w:rsidRDefault="00442034" w:rsidP="00120954">
            <w:pPr>
              <w:jc w:val="center"/>
              <w:rPr>
                <w:rFonts w:ascii="Sylfaen" w:hAnsi="Sylfaen" w:cs="Arial"/>
                <w:lang w:val="hy-AM"/>
              </w:rPr>
            </w:pPr>
            <w:r w:rsidRPr="007B29D3">
              <w:rPr>
                <w:rFonts w:ascii="Sylfaen" w:hAnsi="Sylfaen" w:cs="Arial"/>
              </w:rPr>
              <w:lastRenderedPageBreak/>
              <w:t>Специалисты</w:t>
            </w:r>
            <w:r w:rsidRPr="007B29D3">
              <w:rPr>
                <w:rFonts w:ascii="Sylfaen" w:hAnsi="Sylfaen" w:cs="Arial"/>
                <w:lang w:val="hy-AM"/>
              </w:rPr>
              <w:t>***</w:t>
            </w:r>
          </w:p>
        </w:tc>
      </w:tr>
      <w:tr w:rsidR="00442034" w:rsidRPr="007B29D3" w14:paraId="77378FB6" w14:textId="77777777" w:rsidTr="00442034">
        <w:tblPrEx>
          <w:tblLook w:val="01E0" w:firstRow="1" w:lastRow="1" w:firstColumn="1" w:lastColumn="1" w:noHBand="0" w:noVBand="0"/>
        </w:tblPrEx>
        <w:tc>
          <w:tcPr>
            <w:tcW w:w="1844" w:type="pct"/>
            <w:vMerge w:val="restart"/>
            <w:vAlign w:val="center"/>
          </w:tcPr>
          <w:p w14:paraId="50DC232C" w14:textId="77777777" w:rsidR="00442034" w:rsidRPr="007B29D3" w:rsidRDefault="00442034" w:rsidP="00120954">
            <w:pPr>
              <w:jc w:val="center"/>
              <w:rPr>
                <w:rFonts w:ascii="Sylfaen" w:hAnsi="Sylfaen" w:cs="Arial"/>
                <w:highlight w:val="yellow"/>
              </w:rPr>
            </w:pPr>
            <w:r w:rsidRPr="007B29D3">
              <w:rPr>
                <w:rFonts w:ascii="Sylfaen" w:hAnsi="Sylfaen" w:cs="Sylfaen"/>
              </w:rPr>
              <w:t>квалификация</w:t>
            </w:r>
          </w:p>
        </w:tc>
        <w:tc>
          <w:tcPr>
            <w:tcW w:w="3156" w:type="pct"/>
            <w:gridSpan w:val="2"/>
          </w:tcPr>
          <w:p w14:paraId="283E405A" w14:textId="77777777" w:rsidR="00442034" w:rsidRPr="007B29D3" w:rsidRDefault="00442034" w:rsidP="00120954">
            <w:pPr>
              <w:ind w:firstLine="567"/>
              <w:jc w:val="center"/>
              <w:rPr>
                <w:rFonts w:ascii="Sylfaen" w:hAnsi="Sylfaen" w:cs="Arial"/>
              </w:rPr>
            </w:pPr>
            <w:r w:rsidRPr="007B29D3">
              <w:rPr>
                <w:rFonts w:ascii="Sylfaen" w:hAnsi="Sylfaen" w:cs="Sylfaen"/>
              </w:rPr>
              <w:t>опыт работы</w:t>
            </w:r>
          </w:p>
        </w:tc>
      </w:tr>
      <w:tr w:rsidR="00442034" w:rsidRPr="00E21101" w14:paraId="53012EDB" w14:textId="77777777" w:rsidTr="00442034">
        <w:tblPrEx>
          <w:tblLook w:val="01E0" w:firstRow="1" w:lastRow="1" w:firstColumn="1" w:lastColumn="1" w:noHBand="0" w:noVBand="0"/>
        </w:tblPrEx>
        <w:tc>
          <w:tcPr>
            <w:tcW w:w="1844" w:type="pct"/>
            <w:vMerge/>
          </w:tcPr>
          <w:p w14:paraId="29914336" w14:textId="77777777" w:rsidR="00442034" w:rsidRPr="007B29D3" w:rsidRDefault="00442034" w:rsidP="00120954">
            <w:pPr>
              <w:ind w:firstLine="567"/>
              <w:jc w:val="both"/>
              <w:rPr>
                <w:rFonts w:ascii="Sylfaen" w:hAnsi="Sylfaen" w:cs="Arial Armenian"/>
                <w:highlight w:val="yellow"/>
              </w:rPr>
            </w:pPr>
          </w:p>
        </w:tc>
        <w:tc>
          <w:tcPr>
            <w:tcW w:w="1230" w:type="pct"/>
          </w:tcPr>
          <w:p w14:paraId="44CC3F77" w14:textId="77777777" w:rsidR="00442034" w:rsidRPr="007B29D3" w:rsidRDefault="00442034" w:rsidP="00120954">
            <w:pPr>
              <w:jc w:val="center"/>
              <w:rPr>
                <w:rFonts w:ascii="Sylfaen" w:hAnsi="Sylfaen" w:cs="Arial"/>
              </w:rPr>
            </w:pPr>
            <w:r w:rsidRPr="007B29D3">
              <w:rPr>
                <w:rFonts w:ascii="Sylfaen" w:hAnsi="Sylfaen" w:cs="Sylfaen"/>
              </w:rPr>
              <w:t>Срок</w:t>
            </w:r>
          </w:p>
        </w:tc>
        <w:tc>
          <w:tcPr>
            <w:tcW w:w="1926" w:type="pct"/>
            <w:vAlign w:val="center"/>
          </w:tcPr>
          <w:p w14:paraId="6AAB91B1" w14:textId="77777777" w:rsidR="00442034" w:rsidRPr="007B29D3" w:rsidRDefault="00442034" w:rsidP="00120954">
            <w:pPr>
              <w:jc w:val="center"/>
              <w:rPr>
                <w:rFonts w:ascii="Sylfaen" w:hAnsi="Sylfaen" w:cs="Arial"/>
              </w:rPr>
            </w:pPr>
            <w:r w:rsidRPr="007B29D3">
              <w:rPr>
                <w:rFonts w:ascii="Sylfaen" w:hAnsi="Sylfaen" w:cs="Sylfaen"/>
              </w:rPr>
              <w:t>сфера деятельности и проделанная работа</w:t>
            </w:r>
          </w:p>
        </w:tc>
      </w:tr>
      <w:tr w:rsidR="00442034" w:rsidRPr="007B29D3" w14:paraId="21FD94F1" w14:textId="77777777" w:rsidTr="00442034">
        <w:tblPrEx>
          <w:tblLook w:val="01E0" w:firstRow="1" w:lastRow="1" w:firstColumn="1" w:lastColumn="1" w:noHBand="0" w:noVBand="0"/>
        </w:tblPrEx>
        <w:tc>
          <w:tcPr>
            <w:tcW w:w="5000" w:type="pct"/>
            <w:gridSpan w:val="3"/>
            <w:vAlign w:val="center"/>
          </w:tcPr>
          <w:p w14:paraId="6F6F758D" w14:textId="77777777" w:rsidR="00442034" w:rsidRPr="007B29D3" w:rsidRDefault="00442034" w:rsidP="00120954">
            <w:pPr>
              <w:rPr>
                <w:rFonts w:ascii="Sylfaen" w:hAnsi="Sylfaen" w:cs="Arial Armenian"/>
                <w:b/>
                <w:highlight w:val="yellow"/>
                <w:lang w:val="hy-AM"/>
              </w:rPr>
            </w:pPr>
            <w:r w:rsidRPr="007B29D3">
              <w:rPr>
                <w:rFonts w:ascii="Sylfaen" w:hAnsi="Sylfaen"/>
                <w:b/>
                <w:color w:val="000000"/>
                <w:lang w:val="hy-AM"/>
              </w:rPr>
              <w:t>Основной персонал ****</w:t>
            </w:r>
          </w:p>
        </w:tc>
      </w:tr>
      <w:tr w:rsidR="00442034" w:rsidRPr="007B29D3" w14:paraId="0314A679" w14:textId="77777777" w:rsidTr="00442034">
        <w:tblPrEx>
          <w:tblLook w:val="01E0" w:firstRow="1" w:lastRow="1" w:firstColumn="1" w:lastColumn="1" w:noHBand="0" w:noVBand="0"/>
        </w:tblPrEx>
        <w:tc>
          <w:tcPr>
            <w:tcW w:w="1844" w:type="pct"/>
            <w:vAlign w:val="center"/>
          </w:tcPr>
          <w:p w14:paraId="184798A0" w14:textId="77777777" w:rsidR="00442034" w:rsidRPr="00207406" w:rsidRDefault="00442034" w:rsidP="00120954">
            <w:pPr>
              <w:rPr>
                <w:rFonts w:ascii="Sylfaen" w:hAnsi="Sylfaen"/>
                <w:color w:val="000000"/>
                <w:highlight w:val="yellow"/>
              </w:rPr>
            </w:pPr>
            <w:r>
              <w:rPr>
                <w:rFonts w:ascii="Sylfaen" w:hAnsi="Sylfaen"/>
                <w:color w:val="000000"/>
                <w:lang w:val="hy-AM"/>
              </w:rPr>
              <w:t>-</w:t>
            </w:r>
          </w:p>
        </w:tc>
        <w:tc>
          <w:tcPr>
            <w:tcW w:w="1230" w:type="pct"/>
            <w:shd w:val="clear" w:color="auto" w:fill="auto"/>
            <w:vAlign w:val="center"/>
          </w:tcPr>
          <w:p w14:paraId="0DB6F903" w14:textId="77777777" w:rsidR="00442034" w:rsidRPr="00423AE7" w:rsidRDefault="00442034" w:rsidP="00120954">
            <w:pPr>
              <w:ind w:firstLine="567"/>
              <w:jc w:val="center"/>
              <w:rPr>
                <w:rFonts w:ascii="Sylfaen" w:hAnsi="Sylfaen" w:cs="Arial Armenian"/>
              </w:rPr>
            </w:pPr>
            <w:r>
              <w:rPr>
                <w:rFonts w:ascii="Sylfaen" w:hAnsi="Sylfaen" w:cs="Arial Armenian"/>
              </w:rPr>
              <w:t>5 лет</w:t>
            </w:r>
          </w:p>
        </w:tc>
        <w:tc>
          <w:tcPr>
            <w:tcW w:w="1926" w:type="pct"/>
            <w:shd w:val="clear" w:color="auto" w:fill="auto"/>
          </w:tcPr>
          <w:p w14:paraId="3F7B951F" w14:textId="77777777" w:rsidR="00442034" w:rsidRPr="007B29D3" w:rsidRDefault="00442034" w:rsidP="00120954">
            <w:pPr>
              <w:ind w:firstLine="567"/>
              <w:jc w:val="center"/>
              <w:rPr>
                <w:rFonts w:ascii="Sylfaen" w:hAnsi="Sylfaen" w:cs="Arial Armenian"/>
                <w:highlight w:val="yellow"/>
              </w:rPr>
            </w:pPr>
            <w:r>
              <w:rPr>
                <w:rFonts w:ascii="Sylfaen" w:hAnsi="Sylfaen" w:cs="Sylfaen"/>
                <w:color w:val="000000"/>
              </w:rPr>
              <w:t>р</w:t>
            </w:r>
            <w:r w:rsidRPr="00207406">
              <w:rPr>
                <w:rFonts w:ascii="Sylfaen" w:hAnsi="Sylfaen" w:cs="Sylfaen"/>
                <w:color w:val="000000"/>
              </w:rPr>
              <w:t>уководитель группы</w:t>
            </w:r>
          </w:p>
        </w:tc>
      </w:tr>
      <w:tr w:rsidR="00442034" w:rsidRPr="007B29D3" w14:paraId="27AF7496" w14:textId="77777777" w:rsidTr="00442034">
        <w:tblPrEx>
          <w:tblLook w:val="01E0" w:firstRow="1" w:lastRow="1" w:firstColumn="1" w:lastColumn="1" w:noHBand="0" w:noVBand="0"/>
        </w:tblPrEx>
        <w:tc>
          <w:tcPr>
            <w:tcW w:w="1844" w:type="pct"/>
            <w:vAlign w:val="center"/>
          </w:tcPr>
          <w:p w14:paraId="4A432C20" w14:textId="77777777" w:rsidR="00442034" w:rsidRPr="00825FEE" w:rsidRDefault="00442034" w:rsidP="00120954">
            <w:pPr>
              <w:rPr>
                <w:rFonts w:ascii="Sylfaen" w:hAnsi="Sylfaen"/>
                <w:color w:val="000000"/>
              </w:rPr>
            </w:pPr>
            <w:r>
              <w:rPr>
                <w:rFonts w:ascii="Sylfaen" w:hAnsi="Sylfaen"/>
                <w:color w:val="000000"/>
              </w:rPr>
              <w:t>Архитектор</w:t>
            </w:r>
          </w:p>
        </w:tc>
        <w:tc>
          <w:tcPr>
            <w:tcW w:w="1230" w:type="pct"/>
            <w:shd w:val="clear" w:color="auto" w:fill="auto"/>
            <w:vAlign w:val="center"/>
          </w:tcPr>
          <w:p w14:paraId="0E009C00" w14:textId="77777777" w:rsidR="00442034" w:rsidRDefault="00442034" w:rsidP="00120954">
            <w:pPr>
              <w:ind w:firstLine="567"/>
              <w:jc w:val="center"/>
              <w:rPr>
                <w:rFonts w:ascii="Sylfaen" w:hAnsi="Sylfaen" w:cs="Arial Armenian"/>
              </w:rPr>
            </w:pPr>
            <w:r>
              <w:rPr>
                <w:rFonts w:ascii="Sylfaen" w:hAnsi="Sylfaen" w:cs="Arial Armenian"/>
              </w:rPr>
              <w:t>5 лет</w:t>
            </w:r>
          </w:p>
        </w:tc>
        <w:tc>
          <w:tcPr>
            <w:tcW w:w="1926" w:type="pct"/>
            <w:shd w:val="clear" w:color="auto" w:fill="auto"/>
          </w:tcPr>
          <w:p w14:paraId="486D6459" w14:textId="77777777" w:rsidR="00442034" w:rsidRPr="003A4985" w:rsidRDefault="00442034" w:rsidP="00120954">
            <w:r>
              <w:rPr>
                <w:rFonts w:ascii="Sylfaen" w:hAnsi="Sylfaen"/>
                <w:color w:val="000000"/>
              </w:rPr>
              <w:t>Архитектор</w:t>
            </w:r>
          </w:p>
        </w:tc>
      </w:tr>
      <w:tr w:rsidR="00442034" w:rsidRPr="007B29D3" w14:paraId="7D9DEDDD" w14:textId="77777777" w:rsidTr="00442034">
        <w:tblPrEx>
          <w:tblLook w:val="01E0" w:firstRow="1" w:lastRow="1" w:firstColumn="1" w:lastColumn="1" w:noHBand="0" w:noVBand="0"/>
        </w:tblPrEx>
        <w:tc>
          <w:tcPr>
            <w:tcW w:w="1844" w:type="pct"/>
            <w:vAlign w:val="center"/>
          </w:tcPr>
          <w:p w14:paraId="1118788F" w14:textId="77777777" w:rsidR="00442034" w:rsidRPr="00825FEE" w:rsidRDefault="00442034" w:rsidP="00120954">
            <w:pPr>
              <w:rPr>
                <w:rFonts w:ascii="Sylfaen" w:hAnsi="Sylfaen"/>
                <w:color w:val="000000"/>
              </w:rPr>
            </w:pPr>
            <w:r>
              <w:rPr>
                <w:rFonts w:ascii="Sylfaen" w:hAnsi="Sylfaen"/>
                <w:color w:val="000000"/>
              </w:rPr>
              <w:t>Инженер-конструктор</w:t>
            </w:r>
          </w:p>
        </w:tc>
        <w:tc>
          <w:tcPr>
            <w:tcW w:w="1230" w:type="pct"/>
            <w:shd w:val="clear" w:color="auto" w:fill="auto"/>
            <w:vAlign w:val="center"/>
          </w:tcPr>
          <w:p w14:paraId="72D5C629" w14:textId="77777777" w:rsidR="00442034" w:rsidRDefault="00442034" w:rsidP="00120954">
            <w:pPr>
              <w:ind w:firstLine="567"/>
              <w:jc w:val="center"/>
              <w:rPr>
                <w:rFonts w:ascii="Sylfaen" w:hAnsi="Sylfaen" w:cs="Arial Armenian"/>
              </w:rPr>
            </w:pPr>
            <w:r>
              <w:rPr>
                <w:rFonts w:ascii="Sylfaen" w:hAnsi="Sylfaen" w:cs="Arial Armenian"/>
              </w:rPr>
              <w:t>5 лет</w:t>
            </w:r>
          </w:p>
        </w:tc>
        <w:tc>
          <w:tcPr>
            <w:tcW w:w="1926" w:type="pct"/>
            <w:shd w:val="clear" w:color="auto" w:fill="auto"/>
          </w:tcPr>
          <w:p w14:paraId="0E20064A" w14:textId="77777777" w:rsidR="00442034" w:rsidRPr="003A4985" w:rsidRDefault="00442034" w:rsidP="00120954">
            <w:r>
              <w:rPr>
                <w:rFonts w:ascii="Sylfaen" w:hAnsi="Sylfaen"/>
                <w:color w:val="000000"/>
              </w:rPr>
              <w:t>Инженер-конструктор</w:t>
            </w:r>
          </w:p>
        </w:tc>
      </w:tr>
      <w:tr w:rsidR="00442034" w:rsidRPr="007B29D3" w14:paraId="535021EE" w14:textId="77777777" w:rsidTr="00442034">
        <w:tblPrEx>
          <w:tblLook w:val="01E0" w:firstRow="1" w:lastRow="1" w:firstColumn="1" w:lastColumn="1" w:noHBand="0" w:noVBand="0"/>
        </w:tblPrEx>
        <w:tc>
          <w:tcPr>
            <w:tcW w:w="1844" w:type="pct"/>
            <w:vAlign w:val="center"/>
          </w:tcPr>
          <w:p w14:paraId="2EBB4533" w14:textId="77777777" w:rsidR="00442034" w:rsidRPr="00825FEE" w:rsidRDefault="00442034" w:rsidP="00120954">
            <w:pPr>
              <w:rPr>
                <w:rFonts w:ascii="Sylfaen" w:hAnsi="Sylfaen"/>
                <w:color w:val="000000"/>
                <w:highlight w:val="yellow"/>
              </w:rPr>
            </w:pPr>
            <w:r w:rsidRPr="003A4985">
              <w:rPr>
                <w:rFonts w:ascii="Sylfaen" w:hAnsi="Sylfaen"/>
                <w:color w:val="000000"/>
              </w:rPr>
              <w:t>Специалист по</w:t>
            </w:r>
            <w:r>
              <w:rPr>
                <w:rFonts w:ascii="Sylfaen" w:hAnsi="Sylfaen"/>
                <w:color w:val="000000"/>
              </w:rPr>
              <w:t xml:space="preserve"> электроснабжению</w:t>
            </w:r>
          </w:p>
        </w:tc>
        <w:tc>
          <w:tcPr>
            <w:tcW w:w="1230" w:type="pct"/>
            <w:shd w:val="clear" w:color="auto" w:fill="auto"/>
            <w:vAlign w:val="center"/>
          </w:tcPr>
          <w:p w14:paraId="615A9090" w14:textId="77777777" w:rsidR="00442034" w:rsidRPr="00423AE7" w:rsidRDefault="00442034" w:rsidP="00120954">
            <w:pPr>
              <w:ind w:firstLine="567"/>
              <w:jc w:val="center"/>
              <w:rPr>
                <w:rFonts w:ascii="Sylfaen" w:hAnsi="Sylfaen" w:cs="Arial Armenian"/>
              </w:rPr>
            </w:pPr>
            <w:r>
              <w:rPr>
                <w:rFonts w:ascii="Sylfaen" w:hAnsi="Sylfaen" w:cs="Arial Armenian"/>
              </w:rPr>
              <w:t>3 лет</w:t>
            </w:r>
          </w:p>
        </w:tc>
        <w:tc>
          <w:tcPr>
            <w:tcW w:w="1926" w:type="pct"/>
            <w:shd w:val="clear" w:color="auto" w:fill="auto"/>
          </w:tcPr>
          <w:p w14:paraId="6A68D8C0" w14:textId="77777777" w:rsidR="00442034" w:rsidRDefault="00442034" w:rsidP="00120954">
            <w:pPr>
              <w:jc w:val="center"/>
            </w:pPr>
            <w:r w:rsidRPr="003A4985">
              <w:t xml:space="preserve">специалист </w:t>
            </w:r>
            <w:r w:rsidRPr="003A4985">
              <w:rPr>
                <w:rFonts w:ascii="Sylfaen" w:hAnsi="Sylfaen"/>
                <w:color w:val="000000"/>
              </w:rPr>
              <w:t>по</w:t>
            </w:r>
            <w:r>
              <w:rPr>
                <w:rFonts w:ascii="Sylfaen" w:hAnsi="Sylfaen"/>
                <w:color w:val="000000"/>
              </w:rPr>
              <w:t xml:space="preserve"> электроснабжению</w:t>
            </w:r>
          </w:p>
        </w:tc>
      </w:tr>
      <w:tr w:rsidR="00442034" w:rsidRPr="007B29D3" w14:paraId="57496AE5" w14:textId="77777777" w:rsidTr="00442034">
        <w:tblPrEx>
          <w:tblLook w:val="01E0" w:firstRow="1" w:lastRow="1" w:firstColumn="1" w:lastColumn="1" w:noHBand="0" w:noVBand="0"/>
        </w:tblPrEx>
        <w:tc>
          <w:tcPr>
            <w:tcW w:w="1844" w:type="pct"/>
            <w:vAlign w:val="center"/>
          </w:tcPr>
          <w:p w14:paraId="44327BAE" w14:textId="77777777" w:rsidR="00442034" w:rsidRPr="007B29D3" w:rsidRDefault="00442034" w:rsidP="00120954">
            <w:pPr>
              <w:rPr>
                <w:rFonts w:ascii="Sylfaen" w:hAnsi="Sylfaen"/>
                <w:color w:val="000000"/>
                <w:highlight w:val="yellow"/>
                <w:lang w:val="hy-AM"/>
              </w:rPr>
            </w:pPr>
            <w:r w:rsidRPr="003A4985">
              <w:rPr>
                <w:rFonts w:ascii="Sylfaen" w:hAnsi="Sylfaen"/>
                <w:color w:val="000000"/>
                <w:lang w:val="hy-AM"/>
              </w:rPr>
              <w:t>Специалист по водоснабжению</w:t>
            </w:r>
          </w:p>
        </w:tc>
        <w:tc>
          <w:tcPr>
            <w:tcW w:w="1230" w:type="pct"/>
            <w:shd w:val="clear" w:color="auto" w:fill="auto"/>
            <w:vAlign w:val="center"/>
          </w:tcPr>
          <w:p w14:paraId="5FBFA258" w14:textId="77777777" w:rsidR="00442034" w:rsidRPr="00423AE7" w:rsidRDefault="00442034" w:rsidP="00120954">
            <w:pPr>
              <w:ind w:firstLine="567"/>
              <w:jc w:val="center"/>
              <w:rPr>
                <w:rFonts w:ascii="Sylfaen" w:hAnsi="Sylfaen" w:cs="Arial Armenian"/>
                <w:lang w:val="hy-AM"/>
              </w:rPr>
            </w:pPr>
            <w:r>
              <w:rPr>
                <w:rFonts w:ascii="Sylfaen" w:hAnsi="Sylfaen" w:cs="Arial Armenian"/>
              </w:rPr>
              <w:t xml:space="preserve">3 </w:t>
            </w:r>
            <w:r w:rsidRPr="00423AE7">
              <w:rPr>
                <w:rFonts w:ascii="Sylfaen" w:hAnsi="Sylfaen" w:cs="Arial Armenian"/>
              </w:rPr>
              <w:t>года</w:t>
            </w:r>
          </w:p>
        </w:tc>
        <w:tc>
          <w:tcPr>
            <w:tcW w:w="1926" w:type="pct"/>
            <w:shd w:val="clear" w:color="auto" w:fill="auto"/>
          </w:tcPr>
          <w:p w14:paraId="55C3E588" w14:textId="77777777" w:rsidR="00442034" w:rsidRDefault="00442034" w:rsidP="00120954">
            <w:pPr>
              <w:jc w:val="center"/>
            </w:pPr>
            <w:r w:rsidRPr="003A4985">
              <w:rPr>
                <w:rFonts w:ascii="Sylfaen" w:hAnsi="Sylfaen"/>
                <w:color w:val="000000"/>
              </w:rPr>
              <w:t>Специалист по водоснабжению</w:t>
            </w:r>
          </w:p>
        </w:tc>
      </w:tr>
      <w:tr w:rsidR="00442034" w:rsidRPr="007B29D3" w14:paraId="50729B4E" w14:textId="77777777" w:rsidTr="00442034">
        <w:tblPrEx>
          <w:tblLook w:val="01E0" w:firstRow="1" w:lastRow="1" w:firstColumn="1" w:lastColumn="1" w:noHBand="0" w:noVBand="0"/>
        </w:tblPrEx>
        <w:tc>
          <w:tcPr>
            <w:tcW w:w="5000" w:type="pct"/>
            <w:gridSpan w:val="3"/>
            <w:vAlign w:val="center"/>
          </w:tcPr>
          <w:p w14:paraId="3696C0E3" w14:textId="77777777" w:rsidR="00442034" w:rsidRPr="007B29D3" w:rsidRDefault="00442034" w:rsidP="00120954">
            <w:pPr>
              <w:rPr>
                <w:rFonts w:ascii="Sylfaen" w:hAnsi="Sylfaen" w:cs="Sylfaen"/>
                <w:b/>
                <w:color w:val="000000"/>
                <w:lang w:val="hy-AM"/>
              </w:rPr>
            </w:pPr>
            <w:r w:rsidRPr="007B29D3">
              <w:rPr>
                <w:rFonts w:ascii="Sylfaen" w:hAnsi="Sylfaen" w:cs="Sylfaen"/>
                <w:b/>
                <w:color w:val="000000"/>
                <w:lang w:val="hy-AM"/>
              </w:rPr>
              <w:t>Не основной персонал</w:t>
            </w:r>
          </w:p>
        </w:tc>
      </w:tr>
      <w:tr w:rsidR="00442034" w:rsidRPr="007B29D3" w14:paraId="2337479F" w14:textId="77777777" w:rsidTr="00442034">
        <w:tblPrEx>
          <w:tblLook w:val="01E0" w:firstRow="1" w:lastRow="1" w:firstColumn="1" w:lastColumn="1" w:noHBand="0" w:noVBand="0"/>
        </w:tblPrEx>
        <w:tc>
          <w:tcPr>
            <w:tcW w:w="1844" w:type="pct"/>
            <w:vAlign w:val="center"/>
          </w:tcPr>
          <w:p w14:paraId="57BCED2E" w14:textId="77777777" w:rsidR="00442034" w:rsidRPr="00423AE7" w:rsidRDefault="00442034" w:rsidP="00120954">
            <w:pPr>
              <w:rPr>
                <w:rFonts w:ascii="Sylfaen" w:hAnsi="Sylfaen" w:cs="Sylfaen"/>
                <w:color w:val="000000"/>
              </w:rPr>
            </w:pPr>
            <w:r w:rsidRPr="00423AE7">
              <w:rPr>
                <w:rFonts w:ascii="Sylfaen" w:hAnsi="Sylfaen" w:cs="Sylfaen"/>
                <w:color w:val="000000"/>
              </w:rPr>
              <w:t>Геолог</w:t>
            </w:r>
          </w:p>
        </w:tc>
        <w:tc>
          <w:tcPr>
            <w:tcW w:w="1230" w:type="pct"/>
            <w:shd w:val="clear" w:color="auto" w:fill="auto"/>
            <w:vAlign w:val="center"/>
          </w:tcPr>
          <w:p w14:paraId="05E3E27E" w14:textId="77777777" w:rsidR="00442034" w:rsidRPr="007B29D3" w:rsidRDefault="00442034" w:rsidP="00120954">
            <w:pPr>
              <w:ind w:firstLine="567"/>
              <w:jc w:val="center"/>
              <w:rPr>
                <w:rFonts w:ascii="Sylfaen" w:hAnsi="Sylfaen" w:cs="Arial Armenian"/>
                <w:highlight w:val="yellow"/>
              </w:rPr>
            </w:pPr>
            <w:r w:rsidRPr="00423AE7">
              <w:rPr>
                <w:rFonts w:ascii="Sylfaen" w:hAnsi="Sylfaen" w:cs="Arial Armenian"/>
              </w:rPr>
              <w:t>3 года</w:t>
            </w:r>
          </w:p>
        </w:tc>
        <w:tc>
          <w:tcPr>
            <w:tcW w:w="1926" w:type="pct"/>
            <w:shd w:val="clear" w:color="auto" w:fill="auto"/>
            <w:vAlign w:val="center"/>
          </w:tcPr>
          <w:p w14:paraId="1274BB04" w14:textId="681654CF" w:rsidR="00442034" w:rsidRPr="00423AE7" w:rsidRDefault="00024A97" w:rsidP="00120954">
            <w:pPr>
              <w:jc w:val="center"/>
              <w:rPr>
                <w:rFonts w:ascii="Sylfaen" w:hAnsi="Sylfaen" w:cs="Sylfaen"/>
                <w:color w:val="000000"/>
              </w:rPr>
            </w:pPr>
            <w:r>
              <w:rPr>
                <w:rFonts w:ascii="Sylfaen" w:hAnsi="Sylfaen" w:cs="Sylfaen"/>
                <w:color w:val="000000"/>
              </w:rPr>
              <w:t>Г</w:t>
            </w:r>
            <w:r w:rsidR="00442034" w:rsidRPr="00423AE7">
              <w:rPr>
                <w:rFonts w:ascii="Sylfaen" w:hAnsi="Sylfaen" w:cs="Sylfaen"/>
                <w:color w:val="000000"/>
              </w:rPr>
              <w:t>еолог</w:t>
            </w:r>
          </w:p>
        </w:tc>
      </w:tr>
      <w:tr w:rsidR="00442034" w:rsidRPr="007B29D3" w14:paraId="684C3B90" w14:textId="77777777" w:rsidTr="00442034">
        <w:tblPrEx>
          <w:tblLook w:val="01E0" w:firstRow="1" w:lastRow="1" w:firstColumn="1" w:lastColumn="1" w:noHBand="0" w:noVBand="0"/>
        </w:tblPrEx>
        <w:tc>
          <w:tcPr>
            <w:tcW w:w="1844" w:type="pct"/>
            <w:vAlign w:val="center"/>
          </w:tcPr>
          <w:p w14:paraId="1AC356F6" w14:textId="77777777" w:rsidR="00442034" w:rsidRPr="00423AE7" w:rsidRDefault="00442034" w:rsidP="00120954">
            <w:pPr>
              <w:rPr>
                <w:rFonts w:ascii="Sylfaen" w:hAnsi="Sylfaen" w:cs="Sylfaen"/>
                <w:color w:val="000000"/>
              </w:rPr>
            </w:pPr>
            <w:r w:rsidRPr="00423AE7">
              <w:rPr>
                <w:rFonts w:ascii="Sylfaen" w:hAnsi="Sylfaen" w:cs="Sylfaen"/>
                <w:color w:val="000000"/>
              </w:rPr>
              <w:t>Геодезист</w:t>
            </w:r>
          </w:p>
        </w:tc>
        <w:tc>
          <w:tcPr>
            <w:tcW w:w="1230" w:type="pct"/>
            <w:shd w:val="clear" w:color="auto" w:fill="auto"/>
            <w:vAlign w:val="center"/>
          </w:tcPr>
          <w:p w14:paraId="52EBD7AF" w14:textId="77777777" w:rsidR="00442034" w:rsidRPr="00423AE7" w:rsidRDefault="00442034" w:rsidP="00120954">
            <w:pPr>
              <w:ind w:firstLine="567"/>
              <w:jc w:val="center"/>
              <w:rPr>
                <w:rFonts w:ascii="Sylfaen" w:hAnsi="Sylfaen" w:cs="Arial Armenian"/>
              </w:rPr>
            </w:pPr>
            <w:r w:rsidRPr="00423AE7">
              <w:rPr>
                <w:rFonts w:ascii="Sylfaen" w:hAnsi="Sylfaen" w:cs="Arial Armenian"/>
              </w:rPr>
              <w:t>3 года</w:t>
            </w:r>
          </w:p>
        </w:tc>
        <w:tc>
          <w:tcPr>
            <w:tcW w:w="1926" w:type="pct"/>
            <w:shd w:val="clear" w:color="auto" w:fill="auto"/>
            <w:vAlign w:val="center"/>
          </w:tcPr>
          <w:p w14:paraId="3CBE36E1" w14:textId="626A1CD9" w:rsidR="00442034" w:rsidRPr="00423AE7" w:rsidRDefault="00024A97" w:rsidP="00120954">
            <w:pPr>
              <w:jc w:val="center"/>
              <w:rPr>
                <w:rFonts w:ascii="Sylfaen" w:hAnsi="Sylfaen" w:cs="Sylfaen"/>
                <w:color w:val="000000"/>
              </w:rPr>
            </w:pPr>
            <w:r>
              <w:rPr>
                <w:rFonts w:ascii="Sylfaen" w:hAnsi="Sylfaen" w:cs="Sylfaen"/>
                <w:color w:val="000000"/>
              </w:rPr>
              <w:t>Г</w:t>
            </w:r>
            <w:r w:rsidR="00442034" w:rsidRPr="00423AE7">
              <w:rPr>
                <w:rFonts w:ascii="Sylfaen" w:hAnsi="Sylfaen" w:cs="Sylfaen"/>
                <w:color w:val="000000"/>
              </w:rPr>
              <w:t>еодезист</w:t>
            </w:r>
          </w:p>
        </w:tc>
      </w:tr>
      <w:tr w:rsidR="00442034" w:rsidRPr="007B29D3" w14:paraId="2EB24D91" w14:textId="77777777" w:rsidTr="00442034">
        <w:tblPrEx>
          <w:tblLook w:val="01E0" w:firstRow="1" w:lastRow="1" w:firstColumn="1" w:lastColumn="1" w:noHBand="0" w:noVBand="0"/>
        </w:tblPrEx>
        <w:tc>
          <w:tcPr>
            <w:tcW w:w="1844" w:type="pct"/>
            <w:vAlign w:val="center"/>
          </w:tcPr>
          <w:p w14:paraId="4F95FDBF" w14:textId="77777777" w:rsidR="00442034" w:rsidRPr="00423AE7" w:rsidRDefault="00442034" w:rsidP="00120954">
            <w:pPr>
              <w:rPr>
                <w:rFonts w:ascii="Sylfaen" w:hAnsi="Sylfaen" w:cs="Sylfaen"/>
                <w:color w:val="000000"/>
              </w:rPr>
            </w:pPr>
            <w:r w:rsidRPr="00423AE7">
              <w:rPr>
                <w:rFonts w:ascii="Sylfaen" w:hAnsi="Sylfaen" w:cs="Sylfaen"/>
                <w:color w:val="000000"/>
              </w:rPr>
              <w:t>Сметчик</w:t>
            </w:r>
          </w:p>
        </w:tc>
        <w:tc>
          <w:tcPr>
            <w:tcW w:w="1230" w:type="pct"/>
            <w:shd w:val="clear" w:color="auto" w:fill="auto"/>
            <w:vAlign w:val="center"/>
          </w:tcPr>
          <w:p w14:paraId="48345A95" w14:textId="77777777" w:rsidR="00442034" w:rsidRPr="00423AE7" w:rsidRDefault="00442034" w:rsidP="00120954">
            <w:pPr>
              <w:ind w:firstLine="567"/>
              <w:jc w:val="center"/>
              <w:rPr>
                <w:rFonts w:ascii="Sylfaen" w:hAnsi="Sylfaen" w:cs="Arial Armenian"/>
              </w:rPr>
            </w:pPr>
            <w:r w:rsidRPr="00423AE7">
              <w:rPr>
                <w:rFonts w:ascii="Sylfaen" w:hAnsi="Sylfaen" w:cs="Arial Armenian"/>
              </w:rPr>
              <w:t>3 года</w:t>
            </w:r>
          </w:p>
        </w:tc>
        <w:tc>
          <w:tcPr>
            <w:tcW w:w="1926" w:type="pct"/>
            <w:shd w:val="clear" w:color="auto" w:fill="auto"/>
            <w:vAlign w:val="center"/>
          </w:tcPr>
          <w:p w14:paraId="1B83E9F0" w14:textId="77777777" w:rsidR="00442034" w:rsidRPr="00423AE7" w:rsidRDefault="00442034" w:rsidP="00120954">
            <w:pPr>
              <w:jc w:val="center"/>
              <w:rPr>
                <w:rFonts w:ascii="Sylfaen" w:hAnsi="Sylfaen" w:cs="Sylfaen"/>
                <w:color w:val="000000"/>
              </w:rPr>
            </w:pPr>
            <w:r>
              <w:rPr>
                <w:rFonts w:ascii="Sylfaen" w:hAnsi="Sylfaen" w:cs="Sylfaen"/>
                <w:color w:val="000000"/>
              </w:rPr>
              <w:t>с</w:t>
            </w:r>
            <w:r w:rsidRPr="00423AE7">
              <w:rPr>
                <w:rFonts w:ascii="Sylfaen" w:hAnsi="Sylfaen" w:cs="Sylfaen"/>
                <w:color w:val="000000"/>
              </w:rPr>
              <w:t>метчик</w:t>
            </w:r>
          </w:p>
        </w:tc>
      </w:tr>
    </w:tbl>
    <w:p w14:paraId="0956820E" w14:textId="77777777" w:rsidR="00442034" w:rsidRPr="00442034" w:rsidRDefault="00442034" w:rsidP="00442034">
      <w:pPr>
        <w:widowControl w:val="0"/>
        <w:ind w:firstLine="375"/>
        <w:jc w:val="both"/>
        <w:rPr>
          <w:rFonts w:ascii="Sylfaen" w:hAnsi="Sylfaen"/>
          <w:b/>
        </w:rPr>
      </w:pPr>
      <w:r w:rsidRPr="00442034">
        <w:rPr>
          <w:rFonts w:ascii="Sylfaen" w:hAnsi="Sylfaen"/>
          <w:b/>
          <w:lang w:val="hy-AM"/>
        </w:rPr>
        <w:t>*** При оценке, п</w:t>
      </w:r>
      <w:r w:rsidRPr="00442034">
        <w:rPr>
          <w:rFonts w:ascii="Sylfaen" w:hAnsi="Sylfaen"/>
          <w:b/>
        </w:rPr>
        <w:t>о</w:t>
      </w:r>
      <w:r w:rsidRPr="00442034">
        <w:rPr>
          <w:rFonts w:ascii="Sylfaen" w:hAnsi="Sylfaen"/>
          <w:b/>
          <w:lang w:val="hy-AM"/>
        </w:rPr>
        <w:t xml:space="preserve"> необходимости, заказчиком могут потребоваться также копии документов, обосновывающих квалификацию представленных специалистов</w:t>
      </w:r>
      <w:r w:rsidRPr="00442034">
        <w:rPr>
          <w:rFonts w:ascii="Sylfaen" w:hAnsi="Sylfaen"/>
          <w:b/>
        </w:rPr>
        <w:t>.</w:t>
      </w:r>
    </w:p>
    <w:p w14:paraId="56C80669" w14:textId="77777777" w:rsidR="00442034" w:rsidRPr="00442034" w:rsidRDefault="00442034" w:rsidP="00442034">
      <w:pPr>
        <w:widowControl w:val="0"/>
        <w:ind w:firstLine="375"/>
        <w:jc w:val="both"/>
        <w:rPr>
          <w:rFonts w:ascii="Sylfaen" w:hAnsi="Sylfaen"/>
          <w:b/>
        </w:rPr>
      </w:pPr>
      <w:r w:rsidRPr="00442034">
        <w:rPr>
          <w:rFonts w:ascii="Sylfaen" w:hAnsi="Sylfaen"/>
          <w:b/>
        </w:rPr>
        <w:t>**** Специалисты, удовлетворяющие минимальным требованиям в неосновном аппарате, будут оцениваться в равных проходных единицах, а оценка специалистов, включенных в основной аппарат, будет определяться в порядке сравнения периода опыта работы .</w:t>
      </w:r>
    </w:p>
    <w:p w14:paraId="52AAD43E" w14:textId="77777777" w:rsidR="00442034" w:rsidRPr="0055523E" w:rsidRDefault="00442034" w:rsidP="00442034">
      <w:pPr>
        <w:widowControl w:val="0"/>
        <w:tabs>
          <w:tab w:val="left" w:pos="1134"/>
        </w:tabs>
        <w:spacing w:after="160"/>
        <w:ind w:firstLine="567"/>
        <w:jc w:val="both"/>
        <w:rPr>
          <w:rFonts w:ascii="GHEA Grapalat" w:hAnsi="GHEA Grapalat"/>
        </w:rPr>
      </w:pPr>
    </w:p>
    <w:p w14:paraId="7E9D3027" w14:textId="77777777" w:rsidR="00442034" w:rsidRPr="00470580" w:rsidRDefault="00442034" w:rsidP="00442034">
      <w:pPr>
        <w:widowControl w:val="0"/>
        <w:tabs>
          <w:tab w:val="left" w:pos="1134"/>
        </w:tabs>
        <w:spacing w:after="160"/>
        <w:ind w:firstLine="567"/>
        <w:jc w:val="both"/>
        <w:rPr>
          <w:rFonts w:ascii="GHEA Grapalat" w:hAnsi="GHEA Grapalat"/>
          <w:b/>
        </w:rPr>
      </w:pPr>
      <w:r w:rsidRPr="00470580">
        <w:rPr>
          <w:rFonts w:ascii="GHEA Grapalat" w:hAnsi="GHEA Grapalat"/>
          <w:b/>
        </w:rPr>
        <w:t>б. участник представляет в заявке данные специалистов, выдвинутых для выполнения работ, установленных настоящим приглашением:</w:t>
      </w:r>
    </w:p>
    <w:tbl>
      <w:tblPr>
        <w:tblW w:w="100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28"/>
        <w:gridCol w:w="1783"/>
        <w:gridCol w:w="1561"/>
        <w:gridCol w:w="2694"/>
        <w:gridCol w:w="2269"/>
      </w:tblGrid>
      <w:tr w:rsidR="00442034" w:rsidRPr="00470580" w14:paraId="0103EBAD" w14:textId="77777777" w:rsidTr="00120954">
        <w:tc>
          <w:tcPr>
            <w:tcW w:w="10031" w:type="dxa"/>
            <w:gridSpan w:val="5"/>
            <w:tcBorders>
              <w:top w:val="single" w:sz="4" w:space="0" w:color="auto"/>
              <w:left w:val="single" w:sz="4" w:space="0" w:color="auto"/>
              <w:bottom w:val="single" w:sz="4" w:space="0" w:color="auto"/>
              <w:right w:val="single" w:sz="4" w:space="0" w:color="auto"/>
            </w:tcBorders>
            <w:hideMark/>
          </w:tcPr>
          <w:p w14:paraId="6F4D3C01" w14:textId="77777777" w:rsidR="00442034" w:rsidRPr="00470580" w:rsidRDefault="00442034" w:rsidP="00120954">
            <w:pPr>
              <w:ind w:firstLine="567"/>
              <w:jc w:val="center"/>
              <w:rPr>
                <w:rFonts w:ascii="GHEA Grapalat" w:hAnsi="GHEA Grapalat" w:cs="Arial"/>
                <w:b/>
                <w:sz w:val="20"/>
              </w:rPr>
            </w:pPr>
            <w:r w:rsidRPr="00470580">
              <w:rPr>
                <w:rFonts w:ascii="GHEA Grapalat" w:hAnsi="GHEA Grapalat"/>
                <w:b/>
              </w:rPr>
              <w:t>Специалисты, включенные в состав основного персонала</w:t>
            </w:r>
          </w:p>
        </w:tc>
      </w:tr>
      <w:tr w:rsidR="00442034" w:rsidRPr="00470580" w14:paraId="04CEBB60" w14:textId="77777777" w:rsidTr="00120954">
        <w:tc>
          <w:tcPr>
            <w:tcW w:w="1728" w:type="dxa"/>
            <w:vMerge w:val="restart"/>
            <w:tcBorders>
              <w:top w:val="single" w:sz="4" w:space="0" w:color="auto"/>
              <w:left w:val="single" w:sz="4" w:space="0" w:color="auto"/>
              <w:bottom w:val="single" w:sz="4" w:space="0" w:color="auto"/>
              <w:right w:val="single" w:sz="4" w:space="0" w:color="auto"/>
            </w:tcBorders>
            <w:vAlign w:val="center"/>
            <w:hideMark/>
          </w:tcPr>
          <w:p w14:paraId="0E750253" w14:textId="77777777" w:rsidR="00442034" w:rsidRPr="00470580" w:rsidRDefault="00442034" w:rsidP="00120954">
            <w:pPr>
              <w:pStyle w:val="BodyTextIndent2"/>
              <w:widowControl w:val="0"/>
              <w:spacing w:after="120" w:line="240" w:lineRule="auto"/>
              <w:ind w:firstLine="0"/>
              <w:jc w:val="center"/>
              <w:rPr>
                <w:rFonts w:ascii="GHEA Grapalat" w:hAnsi="GHEA Grapalat"/>
                <w:b/>
                <w:szCs w:val="24"/>
              </w:rPr>
            </w:pPr>
            <w:r w:rsidRPr="00470580">
              <w:rPr>
                <w:rFonts w:ascii="GHEA Grapalat" w:hAnsi="GHEA Grapalat"/>
                <w:b/>
                <w:szCs w:val="24"/>
              </w:rPr>
              <w:t>имя, фамилия</w:t>
            </w:r>
          </w:p>
        </w:tc>
        <w:tc>
          <w:tcPr>
            <w:tcW w:w="1782" w:type="dxa"/>
            <w:vMerge w:val="restart"/>
            <w:tcBorders>
              <w:top w:val="single" w:sz="4" w:space="0" w:color="auto"/>
              <w:left w:val="single" w:sz="4" w:space="0" w:color="auto"/>
              <w:bottom w:val="single" w:sz="4" w:space="0" w:color="auto"/>
              <w:right w:val="single" w:sz="4" w:space="0" w:color="auto"/>
            </w:tcBorders>
            <w:vAlign w:val="center"/>
            <w:hideMark/>
          </w:tcPr>
          <w:p w14:paraId="39E6DFA7" w14:textId="77777777" w:rsidR="00442034" w:rsidRPr="00470580" w:rsidRDefault="00442034" w:rsidP="00120954">
            <w:pPr>
              <w:pStyle w:val="BodyTextIndent2"/>
              <w:widowControl w:val="0"/>
              <w:autoSpaceDE w:val="0"/>
              <w:autoSpaceDN w:val="0"/>
              <w:adjustRightInd w:val="0"/>
              <w:spacing w:after="120" w:line="240" w:lineRule="auto"/>
              <w:ind w:firstLine="0"/>
              <w:jc w:val="center"/>
              <w:rPr>
                <w:rFonts w:ascii="GHEA Grapalat" w:hAnsi="GHEA Grapalat"/>
                <w:b/>
                <w:szCs w:val="24"/>
              </w:rPr>
            </w:pPr>
            <w:r w:rsidRPr="00470580">
              <w:rPr>
                <w:rFonts w:ascii="GHEA Grapalat" w:hAnsi="GHEA Grapalat"/>
                <w:b/>
                <w:szCs w:val="24"/>
              </w:rPr>
              <w:t>квалификация</w:t>
            </w:r>
          </w:p>
        </w:tc>
        <w:tc>
          <w:tcPr>
            <w:tcW w:w="4253" w:type="dxa"/>
            <w:gridSpan w:val="2"/>
            <w:tcBorders>
              <w:top w:val="single" w:sz="4" w:space="0" w:color="auto"/>
              <w:left w:val="single" w:sz="4" w:space="0" w:color="auto"/>
              <w:bottom w:val="single" w:sz="4" w:space="0" w:color="auto"/>
              <w:right w:val="single" w:sz="4" w:space="0" w:color="auto"/>
            </w:tcBorders>
            <w:hideMark/>
          </w:tcPr>
          <w:p w14:paraId="691EE32B" w14:textId="77777777" w:rsidR="00442034" w:rsidRPr="00470580" w:rsidRDefault="00442034" w:rsidP="00120954">
            <w:pPr>
              <w:pStyle w:val="BodyTextIndent2"/>
              <w:widowControl w:val="0"/>
              <w:spacing w:after="120" w:line="240" w:lineRule="auto"/>
              <w:ind w:firstLine="0"/>
              <w:jc w:val="center"/>
              <w:rPr>
                <w:rFonts w:ascii="GHEA Grapalat" w:hAnsi="GHEA Grapalat"/>
                <w:b/>
                <w:szCs w:val="24"/>
              </w:rPr>
            </w:pPr>
            <w:r w:rsidRPr="00470580">
              <w:rPr>
                <w:rFonts w:ascii="GHEA Grapalat" w:hAnsi="GHEA Grapalat"/>
                <w:b/>
                <w:szCs w:val="24"/>
              </w:rPr>
              <w:t xml:space="preserve">трудовой опыт </w:t>
            </w:r>
          </w:p>
        </w:tc>
        <w:tc>
          <w:tcPr>
            <w:tcW w:w="2268" w:type="dxa"/>
            <w:vMerge w:val="restart"/>
            <w:tcBorders>
              <w:top w:val="single" w:sz="4" w:space="0" w:color="auto"/>
              <w:left w:val="single" w:sz="4" w:space="0" w:color="auto"/>
              <w:bottom w:val="single" w:sz="4" w:space="0" w:color="auto"/>
              <w:right w:val="single" w:sz="4" w:space="0" w:color="auto"/>
            </w:tcBorders>
            <w:hideMark/>
          </w:tcPr>
          <w:p w14:paraId="60FDD484" w14:textId="77777777" w:rsidR="00442034" w:rsidRPr="00470580" w:rsidRDefault="00442034" w:rsidP="00120954">
            <w:pPr>
              <w:pStyle w:val="BodyTextIndent2"/>
              <w:widowControl w:val="0"/>
              <w:spacing w:after="120" w:line="240" w:lineRule="auto"/>
              <w:ind w:firstLine="0"/>
              <w:jc w:val="center"/>
              <w:rPr>
                <w:rFonts w:ascii="GHEA Grapalat" w:hAnsi="GHEA Grapalat"/>
                <w:b/>
                <w:szCs w:val="24"/>
              </w:rPr>
            </w:pPr>
            <w:r w:rsidRPr="00470580">
              <w:rPr>
                <w:rFonts w:ascii="GHEA Grapalat" w:hAnsi="GHEA Grapalat"/>
                <w:b/>
                <w:szCs w:val="24"/>
              </w:rPr>
              <w:t>наименование работодателя</w:t>
            </w:r>
          </w:p>
        </w:tc>
      </w:tr>
      <w:tr w:rsidR="00442034" w:rsidRPr="00470580" w14:paraId="6885558D" w14:textId="77777777" w:rsidTr="00120954">
        <w:tc>
          <w:tcPr>
            <w:tcW w:w="10031" w:type="dxa"/>
            <w:vMerge/>
            <w:tcBorders>
              <w:top w:val="single" w:sz="4" w:space="0" w:color="auto"/>
              <w:left w:val="single" w:sz="4" w:space="0" w:color="auto"/>
              <w:bottom w:val="single" w:sz="4" w:space="0" w:color="auto"/>
              <w:right w:val="single" w:sz="4" w:space="0" w:color="auto"/>
            </w:tcBorders>
            <w:vAlign w:val="center"/>
            <w:hideMark/>
          </w:tcPr>
          <w:p w14:paraId="09F7092D" w14:textId="77777777" w:rsidR="00442034" w:rsidRPr="00470580" w:rsidRDefault="00442034" w:rsidP="00120954">
            <w:pPr>
              <w:rPr>
                <w:rFonts w:ascii="GHEA Grapalat" w:hAnsi="GHEA Grapalat"/>
                <w:b/>
                <w:sz w:val="20"/>
              </w:rPr>
            </w:pPr>
          </w:p>
        </w:tc>
        <w:tc>
          <w:tcPr>
            <w:tcW w:w="1782" w:type="dxa"/>
            <w:vMerge/>
            <w:tcBorders>
              <w:top w:val="single" w:sz="4" w:space="0" w:color="auto"/>
              <w:left w:val="single" w:sz="4" w:space="0" w:color="auto"/>
              <w:bottom w:val="single" w:sz="4" w:space="0" w:color="auto"/>
              <w:right w:val="single" w:sz="4" w:space="0" w:color="auto"/>
            </w:tcBorders>
            <w:vAlign w:val="center"/>
            <w:hideMark/>
          </w:tcPr>
          <w:p w14:paraId="6527B8C5" w14:textId="77777777" w:rsidR="00442034" w:rsidRPr="00470580" w:rsidRDefault="00442034" w:rsidP="00120954">
            <w:pPr>
              <w:rPr>
                <w:rFonts w:ascii="GHEA Grapalat" w:hAnsi="GHEA Grapalat"/>
                <w:b/>
                <w:sz w:val="20"/>
              </w:rPr>
            </w:pPr>
          </w:p>
        </w:tc>
        <w:tc>
          <w:tcPr>
            <w:tcW w:w="1560" w:type="dxa"/>
            <w:tcBorders>
              <w:top w:val="single" w:sz="4" w:space="0" w:color="auto"/>
              <w:left w:val="single" w:sz="4" w:space="0" w:color="auto"/>
              <w:bottom w:val="single" w:sz="4" w:space="0" w:color="auto"/>
              <w:right w:val="single" w:sz="4" w:space="0" w:color="auto"/>
            </w:tcBorders>
            <w:hideMark/>
          </w:tcPr>
          <w:p w14:paraId="3FE84AF6" w14:textId="77777777" w:rsidR="00442034" w:rsidRPr="00470580" w:rsidRDefault="00442034" w:rsidP="00120954">
            <w:pPr>
              <w:pStyle w:val="BodyTextIndent2"/>
              <w:widowControl w:val="0"/>
              <w:autoSpaceDE w:val="0"/>
              <w:autoSpaceDN w:val="0"/>
              <w:adjustRightInd w:val="0"/>
              <w:spacing w:after="120" w:line="240" w:lineRule="auto"/>
              <w:ind w:firstLine="0"/>
              <w:jc w:val="center"/>
              <w:rPr>
                <w:rFonts w:ascii="GHEA Grapalat" w:hAnsi="GHEA Grapalat"/>
                <w:b/>
                <w:szCs w:val="24"/>
              </w:rPr>
            </w:pPr>
            <w:r w:rsidRPr="00470580">
              <w:rPr>
                <w:rFonts w:ascii="GHEA Grapalat" w:hAnsi="GHEA Grapalat"/>
                <w:b/>
                <w:szCs w:val="24"/>
              </w:rPr>
              <w:t>период</w:t>
            </w:r>
          </w:p>
        </w:tc>
        <w:tc>
          <w:tcPr>
            <w:tcW w:w="2693" w:type="dxa"/>
            <w:tcBorders>
              <w:top w:val="single" w:sz="4" w:space="0" w:color="auto"/>
              <w:left w:val="single" w:sz="4" w:space="0" w:color="auto"/>
              <w:bottom w:val="single" w:sz="4" w:space="0" w:color="auto"/>
              <w:right w:val="single" w:sz="4" w:space="0" w:color="auto"/>
            </w:tcBorders>
            <w:vAlign w:val="center"/>
            <w:hideMark/>
          </w:tcPr>
          <w:p w14:paraId="4D90A0B3" w14:textId="77777777" w:rsidR="00442034" w:rsidRPr="00470580" w:rsidRDefault="00442034" w:rsidP="00120954">
            <w:pPr>
              <w:pStyle w:val="BodyTextIndent2"/>
              <w:widowControl w:val="0"/>
              <w:autoSpaceDE w:val="0"/>
              <w:autoSpaceDN w:val="0"/>
              <w:adjustRightInd w:val="0"/>
              <w:spacing w:after="120" w:line="240" w:lineRule="auto"/>
              <w:ind w:firstLine="0"/>
              <w:jc w:val="center"/>
              <w:rPr>
                <w:rFonts w:ascii="GHEA Grapalat" w:hAnsi="GHEA Grapalat"/>
                <w:b/>
                <w:szCs w:val="24"/>
              </w:rPr>
            </w:pPr>
            <w:r w:rsidRPr="00470580">
              <w:rPr>
                <w:rFonts w:ascii="GHEA Grapalat" w:hAnsi="GHEA Grapalat"/>
                <w:b/>
                <w:szCs w:val="24"/>
              </w:rPr>
              <w:t>сфера деятельности и выполненная работа</w:t>
            </w: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4071CAFE" w14:textId="77777777" w:rsidR="00442034" w:rsidRPr="00470580" w:rsidRDefault="00442034" w:rsidP="00120954">
            <w:pPr>
              <w:rPr>
                <w:rFonts w:ascii="GHEA Grapalat" w:hAnsi="GHEA Grapalat"/>
                <w:b/>
                <w:sz w:val="20"/>
              </w:rPr>
            </w:pPr>
          </w:p>
        </w:tc>
      </w:tr>
      <w:tr w:rsidR="00442034" w:rsidRPr="00470580" w14:paraId="46836E52" w14:textId="77777777" w:rsidTr="00120954">
        <w:tc>
          <w:tcPr>
            <w:tcW w:w="1728" w:type="dxa"/>
            <w:tcBorders>
              <w:top w:val="single" w:sz="4" w:space="0" w:color="auto"/>
              <w:left w:val="single" w:sz="4" w:space="0" w:color="auto"/>
              <w:bottom w:val="single" w:sz="4" w:space="0" w:color="auto"/>
              <w:right w:val="single" w:sz="4" w:space="0" w:color="auto"/>
            </w:tcBorders>
            <w:hideMark/>
          </w:tcPr>
          <w:p w14:paraId="5E2FF5E9" w14:textId="77777777" w:rsidR="00442034" w:rsidRPr="00470580" w:rsidRDefault="00442034" w:rsidP="00120954">
            <w:pPr>
              <w:jc w:val="center"/>
              <w:rPr>
                <w:rFonts w:ascii="GHEA Grapalat" w:hAnsi="GHEA Grapalat" w:cs="Arial Armenian"/>
                <w:b/>
                <w:sz w:val="20"/>
              </w:rPr>
            </w:pPr>
            <w:r w:rsidRPr="00470580">
              <w:rPr>
                <w:rFonts w:ascii="GHEA Grapalat" w:hAnsi="GHEA Grapalat" w:cs="Arial Armenian"/>
                <w:b/>
                <w:sz w:val="20"/>
              </w:rPr>
              <w:t>1</w:t>
            </w:r>
          </w:p>
        </w:tc>
        <w:tc>
          <w:tcPr>
            <w:tcW w:w="1782" w:type="dxa"/>
            <w:tcBorders>
              <w:top w:val="single" w:sz="4" w:space="0" w:color="auto"/>
              <w:left w:val="single" w:sz="4" w:space="0" w:color="auto"/>
              <w:bottom w:val="single" w:sz="4" w:space="0" w:color="auto"/>
              <w:right w:val="single" w:sz="4" w:space="0" w:color="auto"/>
            </w:tcBorders>
            <w:hideMark/>
          </w:tcPr>
          <w:p w14:paraId="70F9D6DD" w14:textId="77777777" w:rsidR="00442034" w:rsidRPr="00470580" w:rsidRDefault="00442034" w:rsidP="00120954">
            <w:pPr>
              <w:jc w:val="center"/>
              <w:rPr>
                <w:rFonts w:ascii="GHEA Grapalat" w:hAnsi="GHEA Grapalat" w:cs="Arial Armenian"/>
                <w:b/>
                <w:sz w:val="20"/>
              </w:rPr>
            </w:pPr>
            <w:r w:rsidRPr="00470580">
              <w:rPr>
                <w:rFonts w:ascii="GHEA Grapalat" w:hAnsi="GHEA Grapalat" w:cs="Arial Armenian"/>
                <w:b/>
                <w:sz w:val="20"/>
              </w:rPr>
              <w:t>2</w:t>
            </w:r>
          </w:p>
        </w:tc>
        <w:tc>
          <w:tcPr>
            <w:tcW w:w="1560" w:type="dxa"/>
            <w:tcBorders>
              <w:top w:val="single" w:sz="4" w:space="0" w:color="auto"/>
              <w:left w:val="single" w:sz="4" w:space="0" w:color="auto"/>
              <w:bottom w:val="single" w:sz="4" w:space="0" w:color="auto"/>
              <w:right w:val="single" w:sz="4" w:space="0" w:color="auto"/>
            </w:tcBorders>
            <w:hideMark/>
          </w:tcPr>
          <w:p w14:paraId="3BB4D9B7" w14:textId="77777777" w:rsidR="00442034" w:rsidRPr="00470580" w:rsidRDefault="00442034" w:rsidP="00120954">
            <w:pPr>
              <w:jc w:val="center"/>
              <w:rPr>
                <w:rFonts w:ascii="GHEA Grapalat" w:hAnsi="GHEA Grapalat" w:cs="Arial Armenian"/>
                <w:b/>
                <w:sz w:val="20"/>
              </w:rPr>
            </w:pPr>
            <w:r w:rsidRPr="00470580">
              <w:rPr>
                <w:rFonts w:ascii="GHEA Grapalat" w:hAnsi="GHEA Grapalat" w:cs="Arial Armenian"/>
                <w:b/>
                <w:sz w:val="20"/>
              </w:rPr>
              <w:t>3</w:t>
            </w:r>
          </w:p>
        </w:tc>
        <w:tc>
          <w:tcPr>
            <w:tcW w:w="2693" w:type="dxa"/>
            <w:tcBorders>
              <w:top w:val="single" w:sz="4" w:space="0" w:color="auto"/>
              <w:left w:val="single" w:sz="4" w:space="0" w:color="auto"/>
              <w:bottom w:val="single" w:sz="4" w:space="0" w:color="auto"/>
              <w:right w:val="single" w:sz="4" w:space="0" w:color="auto"/>
            </w:tcBorders>
            <w:hideMark/>
          </w:tcPr>
          <w:p w14:paraId="24111E05" w14:textId="77777777" w:rsidR="00442034" w:rsidRPr="00470580" w:rsidRDefault="00442034" w:rsidP="00120954">
            <w:pPr>
              <w:jc w:val="center"/>
              <w:rPr>
                <w:rFonts w:ascii="GHEA Grapalat" w:hAnsi="GHEA Grapalat" w:cs="Arial Armenian"/>
                <w:b/>
                <w:sz w:val="20"/>
              </w:rPr>
            </w:pPr>
            <w:r w:rsidRPr="00470580">
              <w:rPr>
                <w:rFonts w:ascii="GHEA Grapalat" w:hAnsi="GHEA Grapalat" w:cs="Arial Armenian"/>
                <w:b/>
                <w:sz w:val="20"/>
              </w:rPr>
              <w:t>4</w:t>
            </w:r>
          </w:p>
        </w:tc>
        <w:tc>
          <w:tcPr>
            <w:tcW w:w="2268" w:type="dxa"/>
            <w:tcBorders>
              <w:top w:val="single" w:sz="4" w:space="0" w:color="auto"/>
              <w:left w:val="single" w:sz="4" w:space="0" w:color="auto"/>
              <w:bottom w:val="single" w:sz="4" w:space="0" w:color="auto"/>
              <w:right w:val="single" w:sz="4" w:space="0" w:color="auto"/>
            </w:tcBorders>
            <w:hideMark/>
          </w:tcPr>
          <w:p w14:paraId="3FB965CE" w14:textId="77777777" w:rsidR="00442034" w:rsidRPr="00470580" w:rsidRDefault="00442034" w:rsidP="00120954">
            <w:pPr>
              <w:jc w:val="center"/>
              <w:rPr>
                <w:rFonts w:ascii="GHEA Grapalat" w:hAnsi="GHEA Grapalat" w:cs="Arial Armenian"/>
                <w:b/>
                <w:sz w:val="20"/>
              </w:rPr>
            </w:pPr>
            <w:r w:rsidRPr="00470580">
              <w:rPr>
                <w:rFonts w:ascii="GHEA Grapalat" w:hAnsi="GHEA Grapalat" w:cs="Arial Armenian"/>
                <w:b/>
                <w:sz w:val="20"/>
              </w:rPr>
              <w:t>5</w:t>
            </w:r>
          </w:p>
        </w:tc>
      </w:tr>
      <w:tr w:rsidR="00442034" w:rsidRPr="00470580" w14:paraId="666C73B7" w14:textId="77777777" w:rsidTr="00120954">
        <w:tc>
          <w:tcPr>
            <w:tcW w:w="1728" w:type="dxa"/>
            <w:tcBorders>
              <w:top w:val="single" w:sz="4" w:space="0" w:color="auto"/>
              <w:left w:val="single" w:sz="4" w:space="0" w:color="auto"/>
              <w:bottom w:val="single" w:sz="4" w:space="0" w:color="auto"/>
              <w:right w:val="single" w:sz="4" w:space="0" w:color="auto"/>
            </w:tcBorders>
            <w:hideMark/>
          </w:tcPr>
          <w:p w14:paraId="3B2C1B80" w14:textId="77777777" w:rsidR="00442034" w:rsidRPr="00470580" w:rsidRDefault="00442034" w:rsidP="00120954">
            <w:pPr>
              <w:ind w:firstLine="567"/>
              <w:jc w:val="both"/>
              <w:rPr>
                <w:rFonts w:ascii="GHEA Grapalat" w:hAnsi="GHEA Grapalat" w:cs="Arial Armenian"/>
                <w:b/>
                <w:sz w:val="20"/>
              </w:rPr>
            </w:pPr>
            <w:r w:rsidRPr="00470580">
              <w:rPr>
                <w:rFonts w:ascii="GHEA Grapalat" w:hAnsi="GHEA Grapalat" w:cs="Arial Armenian"/>
                <w:b/>
                <w:sz w:val="20"/>
              </w:rPr>
              <w:t>1.</w:t>
            </w:r>
          </w:p>
        </w:tc>
        <w:tc>
          <w:tcPr>
            <w:tcW w:w="1782" w:type="dxa"/>
            <w:tcBorders>
              <w:top w:val="single" w:sz="4" w:space="0" w:color="auto"/>
              <w:left w:val="single" w:sz="4" w:space="0" w:color="auto"/>
              <w:bottom w:val="single" w:sz="4" w:space="0" w:color="auto"/>
              <w:right w:val="single" w:sz="4" w:space="0" w:color="auto"/>
            </w:tcBorders>
          </w:tcPr>
          <w:p w14:paraId="2627E3EE" w14:textId="77777777" w:rsidR="00442034" w:rsidRPr="00470580" w:rsidRDefault="00442034" w:rsidP="00120954">
            <w:pPr>
              <w:ind w:firstLine="567"/>
              <w:jc w:val="both"/>
              <w:rPr>
                <w:rFonts w:ascii="GHEA Grapalat" w:hAnsi="GHEA Grapalat" w:cs="Arial Armenian"/>
                <w:b/>
                <w:sz w:val="20"/>
              </w:rPr>
            </w:pPr>
          </w:p>
        </w:tc>
        <w:tc>
          <w:tcPr>
            <w:tcW w:w="1560" w:type="dxa"/>
            <w:tcBorders>
              <w:top w:val="single" w:sz="4" w:space="0" w:color="auto"/>
              <w:left w:val="single" w:sz="4" w:space="0" w:color="auto"/>
              <w:bottom w:val="single" w:sz="4" w:space="0" w:color="auto"/>
              <w:right w:val="single" w:sz="4" w:space="0" w:color="auto"/>
            </w:tcBorders>
          </w:tcPr>
          <w:p w14:paraId="635FE08C" w14:textId="77777777" w:rsidR="00442034" w:rsidRPr="00470580" w:rsidRDefault="00442034" w:rsidP="00120954">
            <w:pPr>
              <w:ind w:firstLine="567"/>
              <w:jc w:val="both"/>
              <w:rPr>
                <w:rFonts w:ascii="GHEA Grapalat" w:hAnsi="GHEA Grapalat" w:cs="Arial Armenian"/>
                <w:b/>
                <w:sz w:val="20"/>
              </w:rPr>
            </w:pPr>
          </w:p>
        </w:tc>
        <w:tc>
          <w:tcPr>
            <w:tcW w:w="2693" w:type="dxa"/>
            <w:tcBorders>
              <w:top w:val="single" w:sz="4" w:space="0" w:color="auto"/>
              <w:left w:val="single" w:sz="4" w:space="0" w:color="auto"/>
              <w:bottom w:val="single" w:sz="4" w:space="0" w:color="auto"/>
              <w:right w:val="single" w:sz="4" w:space="0" w:color="auto"/>
            </w:tcBorders>
          </w:tcPr>
          <w:p w14:paraId="703658D0" w14:textId="77777777" w:rsidR="00442034" w:rsidRPr="00470580" w:rsidRDefault="00442034" w:rsidP="00120954">
            <w:pPr>
              <w:ind w:firstLine="567"/>
              <w:jc w:val="both"/>
              <w:rPr>
                <w:rFonts w:ascii="GHEA Grapalat" w:hAnsi="GHEA Grapalat" w:cs="Arial Armenian"/>
                <w:b/>
                <w:sz w:val="20"/>
              </w:rPr>
            </w:pPr>
          </w:p>
        </w:tc>
        <w:tc>
          <w:tcPr>
            <w:tcW w:w="2268" w:type="dxa"/>
            <w:tcBorders>
              <w:top w:val="single" w:sz="4" w:space="0" w:color="auto"/>
              <w:left w:val="single" w:sz="4" w:space="0" w:color="auto"/>
              <w:bottom w:val="single" w:sz="4" w:space="0" w:color="auto"/>
              <w:right w:val="single" w:sz="4" w:space="0" w:color="auto"/>
            </w:tcBorders>
          </w:tcPr>
          <w:p w14:paraId="6FFA0A5D" w14:textId="77777777" w:rsidR="00442034" w:rsidRPr="00470580" w:rsidRDefault="00442034" w:rsidP="00120954">
            <w:pPr>
              <w:ind w:firstLine="567"/>
              <w:jc w:val="both"/>
              <w:rPr>
                <w:rFonts w:ascii="GHEA Grapalat" w:hAnsi="GHEA Grapalat" w:cs="Arial Armenian"/>
                <w:b/>
                <w:sz w:val="20"/>
              </w:rPr>
            </w:pPr>
          </w:p>
        </w:tc>
      </w:tr>
      <w:tr w:rsidR="00442034" w:rsidRPr="00470580" w14:paraId="6322DE88" w14:textId="77777777" w:rsidTr="00120954">
        <w:tc>
          <w:tcPr>
            <w:tcW w:w="1728" w:type="dxa"/>
            <w:tcBorders>
              <w:top w:val="single" w:sz="4" w:space="0" w:color="auto"/>
              <w:left w:val="single" w:sz="4" w:space="0" w:color="auto"/>
              <w:bottom w:val="single" w:sz="4" w:space="0" w:color="auto"/>
              <w:right w:val="single" w:sz="4" w:space="0" w:color="auto"/>
            </w:tcBorders>
            <w:hideMark/>
          </w:tcPr>
          <w:p w14:paraId="69A01CE7" w14:textId="77777777" w:rsidR="00442034" w:rsidRPr="00470580" w:rsidRDefault="00442034" w:rsidP="00120954">
            <w:pPr>
              <w:ind w:firstLine="567"/>
              <w:jc w:val="both"/>
              <w:rPr>
                <w:rFonts w:ascii="GHEA Grapalat" w:hAnsi="GHEA Grapalat" w:cs="Arial Armenian"/>
                <w:b/>
                <w:sz w:val="20"/>
              </w:rPr>
            </w:pPr>
            <w:r w:rsidRPr="00470580">
              <w:rPr>
                <w:rFonts w:ascii="GHEA Grapalat" w:hAnsi="GHEA Grapalat" w:cs="Arial Armenian"/>
                <w:b/>
                <w:sz w:val="20"/>
              </w:rPr>
              <w:t>2.</w:t>
            </w:r>
          </w:p>
        </w:tc>
        <w:tc>
          <w:tcPr>
            <w:tcW w:w="1782" w:type="dxa"/>
            <w:tcBorders>
              <w:top w:val="single" w:sz="4" w:space="0" w:color="auto"/>
              <w:left w:val="single" w:sz="4" w:space="0" w:color="auto"/>
              <w:bottom w:val="single" w:sz="4" w:space="0" w:color="auto"/>
              <w:right w:val="single" w:sz="4" w:space="0" w:color="auto"/>
            </w:tcBorders>
          </w:tcPr>
          <w:p w14:paraId="3E81B990" w14:textId="77777777" w:rsidR="00442034" w:rsidRPr="00470580" w:rsidRDefault="00442034" w:rsidP="00120954">
            <w:pPr>
              <w:ind w:firstLine="567"/>
              <w:jc w:val="both"/>
              <w:rPr>
                <w:rFonts w:ascii="GHEA Grapalat" w:hAnsi="GHEA Grapalat" w:cs="Arial Armenian"/>
                <w:b/>
                <w:sz w:val="20"/>
              </w:rPr>
            </w:pPr>
          </w:p>
        </w:tc>
        <w:tc>
          <w:tcPr>
            <w:tcW w:w="1560" w:type="dxa"/>
            <w:tcBorders>
              <w:top w:val="single" w:sz="4" w:space="0" w:color="auto"/>
              <w:left w:val="single" w:sz="4" w:space="0" w:color="auto"/>
              <w:bottom w:val="single" w:sz="4" w:space="0" w:color="auto"/>
              <w:right w:val="single" w:sz="4" w:space="0" w:color="auto"/>
            </w:tcBorders>
          </w:tcPr>
          <w:p w14:paraId="11B89585" w14:textId="77777777" w:rsidR="00442034" w:rsidRPr="00470580" w:rsidRDefault="00442034" w:rsidP="00120954">
            <w:pPr>
              <w:ind w:firstLine="567"/>
              <w:jc w:val="both"/>
              <w:rPr>
                <w:rFonts w:ascii="GHEA Grapalat" w:hAnsi="GHEA Grapalat" w:cs="Arial Armenian"/>
                <w:b/>
                <w:sz w:val="20"/>
              </w:rPr>
            </w:pPr>
          </w:p>
        </w:tc>
        <w:tc>
          <w:tcPr>
            <w:tcW w:w="2693" w:type="dxa"/>
            <w:tcBorders>
              <w:top w:val="single" w:sz="4" w:space="0" w:color="auto"/>
              <w:left w:val="single" w:sz="4" w:space="0" w:color="auto"/>
              <w:bottom w:val="single" w:sz="4" w:space="0" w:color="auto"/>
              <w:right w:val="single" w:sz="4" w:space="0" w:color="auto"/>
            </w:tcBorders>
          </w:tcPr>
          <w:p w14:paraId="714CB860" w14:textId="77777777" w:rsidR="00442034" w:rsidRPr="00470580" w:rsidRDefault="00442034" w:rsidP="00120954">
            <w:pPr>
              <w:ind w:firstLine="567"/>
              <w:jc w:val="both"/>
              <w:rPr>
                <w:rFonts w:ascii="GHEA Grapalat" w:hAnsi="GHEA Grapalat" w:cs="Arial Armenian"/>
                <w:b/>
                <w:sz w:val="20"/>
              </w:rPr>
            </w:pPr>
          </w:p>
        </w:tc>
        <w:tc>
          <w:tcPr>
            <w:tcW w:w="2268" w:type="dxa"/>
            <w:tcBorders>
              <w:top w:val="single" w:sz="4" w:space="0" w:color="auto"/>
              <w:left w:val="single" w:sz="4" w:space="0" w:color="auto"/>
              <w:bottom w:val="single" w:sz="4" w:space="0" w:color="auto"/>
              <w:right w:val="single" w:sz="4" w:space="0" w:color="auto"/>
            </w:tcBorders>
          </w:tcPr>
          <w:p w14:paraId="274A2965" w14:textId="77777777" w:rsidR="00442034" w:rsidRPr="00470580" w:rsidRDefault="00442034" w:rsidP="00120954">
            <w:pPr>
              <w:ind w:firstLine="567"/>
              <w:jc w:val="both"/>
              <w:rPr>
                <w:rFonts w:ascii="GHEA Grapalat" w:hAnsi="GHEA Grapalat" w:cs="Arial Armenian"/>
                <w:b/>
                <w:sz w:val="20"/>
              </w:rPr>
            </w:pPr>
          </w:p>
        </w:tc>
      </w:tr>
      <w:tr w:rsidR="00442034" w:rsidRPr="00470580" w14:paraId="01E3885A" w14:textId="77777777" w:rsidTr="00120954">
        <w:tc>
          <w:tcPr>
            <w:tcW w:w="1728" w:type="dxa"/>
            <w:tcBorders>
              <w:top w:val="single" w:sz="4" w:space="0" w:color="auto"/>
              <w:left w:val="single" w:sz="4" w:space="0" w:color="auto"/>
              <w:bottom w:val="single" w:sz="4" w:space="0" w:color="auto"/>
              <w:right w:val="single" w:sz="4" w:space="0" w:color="auto"/>
            </w:tcBorders>
            <w:hideMark/>
          </w:tcPr>
          <w:p w14:paraId="4BBFF540" w14:textId="77777777" w:rsidR="00442034" w:rsidRPr="00470580" w:rsidRDefault="00442034" w:rsidP="00120954">
            <w:pPr>
              <w:ind w:firstLine="567"/>
              <w:jc w:val="both"/>
              <w:rPr>
                <w:rFonts w:ascii="GHEA Grapalat" w:hAnsi="GHEA Grapalat" w:cs="Arial Armenian"/>
                <w:b/>
                <w:sz w:val="20"/>
              </w:rPr>
            </w:pPr>
            <w:r w:rsidRPr="00470580">
              <w:rPr>
                <w:rFonts w:ascii="GHEA Grapalat" w:hAnsi="GHEA Grapalat" w:cs="Arial Armenian"/>
                <w:b/>
                <w:sz w:val="20"/>
              </w:rPr>
              <w:t>..</w:t>
            </w:r>
          </w:p>
        </w:tc>
        <w:tc>
          <w:tcPr>
            <w:tcW w:w="1782" w:type="dxa"/>
            <w:tcBorders>
              <w:top w:val="single" w:sz="4" w:space="0" w:color="auto"/>
              <w:left w:val="single" w:sz="4" w:space="0" w:color="auto"/>
              <w:bottom w:val="single" w:sz="4" w:space="0" w:color="auto"/>
              <w:right w:val="single" w:sz="4" w:space="0" w:color="auto"/>
            </w:tcBorders>
          </w:tcPr>
          <w:p w14:paraId="1E307D08" w14:textId="77777777" w:rsidR="00442034" w:rsidRPr="00470580" w:rsidRDefault="00442034" w:rsidP="00120954">
            <w:pPr>
              <w:ind w:firstLine="567"/>
              <w:jc w:val="both"/>
              <w:rPr>
                <w:rFonts w:ascii="GHEA Grapalat" w:hAnsi="GHEA Grapalat" w:cs="Arial Armenian"/>
                <w:b/>
                <w:sz w:val="20"/>
              </w:rPr>
            </w:pPr>
          </w:p>
        </w:tc>
        <w:tc>
          <w:tcPr>
            <w:tcW w:w="1560" w:type="dxa"/>
            <w:tcBorders>
              <w:top w:val="single" w:sz="4" w:space="0" w:color="auto"/>
              <w:left w:val="single" w:sz="4" w:space="0" w:color="auto"/>
              <w:bottom w:val="single" w:sz="4" w:space="0" w:color="auto"/>
              <w:right w:val="single" w:sz="4" w:space="0" w:color="auto"/>
            </w:tcBorders>
          </w:tcPr>
          <w:p w14:paraId="45395B25" w14:textId="77777777" w:rsidR="00442034" w:rsidRPr="00470580" w:rsidRDefault="00442034" w:rsidP="00120954">
            <w:pPr>
              <w:ind w:firstLine="567"/>
              <w:jc w:val="both"/>
              <w:rPr>
                <w:rFonts w:ascii="GHEA Grapalat" w:hAnsi="GHEA Grapalat" w:cs="Arial Armenian"/>
                <w:b/>
                <w:sz w:val="20"/>
              </w:rPr>
            </w:pPr>
          </w:p>
        </w:tc>
        <w:tc>
          <w:tcPr>
            <w:tcW w:w="2693" w:type="dxa"/>
            <w:tcBorders>
              <w:top w:val="single" w:sz="4" w:space="0" w:color="auto"/>
              <w:left w:val="single" w:sz="4" w:space="0" w:color="auto"/>
              <w:bottom w:val="single" w:sz="4" w:space="0" w:color="auto"/>
              <w:right w:val="single" w:sz="4" w:space="0" w:color="auto"/>
            </w:tcBorders>
          </w:tcPr>
          <w:p w14:paraId="446A7FF8" w14:textId="77777777" w:rsidR="00442034" w:rsidRPr="00470580" w:rsidRDefault="00442034" w:rsidP="00120954">
            <w:pPr>
              <w:ind w:firstLine="567"/>
              <w:jc w:val="both"/>
              <w:rPr>
                <w:rFonts w:ascii="GHEA Grapalat" w:hAnsi="GHEA Grapalat" w:cs="Arial Armenian"/>
                <w:b/>
                <w:sz w:val="20"/>
              </w:rPr>
            </w:pPr>
          </w:p>
        </w:tc>
        <w:tc>
          <w:tcPr>
            <w:tcW w:w="2268" w:type="dxa"/>
            <w:tcBorders>
              <w:top w:val="single" w:sz="4" w:space="0" w:color="auto"/>
              <w:left w:val="single" w:sz="4" w:space="0" w:color="auto"/>
              <w:bottom w:val="single" w:sz="4" w:space="0" w:color="auto"/>
              <w:right w:val="single" w:sz="4" w:space="0" w:color="auto"/>
            </w:tcBorders>
          </w:tcPr>
          <w:p w14:paraId="44BC2BA7" w14:textId="77777777" w:rsidR="00442034" w:rsidRPr="00470580" w:rsidRDefault="00442034" w:rsidP="00120954">
            <w:pPr>
              <w:ind w:firstLine="567"/>
              <w:jc w:val="both"/>
              <w:rPr>
                <w:rFonts w:ascii="GHEA Grapalat" w:hAnsi="GHEA Grapalat" w:cs="Arial Armenian"/>
                <w:b/>
                <w:sz w:val="20"/>
              </w:rPr>
            </w:pPr>
          </w:p>
        </w:tc>
      </w:tr>
      <w:tr w:rsidR="00442034" w:rsidRPr="00470580" w14:paraId="4709730B" w14:textId="77777777" w:rsidTr="00120954">
        <w:tc>
          <w:tcPr>
            <w:tcW w:w="10031" w:type="dxa"/>
            <w:gridSpan w:val="5"/>
            <w:tcBorders>
              <w:top w:val="single" w:sz="4" w:space="0" w:color="auto"/>
              <w:left w:val="single" w:sz="4" w:space="0" w:color="auto"/>
              <w:bottom w:val="single" w:sz="4" w:space="0" w:color="auto"/>
              <w:right w:val="single" w:sz="4" w:space="0" w:color="auto"/>
            </w:tcBorders>
            <w:hideMark/>
          </w:tcPr>
          <w:p w14:paraId="10F2A0A4" w14:textId="77777777" w:rsidR="00442034" w:rsidRPr="00470580" w:rsidRDefault="00442034" w:rsidP="00120954">
            <w:pPr>
              <w:ind w:firstLine="567"/>
              <w:jc w:val="center"/>
              <w:rPr>
                <w:rFonts w:ascii="GHEA Grapalat" w:hAnsi="GHEA Grapalat" w:cs="Arial"/>
                <w:b/>
                <w:sz w:val="20"/>
              </w:rPr>
            </w:pPr>
            <w:r w:rsidRPr="00470580">
              <w:rPr>
                <w:rFonts w:ascii="GHEA Grapalat" w:hAnsi="GHEA Grapalat"/>
                <w:b/>
              </w:rPr>
              <w:t>Специалисты, включенные в состав неосновного персонала</w:t>
            </w:r>
          </w:p>
        </w:tc>
      </w:tr>
      <w:tr w:rsidR="00442034" w:rsidRPr="00470580" w14:paraId="550EBC6D" w14:textId="77777777" w:rsidTr="00120954">
        <w:tc>
          <w:tcPr>
            <w:tcW w:w="1728" w:type="dxa"/>
            <w:vMerge w:val="restart"/>
            <w:tcBorders>
              <w:top w:val="single" w:sz="4" w:space="0" w:color="auto"/>
              <w:left w:val="single" w:sz="4" w:space="0" w:color="auto"/>
              <w:bottom w:val="single" w:sz="4" w:space="0" w:color="auto"/>
              <w:right w:val="single" w:sz="4" w:space="0" w:color="auto"/>
            </w:tcBorders>
            <w:vAlign w:val="center"/>
            <w:hideMark/>
          </w:tcPr>
          <w:p w14:paraId="508F5811" w14:textId="77777777" w:rsidR="00442034" w:rsidRPr="00470580" w:rsidRDefault="00442034" w:rsidP="00120954">
            <w:pPr>
              <w:pStyle w:val="BodyTextIndent2"/>
              <w:widowControl w:val="0"/>
              <w:spacing w:after="120" w:line="240" w:lineRule="auto"/>
              <w:ind w:firstLine="0"/>
              <w:jc w:val="center"/>
              <w:rPr>
                <w:rFonts w:ascii="GHEA Grapalat" w:hAnsi="GHEA Grapalat"/>
                <w:b/>
                <w:szCs w:val="24"/>
              </w:rPr>
            </w:pPr>
            <w:r w:rsidRPr="00470580">
              <w:rPr>
                <w:rFonts w:ascii="GHEA Grapalat" w:hAnsi="GHEA Grapalat"/>
                <w:b/>
                <w:szCs w:val="24"/>
              </w:rPr>
              <w:t>имя, фамилия</w:t>
            </w:r>
          </w:p>
        </w:tc>
        <w:tc>
          <w:tcPr>
            <w:tcW w:w="1782" w:type="dxa"/>
            <w:vMerge w:val="restart"/>
            <w:tcBorders>
              <w:top w:val="single" w:sz="4" w:space="0" w:color="auto"/>
              <w:left w:val="single" w:sz="4" w:space="0" w:color="auto"/>
              <w:bottom w:val="single" w:sz="4" w:space="0" w:color="auto"/>
              <w:right w:val="single" w:sz="4" w:space="0" w:color="auto"/>
            </w:tcBorders>
            <w:vAlign w:val="center"/>
            <w:hideMark/>
          </w:tcPr>
          <w:p w14:paraId="263273AC" w14:textId="77777777" w:rsidR="00442034" w:rsidRPr="00470580" w:rsidRDefault="00442034" w:rsidP="00120954">
            <w:pPr>
              <w:pStyle w:val="BodyTextIndent2"/>
              <w:widowControl w:val="0"/>
              <w:autoSpaceDE w:val="0"/>
              <w:autoSpaceDN w:val="0"/>
              <w:adjustRightInd w:val="0"/>
              <w:spacing w:after="120" w:line="240" w:lineRule="auto"/>
              <w:ind w:firstLine="0"/>
              <w:jc w:val="center"/>
              <w:rPr>
                <w:rFonts w:ascii="GHEA Grapalat" w:hAnsi="GHEA Grapalat"/>
                <w:b/>
                <w:szCs w:val="24"/>
              </w:rPr>
            </w:pPr>
            <w:r w:rsidRPr="00470580">
              <w:rPr>
                <w:rFonts w:ascii="GHEA Grapalat" w:hAnsi="GHEA Grapalat"/>
                <w:b/>
                <w:szCs w:val="24"/>
              </w:rPr>
              <w:t>квалификация</w:t>
            </w:r>
          </w:p>
        </w:tc>
        <w:tc>
          <w:tcPr>
            <w:tcW w:w="4253" w:type="dxa"/>
            <w:gridSpan w:val="2"/>
            <w:tcBorders>
              <w:top w:val="single" w:sz="4" w:space="0" w:color="auto"/>
              <w:left w:val="single" w:sz="4" w:space="0" w:color="auto"/>
              <w:bottom w:val="single" w:sz="4" w:space="0" w:color="auto"/>
              <w:right w:val="single" w:sz="4" w:space="0" w:color="auto"/>
            </w:tcBorders>
            <w:hideMark/>
          </w:tcPr>
          <w:p w14:paraId="788C4BBF" w14:textId="77777777" w:rsidR="00442034" w:rsidRPr="00470580" w:rsidRDefault="00442034" w:rsidP="00120954">
            <w:pPr>
              <w:pStyle w:val="BodyTextIndent2"/>
              <w:widowControl w:val="0"/>
              <w:spacing w:after="120" w:line="240" w:lineRule="auto"/>
              <w:ind w:firstLine="0"/>
              <w:jc w:val="center"/>
              <w:rPr>
                <w:rFonts w:ascii="GHEA Grapalat" w:hAnsi="GHEA Grapalat"/>
                <w:b/>
                <w:szCs w:val="24"/>
              </w:rPr>
            </w:pPr>
            <w:r w:rsidRPr="00470580">
              <w:rPr>
                <w:rFonts w:ascii="GHEA Grapalat" w:hAnsi="GHEA Grapalat"/>
                <w:b/>
                <w:szCs w:val="24"/>
              </w:rPr>
              <w:t xml:space="preserve">трудовой опыт </w:t>
            </w:r>
          </w:p>
        </w:tc>
        <w:tc>
          <w:tcPr>
            <w:tcW w:w="2268" w:type="dxa"/>
            <w:vMerge w:val="restart"/>
            <w:tcBorders>
              <w:top w:val="single" w:sz="4" w:space="0" w:color="auto"/>
              <w:left w:val="single" w:sz="4" w:space="0" w:color="auto"/>
              <w:bottom w:val="single" w:sz="4" w:space="0" w:color="auto"/>
              <w:right w:val="single" w:sz="4" w:space="0" w:color="auto"/>
            </w:tcBorders>
            <w:hideMark/>
          </w:tcPr>
          <w:p w14:paraId="3942DC6B" w14:textId="77777777" w:rsidR="00442034" w:rsidRPr="00470580" w:rsidRDefault="00442034" w:rsidP="00120954">
            <w:pPr>
              <w:pStyle w:val="BodyTextIndent2"/>
              <w:widowControl w:val="0"/>
              <w:spacing w:after="120" w:line="240" w:lineRule="auto"/>
              <w:ind w:firstLine="0"/>
              <w:jc w:val="center"/>
              <w:rPr>
                <w:rFonts w:ascii="GHEA Grapalat" w:hAnsi="GHEA Grapalat"/>
                <w:b/>
                <w:szCs w:val="24"/>
              </w:rPr>
            </w:pPr>
            <w:r w:rsidRPr="00470580">
              <w:rPr>
                <w:rFonts w:ascii="GHEA Grapalat" w:hAnsi="GHEA Grapalat"/>
                <w:b/>
                <w:szCs w:val="24"/>
              </w:rPr>
              <w:t>наименование работодателя</w:t>
            </w:r>
          </w:p>
        </w:tc>
      </w:tr>
      <w:tr w:rsidR="00442034" w:rsidRPr="00470580" w14:paraId="1EFFF27C" w14:textId="77777777" w:rsidTr="00120954">
        <w:tc>
          <w:tcPr>
            <w:tcW w:w="10031" w:type="dxa"/>
            <w:vMerge/>
            <w:tcBorders>
              <w:top w:val="single" w:sz="4" w:space="0" w:color="auto"/>
              <w:left w:val="single" w:sz="4" w:space="0" w:color="auto"/>
              <w:bottom w:val="single" w:sz="4" w:space="0" w:color="auto"/>
              <w:right w:val="single" w:sz="4" w:space="0" w:color="auto"/>
            </w:tcBorders>
            <w:vAlign w:val="center"/>
            <w:hideMark/>
          </w:tcPr>
          <w:p w14:paraId="315F8D59" w14:textId="77777777" w:rsidR="00442034" w:rsidRPr="00470580" w:rsidRDefault="00442034" w:rsidP="00120954">
            <w:pPr>
              <w:rPr>
                <w:rFonts w:ascii="GHEA Grapalat" w:hAnsi="GHEA Grapalat"/>
                <w:b/>
                <w:sz w:val="20"/>
              </w:rPr>
            </w:pPr>
          </w:p>
        </w:tc>
        <w:tc>
          <w:tcPr>
            <w:tcW w:w="1782" w:type="dxa"/>
            <w:vMerge/>
            <w:tcBorders>
              <w:top w:val="single" w:sz="4" w:space="0" w:color="auto"/>
              <w:left w:val="single" w:sz="4" w:space="0" w:color="auto"/>
              <w:bottom w:val="single" w:sz="4" w:space="0" w:color="auto"/>
              <w:right w:val="single" w:sz="4" w:space="0" w:color="auto"/>
            </w:tcBorders>
            <w:vAlign w:val="center"/>
            <w:hideMark/>
          </w:tcPr>
          <w:p w14:paraId="39BE4A73" w14:textId="77777777" w:rsidR="00442034" w:rsidRPr="00470580" w:rsidRDefault="00442034" w:rsidP="00120954">
            <w:pPr>
              <w:rPr>
                <w:rFonts w:ascii="GHEA Grapalat" w:hAnsi="GHEA Grapalat"/>
                <w:b/>
                <w:sz w:val="20"/>
              </w:rPr>
            </w:pPr>
          </w:p>
        </w:tc>
        <w:tc>
          <w:tcPr>
            <w:tcW w:w="1560" w:type="dxa"/>
            <w:tcBorders>
              <w:top w:val="single" w:sz="4" w:space="0" w:color="auto"/>
              <w:left w:val="single" w:sz="4" w:space="0" w:color="auto"/>
              <w:bottom w:val="single" w:sz="4" w:space="0" w:color="auto"/>
              <w:right w:val="single" w:sz="4" w:space="0" w:color="auto"/>
            </w:tcBorders>
            <w:hideMark/>
          </w:tcPr>
          <w:p w14:paraId="543B03AE" w14:textId="77777777" w:rsidR="00442034" w:rsidRPr="00470580" w:rsidRDefault="00442034" w:rsidP="00120954">
            <w:pPr>
              <w:pStyle w:val="BodyTextIndent2"/>
              <w:widowControl w:val="0"/>
              <w:autoSpaceDE w:val="0"/>
              <w:autoSpaceDN w:val="0"/>
              <w:adjustRightInd w:val="0"/>
              <w:spacing w:after="120" w:line="240" w:lineRule="auto"/>
              <w:ind w:firstLine="0"/>
              <w:jc w:val="center"/>
              <w:rPr>
                <w:rFonts w:ascii="GHEA Grapalat" w:hAnsi="GHEA Grapalat"/>
                <w:b/>
                <w:szCs w:val="24"/>
              </w:rPr>
            </w:pPr>
            <w:r w:rsidRPr="00470580">
              <w:rPr>
                <w:rFonts w:ascii="GHEA Grapalat" w:hAnsi="GHEA Grapalat"/>
                <w:b/>
                <w:szCs w:val="24"/>
              </w:rPr>
              <w:t>период</w:t>
            </w:r>
          </w:p>
        </w:tc>
        <w:tc>
          <w:tcPr>
            <w:tcW w:w="2693" w:type="dxa"/>
            <w:tcBorders>
              <w:top w:val="single" w:sz="4" w:space="0" w:color="auto"/>
              <w:left w:val="single" w:sz="4" w:space="0" w:color="auto"/>
              <w:bottom w:val="single" w:sz="4" w:space="0" w:color="auto"/>
              <w:right w:val="single" w:sz="4" w:space="0" w:color="auto"/>
            </w:tcBorders>
            <w:vAlign w:val="center"/>
            <w:hideMark/>
          </w:tcPr>
          <w:p w14:paraId="7709053F" w14:textId="77777777" w:rsidR="00442034" w:rsidRPr="00470580" w:rsidRDefault="00442034" w:rsidP="00120954">
            <w:pPr>
              <w:pStyle w:val="BodyTextIndent2"/>
              <w:widowControl w:val="0"/>
              <w:autoSpaceDE w:val="0"/>
              <w:autoSpaceDN w:val="0"/>
              <w:adjustRightInd w:val="0"/>
              <w:spacing w:after="120" w:line="240" w:lineRule="auto"/>
              <w:ind w:firstLine="0"/>
              <w:jc w:val="center"/>
              <w:rPr>
                <w:rFonts w:ascii="GHEA Grapalat" w:hAnsi="GHEA Grapalat"/>
                <w:b/>
                <w:szCs w:val="24"/>
              </w:rPr>
            </w:pPr>
            <w:r w:rsidRPr="00470580">
              <w:rPr>
                <w:rFonts w:ascii="GHEA Grapalat" w:hAnsi="GHEA Grapalat"/>
                <w:b/>
                <w:szCs w:val="24"/>
              </w:rPr>
              <w:t>сфера деятельности и выполненная работа</w:t>
            </w: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301B3654" w14:textId="77777777" w:rsidR="00442034" w:rsidRPr="00470580" w:rsidRDefault="00442034" w:rsidP="00120954">
            <w:pPr>
              <w:rPr>
                <w:rFonts w:ascii="GHEA Grapalat" w:hAnsi="GHEA Grapalat"/>
                <w:b/>
                <w:sz w:val="20"/>
              </w:rPr>
            </w:pPr>
          </w:p>
        </w:tc>
      </w:tr>
      <w:tr w:rsidR="00442034" w:rsidRPr="00470580" w14:paraId="5D9E25AC" w14:textId="77777777" w:rsidTr="00120954">
        <w:tc>
          <w:tcPr>
            <w:tcW w:w="1728" w:type="dxa"/>
            <w:tcBorders>
              <w:top w:val="single" w:sz="4" w:space="0" w:color="auto"/>
              <w:left w:val="single" w:sz="4" w:space="0" w:color="auto"/>
              <w:bottom w:val="single" w:sz="4" w:space="0" w:color="auto"/>
              <w:right w:val="single" w:sz="4" w:space="0" w:color="auto"/>
            </w:tcBorders>
            <w:hideMark/>
          </w:tcPr>
          <w:p w14:paraId="5C063AD7" w14:textId="77777777" w:rsidR="00442034" w:rsidRPr="00470580" w:rsidRDefault="00442034" w:rsidP="00120954">
            <w:pPr>
              <w:ind w:firstLine="567"/>
              <w:jc w:val="both"/>
              <w:rPr>
                <w:rFonts w:ascii="GHEA Grapalat" w:hAnsi="GHEA Grapalat" w:cs="Arial Armenian"/>
                <w:b/>
                <w:sz w:val="20"/>
              </w:rPr>
            </w:pPr>
            <w:r w:rsidRPr="00470580">
              <w:rPr>
                <w:rFonts w:ascii="GHEA Grapalat" w:hAnsi="GHEA Grapalat" w:cs="Arial Armenian"/>
                <w:b/>
                <w:sz w:val="20"/>
              </w:rPr>
              <w:t>1</w:t>
            </w:r>
          </w:p>
        </w:tc>
        <w:tc>
          <w:tcPr>
            <w:tcW w:w="1782" w:type="dxa"/>
            <w:tcBorders>
              <w:top w:val="single" w:sz="4" w:space="0" w:color="auto"/>
              <w:left w:val="single" w:sz="4" w:space="0" w:color="auto"/>
              <w:bottom w:val="single" w:sz="4" w:space="0" w:color="auto"/>
              <w:right w:val="single" w:sz="4" w:space="0" w:color="auto"/>
            </w:tcBorders>
            <w:hideMark/>
          </w:tcPr>
          <w:p w14:paraId="760C21FE" w14:textId="77777777" w:rsidR="00442034" w:rsidRPr="00470580" w:rsidRDefault="00442034" w:rsidP="00120954">
            <w:pPr>
              <w:ind w:firstLine="567"/>
              <w:jc w:val="both"/>
              <w:rPr>
                <w:rFonts w:ascii="GHEA Grapalat" w:hAnsi="GHEA Grapalat" w:cs="Arial Armenian"/>
                <w:b/>
                <w:sz w:val="20"/>
              </w:rPr>
            </w:pPr>
            <w:r w:rsidRPr="00470580">
              <w:rPr>
                <w:rFonts w:ascii="GHEA Grapalat" w:hAnsi="GHEA Grapalat" w:cs="Arial Armenian"/>
                <w:b/>
                <w:sz w:val="20"/>
              </w:rPr>
              <w:t>2</w:t>
            </w:r>
          </w:p>
        </w:tc>
        <w:tc>
          <w:tcPr>
            <w:tcW w:w="1560" w:type="dxa"/>
            <w:tcBorders>
              <w:top w:val="single" w:sz="4" w:space="0" w:color="auto"/>
              <w:left w:val="single" w:sz="4" w:space="0" w:color="auto"/>
              <w:bottom w:val="single" w:sz="4" w:space="0" w:color="auto"/>
              <w:right w:val="single" w:sz="4" w:space="0" w:color="auto"/>
            </w:tcBorders>
            <w:hideMark/>
          </w:tcPr>
          <w:p w14:paraId="4A810FF3" w14:textId="77777777" w:rsidR="00442034" w:rsidRPr="00470580" w:rsidRDefault="00442034" w:rsidP="00120954">
            <w:pPr>
              <w:ind w:firstLine="567"/>
              <w:jc w:val="both"/>
              <w:rPr>
                <w:rFonts w:ascii="GHEA Grapalat" w:hAnsi="GHEA Grapalat" w:cs="Arial Armenian"/>
                <w:b/>
                <w:sz w:val="20"/>
              </w:rPr>
            </w:pPr>
            <w:r w:rsidRPr="00470580">
              <w:rPr>
                <w:rFonts w:ascii="GHEA Grapalat" w:hAnsi="GHEA Grapalat" w:cs="Arial Armenian"/>
                <w:b/>
                <w:sz w:val="20"/>
              </w:rPr>
              <w:t>3</w:t>
            </w:r>
          </w:p>
        </w:tc>
        <w:tc>
          <w:tcPr>
            <w:tcW w:w="2693" w:type="dxa"/>
            <w:tcBorders>
              <w:top w:val="single" w:sz="4" w:space="0" w:color="auto"/>
              <w:left w:val="single" w:sz="4" w:space="0" w:color="auto"/>
              <w:bottom w:val="single" w:sz="4" w:space="0" w:color="auto"/>
              <w:right w:val="single" w:sz="4" w:space="0" w:color="auto"/>
            </w:tcBorders>
            <w:hideMark/>
          </w:tcPr>
          <w:p w14:paraId="544DAEB9" w14:textId="77777777" w:rsidR="00442034" w:rsidRPr="00470580" w:rsidRDefault="00442034" w:rsidP="00120954">
            <w:pPr>
              <w:ind w:firstLine="567"/>
              <w:jc w:val="both"/>
              <w:rPr>
                <w:rFonts w:ascii="GHEA Grapalat" w:hAnsi="GHEA Grapalat" w:cs="Arial Armenian"/>
                <w:b/>
                <w:sz w:val="20"/>
              </w:rPr>
            </w:pPr>
            <w:r w:rsidRPr="00470580">
              <w:rPr>
                <w:rFonts w:ascii="GHEA Grapalat" w:hAnsi="GHEA Grapalat" w:cs="Arial Armenian"/>
                <w:b/>
                <w:sz w:val="20"/>
              </w:rPr>
              <w:t>4</w:t>
            </w:r>
          </w:p>
        </w:tc>
        <w:tc>
          <w:tcPr>
            <w:tcW w:w="2268" w:type="dxa"/>
            <w:tcBorders>
              <w:top w:val="single" w:sz="4" w:space="0" w:color="auto"/>
              <w:left w:val="single" w:sz="4" w:space="0" w:color="auto"/>
              <w:bottom w:val="single" w:sz="4" w:space="0" w:color="auto"/>
              <w:right w:val="single" w:sz="4" w:space="0" w:color="auto"/>
            </w:tcBorders>
            <w:hideMark/>
          </w:tcPr>
          <w:p w14:paraId="4334DA0E" w14:textId="77777777" w:rsidR="00442034" w:rsidRPr="00470580" w:rsidRDefault="00442034" w:rsidP="00120954">
            <w:pPr>
              <w:ind w:firstLine="567"/>
              <w:jc w:val="both"/>
              <w:rPr>
                <w:rFonts w:ascii="GHEA Grapalat" w:hAnsi="GHEA Grapalat" w:cs="Arial Armenian"/>
                <w:b/>
                <w:sz w:val="20"/>
              </w:rPr>
            </w:pPr>
            <w:r w:rsidRPr="00470580">
              <w:rPr>
                <w:rFonts w:ascii="GHEA Grapalat" w:hAnsi="GHEA Grapalat" w:cs="Arial Armenian"/>
                <w:b/>
                <w:sz w:val="20"/>
              </w:rPr>
              <w:t>5</w:t>
            </w:r>
          </w:p>
        </w:tc>
      </w:tr>
      <w:tr w:rsidR="00442034" w:rsidRPr="00470580" w14:paraId="2835B4F0" w14:textId="77777777" w:rsidTr="00120954">
        <w:tc>
          <w:tcPr>
            <w:tcW w:w="1728" w:type="dxa"/>
            <w:tcBorders>
              <w:top w:val="single" w:sz="4" w:space="0" w:color="auto"/>
              <w:left w:val="single" w:sz="4" w:space="0" w:color="auto"/>
              <w:bottom w:val="single" w:sz="4" w:space="0" w:color="auto"/>
              <w:right w:val="single" w:sz="4" w:space="0" w:color="auto"/>
            </w:tcBorders>
            <w:hideMark/>
          </w:tcPr>
          <w:p w14:paraId="1718287B" w14:textId="77777777" w:rsidR="00442034" w:rsidRPr="00470580" w:rsidRDefault="00442034" w:rsidP="00120954">
            <w:pPr>
              <w:ind w:firstLine="567"/>
              <w:jc w:val="both"/>
              <w:rPr>
                <w:rFonts w:ascii="GHEA Grapalat" w:hAnsi="GHEA Grapalat" w:cs="Arial Armenian"/>
                <w:b/>
                <w:sz w:val="20"/>
              </w:rPr>
            </w:pPr>
            <w:r w:rsidRPr="00470580">
              <w:rPr>
                <w:rFonts w:ascii="GHEA Grapalat" w:hAnsi="GHEA Grapalat" w:cs="Arial Armenian"/>
                <w:b/>
                <w:sz w:val="20"/>
              </w:rPr>
              <w:t>1.</w:t>
            </w:r>
          </w:p>
        </w:tc>
        <w:tc>
          <w:tcPr>
            <w:tcW w:w="1782" w:type="dxa"/>
            <w:tcBorders>
              <w:top w:val="single" w:sz="4" w:space="0" w:color="auto"/>
              <w:left w:val="single" w:sz="4" w:space="0" w:color="auto"/>
              <w:bottom w:val="single" w:sz="4" w:space="0" w:color="auto"/>
              <w:right w:val="single" w:sz="4" w:space="0" w:color="auto"/>
            </w:tcBorders>
          </w:tcPr>
          <w:p w14:paraId="14D5A6DE" w14:textId="77777777" w:rsidR="00442034" w:rsidRPr="00470580" w:rsidRDefault="00442034" w:rsidP="00120954">
            <w:pPr>
              <w:ind w:firstLine="567"/>
              <w:jc w:val="both"/>
              <w:rPr>
                <w:rFonts w:ascii="GHEA Grapalat" w:hAnsi="GHEA Grapalat" w:cs="Arial Armenian"/>
                <w:b/>
                <w:sz w:val="20"/>
              </w:rPr>
            </w:pPr>
          </w:p>
        </w:tc>
        <w:tc>
          <w:tcPr>
            <w:tcW w:w="1560" w:type="dxa"/>
            <w:tcBorders>
              <w:top w:val="single" w:sz="4" w:space="0" w:color="auto"/>
              <w:left w:val="single" w:sz="4" w:space="0" w:color="auto"/>
              <w:bottom w:val="single" w:sz="4" w:space="0" w:color="auto"/>
              <w:right w:val="single" w:sz="4" w:space="0" w:color="auto"/>
            </w:tcBorders>
          </w:tcPr>
          <w:p w14:paraId="636F3E41" w14:textId="77777777" w:rsidR="00442034" w:rsidRPr="00470580" w:rsidRDefault="00442034" w:rsidP="00120954">
            <w:pPr>
              <w:ind w:firstLine="567"/>
              <w:jc w:val="both"/>
              <w:rPr>
                <w:rFonts w:ascii="GHEA Grapalat" w:hAnsi="GHEA Grapalat" w:cs="Arial Armenian"/>
                <w:b/>
                <w:sz w:val="20"/>
              </w:rPr>
            </w:pPr>
          </w:p>
        </w:tc>
        <w:tc>
          <w:tcPr>
            <w:tcW w:w="2693" w:type="dxa"/>
            <w:tcBorders>
              <w:top w:val="single" w:sz="4" w:space="0" w:color="auto"/>
              <w:left w:val="single" w:sz="4" w:space="0" w:color="auto"/>
              <w:bottom w:val="single" w:sz="4" w:space="0" w:color="auto"/>
              <w:right w:val="single" w:sz="4" w:space="0" w:color="auto"/>
            </w:tcBorders>
          </w:tcPr>
          <w:p w14:paraId="3DB438E0" w14:textId="77777777" w:rsidR="00442034" w:rsidRPr="00470580" w:rsidRDefault="00442034" w:rsidP="00120954">
            <w:pPr>
              <w:ind w:firstLine="567"/>
              <w:jc w:val="both"/>
              <w:rPr>
                <w:rFonts w:ascii="GHEA Grapalat" w:hAnsi="GHEA Grapalat" w:cs="Arial Armenian"/>
                <w:b/>
                <w:sz w:val="20"/>
              </w:rPr>
            </w:pPr>
          </w:p>
        </w:tc>
        <w:tc>
          <w:tcPr>
            <w:tcW w:w="2268" w:type="dxa"/>
            <w:tcBorders>
              <w:top w:val="single" w:sz="4" w:space="0" w:color="auto"/>
              <w:left w:val="single" w:sz="4" w:space="0" w:color="auto"/>
              <w:bottom w:val="single" w:sz="4" w:space="0" w:color="auto"/>
              <w:right w:val="single" w:sz="4" w:space="0" w:color="auto"/>
            </w:tcBorders>
          </w:tcPr>
          <w:p w14:paraId="45F6CD7B" w14:textId="77777777" w:rsidR="00442034" w:rsidRPr="00470580" w:rsidRDefault="00442034" w:rsidP="00120954">
            <w:pPr>
              <w:ind w:firstLine="567"/>
              <w:jc w:val="both"/>
              <w:rPr>
                <w:rFonts w:ascii="GHEA Grapalat" w:hAnsi="GHEA Grapalat" w:cs="Arial Armenian"/>
                <w:b/>
                <w:sz w:val="20"/>
              </w:rPr>
            </w:pPr>
          </w:p>
        </w:tc>
      </w:tr>
      <w:tr w:rsidR="00442034" w:rsidRPr="00470580" w14:paraId="534FB462" w14:textId="77777777" w:rsidTr="00120954">
        <w:tc>
          <w:tcPr>
            <w:tcW w:w="1728" w:type="dxa"/>
            <w:tcBorders>
              <w:top w:val="single" w:sz="4" w:space="0" w:color="auto"/>
              <w:left w:val="single" w:sz="4" w:space="0" w:color="auto"/>
              <w:bottom w:val="single" w:sz="4" w:space="0" w:color="auto"/>
              <w:right w:val="single" w:sz="4" w:space="0" w:color="auto"/>
            </w:tcBorders>
            <w:hideMark/>
          </w:tcPr>
          <w:p w14:paraId="2F6B1914" w14:textId="77777777" w:rsidR="00442034" w:rsidRPr="00470580" w:rsidRDefault="00442034" w:rsidP="00120954">
            <w:pPr>
              <w:ind w:firstLine="567"/>
              <w:jc w:val="both"/>
              <w:rPr>
                <w:rFonts w:ascii="GHEA Grapalat" w:hAnsi="GHEA Grapalat" w:cs="Arial Armenian"/>
                <w:b/>
                <w:sz w:val="20"/>
              </w:rPr>
            </w:pPr>
            <w:r w:rsidRPr="00470580">
              <w:rPr>
                <w:rFonts w:ascii="GHEA Grapalat" w:hAnsi="GHEA Grapalat" w:cs="Arial Armenian"/>
                <w:b/>
                <w:sz w:val="20"/>
              </w:rPr>
              <w:t>2.</w:t>
            </w:r>
          </w:p>
        </w:tc>
        <w:tc>
          <w:tcPr>
            <w:tcW w:w="1782" w:type="dxa"/>
            <w:tcBorders>
              <w:top w:val="single" w:sz="4" w:space="0" w:color="auto"/>
              <w:left w:val="single" w:sz="4" w:space="0" w:color="auto"/>
              <w:bottom w:val="single" w:sz="4" w:space="0" w:color="auto"/>
              <w:right w:val="single" w:sz="4" w:space="0" w:color="auto"/>
            </w:tcBorders>
          </w:tcPr>
          <w:p w14:paraId="3AADEF74" w14:textId="77777777" w:rsidR="00442034" w:rsidRPr="00470580" w:rsidRDefault="00442034" w:rsidP="00120954">
            <w:pPr>
              <w:ind w:firstLine="567"/>
              <w:jc w:val="both"/>
              <w:rPr>
                <w:rFonts w:ascii="GHEA Grapalat" w:hAnsi="GHEA Grapalat" w:cs="Arial Armenian"/>
                <w:b/>
                <w:sz w:val="20"/>
              </w:rPr>
            </w:pPr>
          </w:p>
        </w:tc>
        <w:tc>
          <w:tcPr>
            <w:tcW w:w="1560" w:type="dxa"/>
            <w:tcBorders>
              <w:top w:val="single" w:sz="4" w:space="0" w:color="auto"/>
              <w:left w:val="single" w:sz="4" w:space="0" w:color="auto"/>
              <w:bottom w:val="single" w:sz="4" w:space="0" w:color="auto"/>
              <w:right w:val="single" w:sz="4" w:space="0" w:color="auto"/>
            </w:tcBorders>
          </w:tcPr>
          <w:p w14:paraId="3DC81127" w14:textId="77777777" w:rsidR="00442034" w:rsidRPr="00470580" w:rsidRDefault="00442034" w:rsidP="00120954">
            <w:pPr>
              <w:ind w:firstLine="567"/>
              <w:jc w:val="both"/>
              <w:rPr>
                <w:rFonts w:ascii="GHEA Grapalat" w:hAnsi="GHEA Grapalat" w:cs="Arial Armenian"/>
                <w:b/>
                <w:sz w:val="20"/>
              </w:rPr>
            </w:pPr>
          </w:p>
        </w:tc>
        <w:tc>
          <w:tcPr>
            <w:tcW w:w="2693" w:type="dxa"/>
            <w:tcBorders>
              <w:top w:val="single" w:sz="4" w:space="0" w:color="auto"/>
              <w:left w:val="single" w:sz="4" w:space="0" w:color="auto"/>
              <w:bottom w:val="single" w:sz="4" w:space="0" w:color="auto"/>
              <w:right w:val="single" w:sz="4" w:space="0" w:color="auto"/>
            </w:tcBorders>
          </w:tcPr>
          <w:p w14:paraId="3F46E11B" w14:textId="77777777" w:rsidR="00442034" w:rsidRPr="00470580" w:rsidRDefault="00442034" w:rsidP="00120954">
            <w:pPr>
              <w:ind w:firstLine="567"/>
              <w:jc w:val="both"/>
              <w:rPr>
                <w:rFonts w:ascii="GHEA Grapalat" w:hAnsi="GHEA Grapalat" w:cs="Arial Armenian"/>
                <w:b/>
                <w:sz w:val="20"/>
              </w:rPr>
            </w:pPr>
          </w:p>
        </w:tc>
        <w:tc>
          <w:tcPr>
            <w:tcW w:w="2268" w:type="dxa"/>
            <w:tcBorders>
              <w:top w:val="single" w:sz="4" w:space="0" w:color="auto"/>
              <w:left w:val="single" w:sz="4" w:space="0" w:color="auto"/>
              <w:bottom w:val="single" w:sz="4" w:space="0" w:color="auto"/>
              <w:right w:val="single" w:sz="4" w:space="0" w:color="auto"/>
            </w:tcBorders>
          </w:tcPr>
          <w:p w14:paraId="1D369DC8" w14:textId="77777777" w:rsidR="00442034" w:rsidRPr="00470580" w:rsidRDefault="00442034" w:rsidP="00120954">
            <w:pPr>
              <w:ind w:firstLine="567"/>
              <w:jc w:val="both"/>
              <w:rPr>
                <w:rFonts w:ascii="GHEA Grapalat" w:hAnsi="GHEA Grapalat" w:cs="Arial Armenian"/>
                <w:b/>
                <w:sz w:val="20"/>
              </w:rPr>
            </w:pPr>
          </w:p>
        </w:tc>
      </w:tr>
      <w:tr w:rsidR="00442034" w:rsidRPr="00470580" w14:paraId="75A4B6E4" w14:textId="77777777" w:rsidTr="00120954">
        <w:tc>
          <w:tcPr>
            <w:tcW w:w="1728" w:type="dxa"/>
            <w:tcBorders>
              <w:top w:val="single" w:sz="4" w:space="0" w:color="auto"/>
              <w:left w:val="single" w:sz="4" w:space="0" w:color="auto"/>
              <w:bottom w:val="single" w:sz="4" w:space="0" w:color="auto"/>
              <w:right w:val="single" w:sz="4" w:space="0" w:color="auto"/>
            </w:tcBorders>
            <w:hideMark/>
          </w:tcPr>
          <w:p w14:paraId="33C7EC51" w14:textId="77777777" w:rsidR="00442034" w:rsidRPr="00470580" w:rsidRDefault="00442034" w:rsidP="00120954">
            <w:pPr>
              <w:ind w:firstLine="567"/>
              <w:jc w:val="both"/>
              <w:rPr>
                <w:rFonts w:ascii="GHEA Grapalat" w:hAnsi="GHEA Grapalat" w:cs="Arial Armenian"/>
                <w:b/>
                <w:sz w:val="20"/>
              </w:rPr>
            </w:pPr>
            <w:r w:rsidRPr="00470580">
              <w:rPr>
                <w:rFonts w:ascii="GHEA Grapalat" w:hAnsi="GHEA Grapalat" w:cs="Arial Armenian"/>
                <w:b/>
                <w:sz w:val="20"/>
              </w:rPr>
              <w:t>..</w:t>
            </w:r>
          </w:p>
        </w:tc>
        <w:tc>
          <w:tcPr>
            <w:tcW w:w="1782" w:type="dxa"/>
            <w:tcBorders>
              <w:top w:val="single" w:sz="4" w:space="0" w:color="auto"/>
              <w:left w:val="single" w:sz="4" w:space="0" w:color="auto"/>
              <w:bottom w:val="single" w:sz="4" w:space="0" w:color="auto"/>
              <w:right w:val="single" w:sz="4" w:space="0" w:color="auto"/>
            </w:tcBorders>
          </w:tcPr>
          <w:p w14:paraId="17C1BBAA" w14:textId="77777777" w:rsidR="00442034" w:rsidRPr="00470580" w:rsidRDefault="00442034" w:rsidP="00120954">
            <w:pPr>
              <w:ind w:firstLine="567"/>
              <w:jc w:val="both"/>
              <w:rPr>
                <w:rFonts w:ascii="GHEA Grapalat" w:hAnsi="GHEA Grapalat" w:cs="Arial Armenian"/>
                <w:b/>
                <w:sz w:val="20"/>
              </w:rPr>
            </w:pPr>
          </w:p>
        </w:tc>
        <w:tc>
          <w:tcPr>
            <w:tcW w:w="1560" w:type="dxa"/>
            <w:tcBorders>
              <w:top w:val="single" w:sz="4" w:space="0" w:color="auto"/>
              <w:left w:val="single" w:sz="4" w:space="0" w:color="auto"/>
              <w:bottom w:val="single" w:sz="4" w:space="0" w:color="auto"/>
              <w:right w:val="single" w:sz="4" w:space="0" w:color="auto"/>
            </w:tcBorders>
          </w:tcPr>
          <w:p w14:paraId="7E49333C" w14:textId="77777777" w:rsidR="00442034" w:rsidRPr="00470580" w:rsidRDefault="00442034" w:rsidP="00120954">
            <w:pPr>
              <w:ind w:firstLine="567"/>
              <w:jc w:val="both"/>
              <w:rPr>
                <w:rFonts w:ascii="GHEA Grapalat" w:hAnsi="GHEA Grapalat" w:cs="Arial Armenian"/>
                <w:b/>
                <w:sz w:val="20"/>
              </w:rPr>
            </w:pPr>
          </w:p>
        </w:tc>
        <w:tc>
          <w:tcPr>
            <w:tcW w:w="2693" w:type="dxa"/>
            <w:tcBorders>
              <w:top w:val="single" w:sz="4" w:space="0" w:color="auto"/>
              <w:left w:val="single" w:sz="4" w:space="0" w:color="auto"/>
              <w:bottom w:val="single" w:sz="4" w:space="0" w:color="auto"/>
              <w:right w:val="single" w:sz="4" w:space="0" w:color="auto"/>
            </w:tcBorders>
          </w:tcPr>
          <w:p w14:paraId="593F73C4" w14:textId="77777777" w:rsidR="00442034" w:rsidRPr="00470580" w:rsidRDefault="00442034" w:rsidP="00120954">
            <w:pPr>
              <w:ind w:firstLine="567"/>
              <w:jc w:val="both"/>
              <w:rPr>
                <w:rFonts w:ascii="GHEA Grapalat" w:hAnsi="GHEA Grapalat" w:cs="Arial Armenian"/>
                <w:b/>
                <w:sz w:val="20"/>
              </w:rPr>
            </w:pPr>
          </w:p>
        </w:tc>
        <w:tc>
          <w:tcPr>
            <w:tcW w:w="2268" w:type="dxa"/>
            <w:tcBorders>
              <w:top w:val="single" w:sz="4" w:space="0" w:color="auto"/>
              <w:left w:val="single" w:sz="4" w:space="0" w:color="auto"/>
              <w:bottom w:val="single" w:sz="4" w:space="0" w:color="auto"/>
              <w:right w:val="single" w:sz="4" w:space="0" w:color="auto"/>
            </w:tcBorders>
          </w:tcPr>
          <w:p w14:paraId="7249007D" w14:textId="77777777" w:rsidR="00442034" w:rsidRPr="00470580" w:rsidRDefault="00442034" w:rsidP="00120954">
            <w:pPr>
              <w:ind w:firstLine="567"/>
              <w:jc w:val="both"/>
              <w:rPr>
                <w:rFonts w:ascii="GHEA Grapalat" w:hAnsi="GHEA Grapalat" w:cs="Arial Armenian"/>
                <w:b/>
                <w:sz w:val="20"/>
              </w:rPr>
            </w:pPr>
          </w:p>
        </w:tc>
      </w:tr>
    </w:tbl>
    <w:p w14:paraId="4B092FDB" w14:textId="77777777" w:rsidR="00442034" w:rsidRDefault="00442034" w:rsidP="00442034">
      <w:pPr>
        <w:widowControl w:val="0"/>
        <w:tabs>
          <w:tab w:val="left" w:pos="1134"/>
        </w:tabs>
        <w:spacing w:after="160"/>
        <w:ind w:firstLine="567"/>
        <w:jc w:val="both"/>
        <w:rPr>
          <w:rFonts w:ascii="GHEA Grapalat" w:hAnsi="GHEA Grapalat"/>
        </w:rPr>
      </w:pPr>
    </w:p>
    <w:p w14:paraId="3A7DB51B" w14:textId="77777777" w:rsidR="00442034" w:rsidRPr="00442034" w:rsidRDefault="00442034" w:rsidP="00442034">
      <w:pPr>
        <w:widowControl w:val="0"/>
        <w:tabs>
          <w:tab w:val="left" w:pos="1134"/>
        </w:tabs>
        <w:spacing w:after="160"/>
        <w:ind w:firstLine="567"/>
        <w:jc w:val="both"/>
        <w:rPr>
          <w:rFonts w:ascii="GHEA Grapalat" w:hAnsi="GHEA Grapalat"/>
          <w:b/>
        </w:rPr>
      </w:pPr>
      <w:r w:rsidRPr="00442034">
        <w:rPr>
          <w:rFonts w:ascii="GHEA Grapalat" w:hAnsi="GHEA Grapalat"/>
          <w:b/>
        </w:rPr>
        <w:t xml:space="preserve">Для обоснования своего соответствия требованиям, предусмотренным абзацем а) настоящего подпункта, участник представляет в заявке утвержденное им </w:t>
      </w:r>
      <w:r w:rsidRPr="00442034">
        <w:rPr>
          <w:rFonts w:ascii="GHEA Grapalat" w:hAnsi="GHEA Grapalat"/>
          <w:b/>
        </w:rPr>
        <w:lastRenderedPageBreak/>
        <w:t>заявление с условием, что в порядке и сроки, установленные настоящим приглашением, в случае требования представит комиссии документы, обосновывающие квалификацию представленных специалистов (паспорт, диплом, патент, резюме, трудовую книжку, справку из КГД, свидетельство, сертификат и другие документы по требованию).</w:t>
      </w:r>
    </w:p>
    <w:p w14:paraId="0399B0C4" w14:textId="77777777" w:rsidR="00442034" w:rsidRPr="00442034" w:rsidRDefault="00442034" w:rsidP="00442034">
      <w:pPr>
        <w:widowControl w:val="0"/>
        <w:tabs>
          <w:tab w:val="left" w:pos="1134"/>
        </w:tabs>
        <w:spacing w:after="160"/>
        <w:ind w:firstLine="567"/>
        <w:jc w:val="both"/>
        <w:rPr>
          <w:rFonts w:ascii="GHEA Grapalat" w:hAnsi="GHEA Grapalat"/>
          <w:b/>
        </w:rPr>
      </w:pPr>
      <w:r w:rsidRPr="00442034">
        <w:rPr>
          <w:rFonts w:ascii="GHEA Grapalat" w:hAnsi="GHEA Grapalat"/>
          <w:b/>
        </w:rPr>
        <w:t>в. квалификация участника по данному критерию оценивается удовлетворительной, если последний обеспечивает условия и требования, предусмотренные настоящим подпунктом:</w:t>
      </w:r>
    </w:p>
    <w:p w14:paraId="3A1F0E85" w14:textId="77777777" w:rsidR="00442034" w:rsidRPr="00442034" w:rsidRDefault="00442034" w:rsidP="00442034">
      <w:pPr>
        <w:widowControl w:val="0"/>
        <w:tabs>
          <w:tab w:val="left" w:pos="1134"/>
        </w:tabs>
        <w:spacing w:after="160"/>
        <w:ind w:firstLine="567"/>
        <w:jc w:val="both"/>
        <w:rPr>
          <w:rFonts w:ascii="GHEA Grapalat" w:hAnsi="GHEA Grapalat"/>
          <w:b/>
        </w:rPr>
      </w:pPr>
      <w:r w:rsidRPr="00442034">
        <w:rPr>
          <w:rFonts w:ascii="GHEA Grapalat" w:hAnsi="GHEA Grapalat"/>
          <w:b/>
        </w:rPr>
        <w:t>Заявки, не удовлетворяющие минимальным требованиям приглашения, оцениваются как неудовлетворительные и отклоняются.</w:t>
      </w:r>
    </w:p>
    <w:p w14:paraId="547CCA73" w14:textId="77777777" w:rsidR="00442034" w:rsidRPr="009044F1" w:rsidRDefault="00442034" w:rsidP="00B46D58">
      <w:pPr>
        <w:widowControl w:val="0"/>
        <w:tabs>
          <w:tab w:val="left" w:pos="1134"/>
        </w:tabs>
        <w:spacing w:after="160"/>
        <w:ind w:firstLine="567"/>
        <w:jc w:val="both"/>
        <w:rPr>
          <w:rFonts w:ascii="GHEA Grapalat" w:hAnsi="GHEA Grapalat" w:cs="Sylfaen"/>
        </w:rPr>
      </w:pPr>
    </w:p>
    <w:p w14:paraId="526F7837" w14:textId="77777777" w:rsidR="00106256" w:rsidRDefault="00BA3554" w:rsidP="00106256">
      <w:pPr>
        <w:widowControl w:val="0"/>
        <w:tabs>
          <w:tab w:val="left" w:pos="1134"/>
        </w:tabs>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106256" w:rsidRPr="000B29DC">
        <w:rPr>
          <w:rFonts w:ascii="GHEA Grapalat" w:hAnsi="GHEA Grapalat"/>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106256">
        <w:rPr>
          <w:rFonts w:ascii="GHEA Grapalat" w:hAnsi="GHEA Grapalat"/>
        </w:rPr>
        <w:t>.</w:t>
      </w:r>
    </w:p>
    <w:p w14:paraId="1963B90A" w14:textId="77777777" w:rsidR="00BA3554" w:rsidRPr="009044F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21BE6D0E" w14:textId="77777777" w:rsidR="00D5674E" w:rsidRPr="009044F1"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14:paraId="216A834F"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14:paraId="0E3C43A5"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38FBD188"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14:paraId="2FA217EA"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787C26C0"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4DE77D2C"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 xml:space="preserve">сотрудником юридического лица, который работает под непосредственным руководством исполнительного директора либо имеет </w:t>
      </w:r>
      <w:r w:rsidRPr="009044F1">
        <w:rPr>
          <w:rFonts w:ascii="GHEA Grapalat" w:hAnsi="GHEA Grapalat"/>
          <w:color w:val="000000"/>
        </w:rPr>
        <w:lastRenderedPageBreak/>
        <w:t>существенное влияние в вопросе принятия решений органами управления юридического лица;</w:t>
      </w:r>
    </w:p>
    <w:p w14:paraId="44B9F0B4" w14:textId="77777777" w:rsidR="00D5674E" w:rsidRPr="008842CE"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14:paraId="2C53FC90"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14:paraId="2D0CEB9E"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63B7D4ED" w14:textId="77777777" w:rsidR="00D5674E" w:rsidRPr="001115E9"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1E7081B5"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14:paraId="5D2CCF06" w14:textId="77777777"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13D84">
        <w:rPr>
          <w:rFonts w:ascii="GHEA Grapalat" w:hAnsi="GHEA Grapalat"/>
          <w:color w:val="000000"/>
        </w:rPr>
        <w:t xml:space="preserve">внуки, </w:t>
      </w:r>
      <w:r w:rsidRPr="009044F1">
        <w:rPr>
          <w:rFonts w:ascii="GHEA Grapalat" w:hAnsi="GHEA Grapalat"/>
          <w:color w:val="000000"/>
        </w:rPr>
        <w:t>супруг сестры или супруга брата и их дети.</w:t>
      </w:r>
    </w:p>
    <w:p w14:paraId="1B0F03F5" w14:textId="77777777" w:rsidR="00E67CC4" w:rsidRPr="009044F1" w:rsidRDefault="00096865" w:rsidP="00E67CC4">
      <w:pPr>
        <w:widowControl w:val="0"/>
        <w:tabs>
          <w:tab w:val="left" w:pos="1134"/>
        </w:tabs>
        <w:spacing w:after="160"/>
        <w:ind w:firstLine="567"/>
        <w:jc w:val="both"/>
        <w:rPr>
          <w:rFonts w:ascii="GHEA Grapalat" w:hAnsi="GHEA Grapalat" w:cs="Arial Armenian"/>
        </w:rPr>
      </w:pPr>
      <w:r w:rsidRPr="00CC18C4">
        <w:rPr>
          <w:rFonts w:ascii="GHEA Grapalat" w:hAnsi="GHEA Grapalat"/>
        </w:rPr>
        <w:t>2.4</w:t>
      </w:r>
      <w:r w:rsidR="00D13662" w:rsidRPr="00CC18C4">
        <w:rPr>
          <w:rFonts w:ascii="GHEA Grapalat" w:hAnsi="GHEA Grapalat"/>
        </w:rPr>
        <w:t>.</w:t>
      </w:r>
      <w:r w:rsidR="00E1385B" w:rsidRPr="00CC18C4">
        <w:rPr>
          <w:rFonts w:ascii="GHEA Grapalat" w:hAnsi="GHEA Grapalat"/>
        </w:rPr>
        <w:tab/>
      </w:r>
      <w:r w:rsidR="00E661BE" w:rsidRPr="00CC18C4">
        <w:rPr>
          <w:rFonts w:ascii="GHEA Grapalat" w:hAnsi="GHEA Grapalat"/>
        </w:rPr>
        <w:t>Участник, в случае признания отобранным участником,</w:t>
      </w:r>
      <w:r w:rsidR="001125CC">
        <w:rPr>
          <w:rFonts w:ascii="GHEA Grapalat" w:hAnsi="GHEA Grapalat"/>
        </w:rPr>
        <w:t xml:space="preserve"> </w:t>
      </w:r>
      <w:r w:rsidR="001125CC" w:rsidRPr="00AC3C74">
        <w:rPr>
          <w:rFonts w:ascii="GHEA Grapalat" w:hAnsi="GHEA Grapalat"/>
        </w:rPr>
        <w:t>представляет обеспечение квалификации в порядке и размере, установленны</w:t>
      </w:r>
      <w:r w:rsidR="001125CC">
        <w:rPr>
          <w:rFonts w:ascii="GHEA Grapalat" w:hAnsi="GHEA Grapalat"/>
        </w:rPr>
        <w:t>ми</w:t>
      </w:r>
      <w:r w:rsidR="001125CC" w:rsidRPr="00AC3C74">
        <w:rPr>
          <w:rFonts w:ascii="GHEA Grapalat" w:hAnsi="GHEA Grapalat"/>
        </w:rPr>
        <w:t xml:space="preserve"> настоящим приглашением</w:t>
      </w:r>
      <w:r w:rsidR="001125CC">
        <w:rPr>
          <w:rFonts w:ascii="GHEA Grapalat" w:hAnsi="GHEA Grapalat"/>
        </w:rPr>
        <w:t>.</w:t>
      </w:r>
      <w:r w:rsidR="00E661BE" w:rsidRPr="00CC18C4">
        <w:rPr>
          <w:rFonts w:ascii="GHEA Grapalat" w:hAnsi="GHEA Grapalat"/>
        </w:rPr>
        <w:t xml:space="preserve"> </w:t>
      </w:r>
    </w:p>
    <w:p w14:paraId="2A177B43" w14:textId="77777777" w:rsidR="000A6B75" w:rsidRPr="009044F1" w:rsidRDefault="000A6B75" w:rsidP="00E67CC4">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DA4643">
        <w:rPr>
          <w:rFonts w:ascii="GHEA Grapalat" w:hAnsi="GHEA Grapalat"/>
        </w:rPr>
        <w:t>5</w:t>
      </w:r>
      <w:r w:rsidR="000A15F9" w:rsidRPr="000A15F9">
        <w:rPr>
          <w:rFonts w:ascii="GHEA Grapalat" w:hAnsi="GHEA Grapalat"/>
        </w:rPr>
        <w:t>.</w:t>
      </w:r>
      <w:r w:rsidR="00F04AA1" w:rsidRPr="003A1EBB">
        <w:rPr>
          <w:rFonts w:ascii="GHEA Grapalat" w:hAnsi="GHEA Grapalat"/>
        </w:rPr>
        <w:tab/>
      </w:r>
      <w:r w:rsidRPr="009044F1">
        <w:rPr>
          <w:rFonts w:ascii="GHEA Grapalat" w:hAnsi="GHEA Grapalat"/>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rPr>
        <w:t xml:space="preserve"> </w:t>
      </w:r>
      <w:r w:rsidR="00C366B6">
        <w:rPr>
          <w:rFonts w:ascii="GHEA Grapalat" w:hAnsi="GHEA Grapalat"/>
        </w:rPr>
        <w:t>(на о</w:t>
      </w:r>
      <w:r w:rsidR="00C366B6" w:rsidRPr="00325476">
        <w:rPr>
          <w:rFonts w:ascii="GHEA Grapalat" w:hAnsi="GHEA Grapalat"/>
        </w:rPr>
        <w:t>дин и тот же</w:t>
      </w:r>
      <w:r w:rsidR="00C366B6">
        <w:rPr>
          <w:rFonts w:ascii="GHEA Grapalat" w:hAnsi="GHEA Grapalat"/>
        </w:rPr>
        <w:t xml:space="preserve"> лот)</w:t>
      </w:r>
      <w:r w:rsidRPr="009044F1">
        <w:rPr>
          <w:rFonts w:ascii="GHEA Grapalat" w:hAnsi="GHEA Grapalat"/>
        </w:rPr>
        <w:t xml:space="preserve">. </w:t>
      </w:r>
    </w:p>
    <w:p w14:paraId="61E08816" w14:textId="77777777" w:rsidR="009E07EE" w:rsidRPr="009044F1" w:rsidRDefault="000A6B75"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7DD1B085" w14:textId="77777777" w:rsidR="000A6B75" w:rsidRPr="009044F1" w:rsidRDefault="000A6B75" w:rsidP="00B46D58">
      <w:pPr>
        <w:pStyle w:val="BodyTextIndent2"/>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14:paraId="706DDA2C" w14:textId="77777777" w:rsidR="00FE2CCB" w:rsidRPr="00ED3BA4" w:rsidRDefault="00C366B6" w:rsidP="00FE2CCB">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sidRPr="00613836">
        <w:rPr>
          <w:rFonts w:ascii="GHEA Grapalat" w:hAnsi="GHEA Grapalat"/>
          <w:sz w:val="24"/>
          <w:szCs w:val="24"/>
        </w:rPr>
        <w:t>(на о</w:t>
      </w:r>
      <w:r w:rsidR="00796D4A" w:rsidRPr="00325476">
        <w:rPr>
          <w:rFonts w:ascii="GHEA Grapalat" w:hAnsi="GHEA Grapalat"/>
          <w:sz w:val="24"/>
          <w:szCs w:val="24"/>
        </w:rPr>
        <w:t>дин и тот же</w:t>
      </w:r>
      <w:r w:rsidR="00796D4A" w:rsidRPr="00613836">
        <w:rPr>
          <w:rFonts w:ascii="GHEA Grapalat" w:hAnsi="GHEA Grapalat"/>
          <w:sz w:val="24"/>
          <w:szCs w:val="24"/>
        </w:rPr>
        <w:t xml:space="preserve"> лот</w:t>
      </w:r>
      <w:r w:rsidR="00796D4A">
        <w:rPr>
          <w:rFonts w:ascii="GHEA Grapalat" w:hAnsi="GHEA Grapalat"/>
        </w:rPr>
        <w:t>)</w:t>
      </w:r>
      <w:r w:rsidR="000A6B75" w:rsidRPr="009044F1">
        <w:rPr>
          <w:rFonts w:ascii="GHEA Grapalat" w:hAnsi="GHEA Grapalat"/>
          <w:sz w:val="24"/>
          <w:szCs w:val="24"/>
        </w:rPr>
        <w:t xml:space="preserve">.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w:t>
      </w:r>
      <w:r w:rsidR="00FE2CCB" w:rsidRPr="009044F1">
        <w:rPr>
          <w:rFonts w:ascii="GHEA Grapalat" w:hAnsi="GHEA Grapalat"/>
          <w:sz w:val="24"/>
          <w:szCs w:val="24"/>
        </w:rPr>
        <w:t xml:space="preserve">так и заявки, </w:t>
      </w:r>
      <w:r w:rsidR="00FE2CCB" w:rsidRPr="009044F1">
        <w:rPr>
          <w:rFonts w:ascii="GHEA Grapalat" w:hAnsi="GHEA Grapalat"/>
          <w:sz w:val="24"/>
          <w:szCs w:val="24"/>
        </w:rPr>
        <w:lastRenderedPageBreak/>
        <w:t>представленные отдельно.</w:t>
      </w:r>
    </w:p>
    <w:p w14:paraId="4157AD90" w14:textId="77777777" w:rsidR="00FE2CCB" w:rsidRPr="009044F1" w:rsidRDefault="00FE2CCB" w:rsidP="00FE2CCB">
      <w:pPr>
        <w:pStyle w:val="BodyTextIndent2"/>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Pr="009044F1">
        <w:rPr>
          <w:rFonts w:ascii="GHEA Grapalat" w:hAnsi="GHEA Grapalat"/>
          <w:sz w:val="24"/>
          <w:szCs w:val="24"/>
        </w:rPr>
        <w:t>)</w:t>
      </w:r>
      <w:r w:rsidRPr="00911F57">
        <w:rPr>
          <w:rFonts w:ascii="GHEA Grapalat" w:hAnsi="GHEA Grapalat"/>
          <w:sz w:val="24"/>
          <w:szCs w:val="24"/>
        </w:rPr>
        <w:tab/>
      </w:r>
      <w:r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w:t>
      </w:r>
      <w:r w:rsidRPr="00FE2CCB">
        <w:rPr>
          <w:rFonts w:ascii="GHEA Grapalat" w:hAnsi="GHEA Grapalat"/>
          <w:sz w:val="24"/>
          <w:szCs w:val="24"/>
        </w:rPr>
        <w:t xml:space="preserve"> </w:t>
      </w:r>
      <w:r w:rsidRPr="009044F1">
        <w:rPr>
          <w:rFonts w:ascii="GHEA Grapalat" w:hAnsi="GHEA Grapalat"/>
          <w:sz w:val="24"/>
          <w:szCs w:val="24"/>
        </w:rPr>
        <w:t>заказчиком с консорциумом, расторгается в одностороннем порядке, и в</w:t>
      </w:r>
      <w:r w:rsidRPr="00FE2CCB">
        <w:rPr>
          <w:rFonts w:ascii="GHEA Grapalat" w:hAnsi="GHEA Grapalat"/>
          <w:sz w:val="24"/>
          <w:szCs w:val="24"/>
        </w:rPr>
        <w:t xml:space="preserve"> </w:t>
      </w:r>
      <w:r w:rsidRPr="009044F1">
        <w:rPr>
          <w:rFonts w:ascii="GHEA Grapalat" w:hAnsi="GHEA Grapalat"/>
          <w:sz w:val="24"/>
          <w:szCs w:val="24"/>
        </w:rPr>
        <w:t>отношении членов консорциума применяются предусмотренные договором меры ответственности.</w:t>
      </w:r>
    </w:p>
    <w:p w14:paraId="5BAA5696" w14:textId="77777777" w:rsidR="00FE2CCB" w:rsidRDefault="00FE2CCB" w:rsidP="00407DB3">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w:t>
      </w:r>
    </w:p>
    <w:p w14:paraId="30C89A33" w14:textId="77777777" w:rsidR="00FE2CCB" w:rsidRPr="00A970FC" w:rsidRDefault="00FE2CCB" w:rsidP="00B46D58">
      <w:pPr>
        <w:pStyle w:val="BodyTextIndent2"/>
        <w:widowControl w:val="0"/>
        <w:tabs>
          <w:tab w:val="left" w:pos="1134"/>
        </w:tabs>
        <w:spacing w:after="160" w:line="240" w:lineRule="auto"/>
        <w:ind w:firstLine="567"/>
        <w:rPr>
          <w:rFonts w:ascii="GHEA Grapalat" w:hAnsi="GHEA Grapalat"/>
          <w:sz w:val="24"/>
          <w:szCs w:val="24"/>
        </w:rPr>
      </w:pPr>
    </w:p>
    <w:p w14:paraId="1AD06AF9" w14:textId="77777777" w:rsidR="00FE2CCB" w:rsidRDefault="00FE2CCB" w:rsidP="00B46D58">
      <w:pPr>
        <w:pStyle w:val="BodyTextIndent2"/>
        <w:widowControl w:val="0"/>
        <w:tabs>
          <w:tab w:val="left" w:pos="1134"/>
        </w:tabs>
        <w:spacing w:after="160" w:line="240" w:lineRule="auto"/>
        <w:ind w:firstLine="567"/>
        <w:rPr>
          <w:rFonts w:ascii="GHEA Grapalat" w:hAnsi="GHEA Grapalat"/>
          <w:sz w:val="24"/>
          <w:szCs w:val="24"/>
        </w:rPr>
      </w:pPr>
    </w:p>
    <w:p w14:paraId="48A4A122" w14:textId="77777777" w:rsidR="00BD2C67" w:rsidRPr="001115E9" w:rsidRDefault="00BD2C67" w:rsidP="00B46D58">
      <w:pPr>
        <w:widowControl w:val="0"/>
        <w:spacing w:after="160"/>
        <w:jc w:val="center"/>
        <w:rPr>
          <w:rFonts w:ascii="GHEA Grapalat" w:hAnsi="GHEA Grapalat"/>
          <w:b/>
        </w:rPr>
      </w:pPr>
    </w:p>
    <w:p w14:paraId="6EC6648C" w14:textId="77777777" w:rsidR="00096865" w:rsidRPr="00BD2C67" w:rsidRDefault="00ED2352" w:rsidP="00B46D58">
      <w:pPr>
        <w:widowControl w:val="0"/>
        <w:spacing w:after="160"/>
        <w:jc w:val="center"/>
        <w:rPr>
          <w:rFonts w:ascii="GHEA Grapalat" w:hAnsi="GHEA Grapalat"/>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14:paraId="4C0C4ED6" w14:textId="77777777"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14:paraId="0F394AE0" w14:textId="77777777"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BF6E86">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A418F">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запроса</w:t>
      </w:r>
      <w:r w:rsidR="00A21D46">
        <w:rPr>
          <w:rStyle w:val="FootnoteReference"/>
          <w:rFonts w:ascii="GHEA Grapalat" w:hAnsi="GHEA Grapalat"/>
        </w:rPr>
        <w:footnoteReference w:customMarkFollows="1" w:id="2"/>
        <w:t>5</w:t>
      </w:r>
      <w:r w:rsidRPr="009044F1">
        <w:rPr>
          <w:rFonts w:ascii="GHEA Grapalat" w:hAnsi="GHEA Grapalat"/>
        </w:rPr>
        <w:t>.</w:t>
      </w:r>
      <w:r w:rsidR="00AA7117">
        <w:rPr>
          <w:rFonts w:ascii="GHEA Grapalat" w:hAnsi="GHEA Grapalat"/>
        </w:rPr>
        <w:t xml:space="preserve"> </w:t>
      </w:r>
    </w:p>
    <w:p w14:paraId="23FA32C4" w14:textId="77777777"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507A564E" w14:textId="77777777"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 xml:space="preserve">Разъяснения не предоставляется, если запрос представлен с нарушением установленного настоящим разделом срока, а также в случае, если запрос выходит за </w:t>
      </w:r>
      <w:r w:rsidRPr="007D4470">
        <w:rPr>
          <w:rFonts w:ascii="GHEA Grapalat" w:hAnsi="GHEA Grapalat"/>
        </w:rPr>
        <w:lastRenderedPageBreak/>
        <w:t>рамки содержания настоящего Приглашения</w:t>
      </w:r>
      <w:r w:rsidR="006B0B49">
        <w:rPr>
          <w:rFonts w:ascii="GHEA Grapalat" w:hAnsi="GHEA Grapalat"/>
        </w:rPr>
        <w:t xml:space="preserve">. </w:t>
      </w:r>
      <w:r w:rsidRPr="007D4470">
        <w:rPr>
          <w:rFonts w:ascii="GHEA Grapalat" w:hAnsi="GHEA Grapalat"/>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004DC4A8" w14:textId="77777777"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14:paraId="427E1E19" w14:textId="77777777"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14:paraId="7B558058" w14:textId="77777777"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AF1DD6">
        <w:rPr>
          <w:rStyle w:val="FootnoteReference"/>
          <w:rFonts w:ascii="GHEA Grapalat" w:hAnsi="GHEA Grapalat"/>
        </w:rPr>
        <w:footnoteReference w:customMarkFollows="1" w:id="3"/>
        <w:t>6</w:t>
      </w:r>
      <w:r w:rsidRPr="009044F1">
        <w:rPr>
          <w:rFonts w:ascii="GHEA Grapalat" w:hAnsi="GHEA Grapalat"/>
        </w:rPr>
        <w:t xml:space="preserve">. </w:t>
      </w:r>
    </w:p>
    <w:p w14:paraId="1A29A157" w14:textId="77777777" w:rsidR="00B051BE" w:rsidRPr="009044F1" w:rsidRDefault="00B051BE" w:rsidP="00B46D58">
      <w:pPr>
        <w:widowControl w:val="0"/>
        <w:spacing w:after="160"/>
        <w:jc w:val="center"/>
        <w:rPr>
          <w:rFonts w:ascii="GHEA Grapalat" w:hAnsi="GHEA Grapalat"/>
          <w:b/>
        </w:rPr>
      </w:pPr>
    </w:p>
    <w:p w14:paraId="4A1F3356" w14:textId="77777777"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14:paraId="2A0154F1" w14:textId="77777777"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14:paraId="10246E35" w14:textId="77777777" w:rsidR="00486B55" w:rsidRPr="009044F1" w:rsidRDefault="00096865"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AA7117">
        <w:rPr>
          <w:rFonts w:ascii="GHEA Grapalat" w:hAnsi="GHEA Grapalat"/>
          <w:sz w:val="24"/>
          <w:szCs w:val="24"/>
        </w:rPr>
        <w:t xml:space="preserve"> </w:t>
      </w:r>
    </w:p>
    <w:p w14:paraId="60A493C2" w14:textId="77777777" w:rsidR="00096865" w:rsidRPr="009044F1" w:rsidRDefault="000946A3"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14:paraId="24C575A2" w14:textId="77777777" w:rsidR="00096865" w:rsidRPr="005114D0" w:rsidRDefault="000946A3"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w:t>
      </w:r>
      <w:r w:rsidR="006847B2">
        <w:rPr>
          <w:rFonts w:ascii="GHEA Grapalat" w:hAnsi="GHEA Grapalat"/>
          <w:sz w:val="24"/>
          <w:szCs w:val="24"/>
        </w:rPr>
        <w:t>порядке</w:t>
      </w:r>
      <w:r w:rsidRPr="009044F1">
        <w:rPr>
          <w:rFonts w:ascii="GHEA Grapalat" w:hAnsi="GHEA Grapalat"/>
          <w:sz w:val="24"/>
          <w:szCs w:val="24"/>
        </w:rPr>
        <w:t xml:space="preserve"> по подготовке заявок на </w:t>
      </w:r>
      <w:r w:rsidR="00AB5994">
        <w:rPr>
          <w:rFonts w:ascii="GHEA Grapalat" w:hAnsi="GHEA Grapalat"/>
          <w:sz w:val="24"/>
          <w:szCs w:val="24"/>
        </w:rPr>
        <w:t>запрос котировок</w:t>
      </w:r>
      <w:r w:rsidRPr="009044F1">
        <w:rPr>
          <w:rFonts w:ascii="GHEA Grapalat" w:hAnsi="GHEA Grapalat"/>
          <w:sz w:val="24"/>
          <w:szCs w:val="24"/>
        </w:rPr>
        <w:t>.</w:t>
      </w:r>
    </w:p>
    <w:p w14:paraId="463EA0DE" w14:textId="7462B840" w:rsidR="000371A2" w:rsidRDefault="000371A2" w:rsidP="006D3CB9">
      <w:pPr>
        <w:pStyle w:val="BodyTextIndent2"/>
        <w:widowControl w:val="0"/>
        <w:tabs>
          <w:tab w:val="left" w:pos="1134"/>
        </w:tabs>
        <w:spacing w:after="160" w:line="240" w:lineRule="auto"/>
        <w:ind w:firstLine="567"/>
        <w:contextualSpacing/>
        <w:rPr>
          <w:rFonts w:ascii="GHEA Grapalat" w:hAnsi="GHEA Grapalat" w:cs="Sylfaen"/>
          <w:sz w:val="24"/>
          <w:szCs w:val="24"/>
        </w:rPr>
      </w:pPr>
      <w:r>
        <w:rPr>
          <w:rFonts w:ascii="GHEA Grapalat" w:hAnsi="GHEA Grapalat"/>
          <w:sz w:val="24"/>
          <w:szCs w:val="24"/>
        </w:rPr>
        <w:t>4.2.</w:t>
      </w:r>
      <w:r>
        <w:rPr>
          <w:rFonts w:ascii="GHEA Grapalat" w:hAnsi="GHEA Grapalat"/>
          <w:sz w:val="24"/>
          <w:szCs w:val="24"/>
        </w:rPr>
        <w:tab/>
        <w:t>Заявки на процедуру необходимо подать в комиссию по адресу "</w:t>
      </w:r>
      <w:r>
        <w:rPr>
          <w:rFonts w:ascii="GHEA Grapalat" w:hAnsi="GHEA Grapalat"/>
          <w:sz w:val="24"/>
          <w:szCs w:val="24"/>
          <w:vertAlign w:val="subscript"/>
        </w:rPr>
        <w:t>место подачи заявок</w:t>
      </w:r>
      <w:r>
        <w:rPr>
          <w:rFonts w:ascii="GHEA Grapalat" w:hAnsi="GHEA Grapalat"/>
          <w:sz w:val="24"/>
          <w:szCs w:val="24"/>
        </w:rPr>
        <w:t>" не позднее, чем "</w:t>
      </w:r>
      <w:r w:rsidR="00024A97" w:rsidRPr="00D837A7">
        <w:rPr>
          <w:rFonts w:ascii="GHEA Grapalat" w:hAnsi="GHEA Grapalat"/>
          <w:sz w:val="24"/>
          <w:szCs w:val="24"/>
        </w:rPr>
        <w:t>29.01.2025</w:t>
      </w:r>
      <w:r>
        <w:rPr>
          <w:rFonts w:ascii="GHEA Grapalat" w:hAnsi="GHEA Grapalat"/>
          <w:sz w:val="24"/>
          <w:szCs w:val="24"/>
        </w:rPr>
        <w:t>" часов "</w:t>
      </w:r>
      <w:r w:rsidR="001C2CFE" w:rsidRPr="001C2CFE">
        <w:rPr>
          <w:rFonts w:ascii="GHEA Grapalat" w:hAnsi="GHEA Grapalat"/>
          <w:sz w:val="24"/>
          <w:szCs w:val="24"/>
        </w:rPr>
        <w:t>1</w:t>
      </w:r>
      <w:r w:rsidR="00024A97" w:rsidRPr="00D837A7">
        <w:rPr>
          <w:rFonts w:ascii="GHEA Grapalat" w:hAnsi="GHEA Grapalat"/>
          <w:sz w:val="24"/>
          <w:szCs w:val="24"/>
        </w:rPr>
        <w:t>4</w:t>
      </w:r>
      <w:r w:rsidR="001C2CFE" w:rsidRPr="001C2CFE">
        <w:rPr>
          <w:rFonts w:ascii="GHEA Grapalat" w:hAnsi="GHEA Grapalat"/>
          <w:sz w:val="24"/>
          <w:szCs w:val="24"/>
        </w:rPr>
        <w:t>:00</w:t>
      </w:r>
      <w:r>
        <w:rPr>
          <w:rFonts w:ascii="GHEA Grapalat" w:hAnsi="GHEA Grapalat"/>
          <w:sz w:val="24"/>
          <w:szCs w:val="24"/>
        </w:rPr>
        <w:t>"</w:t>
      </w:r>
      <w:r w:rsidR="001C2CFE" w:rsidRPr="001C2CFE">
        <w:rPr>
          <w:rFonts w:ascii="GHEA Grapalat" w:hAnsi="GHEA Grapalat"/>
          <w:sz w:val="24"/>
          <w:szCs w:val="24"/>
        </w:rPr>
        <w:t xml:space="preserve"> </w:t>
      </w:r>
      <w:r>
        <w:rPr>
          <w:rFonts w:ascii="GHEA Grapalat" w:hAnsi="GHEA Grapalat"/>
          <w:sz w:val="24"/>
          <w:szCs w:val="24"/>
        </w:rPr>
        <w:t xml:space="preserve"> дня с даты опубликования в бюллетене объявления и приглашения на настоящую процедуру. </w:t>
      </w:r>
    </w:p>
    <w:p w14:paraId="6BAE3665" w14:textId="77777777" w:rsidR="000371A2" w:rsidRDefault="000371A2" w:rsidP="006D3CB9">
      <w:pPr>
        <w:pStyle w:val="BodyTextIndent2"/>
        <w:widowControl w:val="0"/>
        <w:tabs>
          <w:tab w:val="left" w:pos="1134"/>
        </w:tabs>
        <w:spacing w:after="160" w:line="240" w:lineRule="auto"/>
        <w:ind w:firstLine="567"/>
        <w:contextualSpacing/>
        <w:rPr>
          <w:rFonts w:ascii="GHEA Grapalat" w:hAnsi="GHEA Grapalat"/>
          <w:sz w:val="24"/>
          <w:szCs w:val="24"/>
        </w:rPr>
      </w:pPr>
      <w:r>
        <w:rPr>
          <w:rFonts w:ascii="GHEA Grapalat" w:hAnsi="GHEA Grapalat"/>
          <w:sz w:val="24"/>
          <w:szCs w:val="24"/>
        </w:rPr>
        <w:t>Заявки на процедуру получает и в журнале регистрации заявок регистрирует секретарь комиссии</w:t>
      </w:r>
      <w:r>
        <w:rPr>
          <w:rFonts w:ascii="GHEA Grapalat" w:hAnsi="GHEA Grapalat"/>
        </w:rPr>
        <w:t xml:space="preserve"> "</w:t>
      </w:r>
      <w:r>
        <w:rPr>
          <w:rFonts w:ascii="GHEA Grapalat" w:hAnsi="GHEA Grapalat"/>
          <w:sz w:val="22"/>
          <w:szCs w:val="22"/>
          <w:vertAlign w:val="subscript"/>
        </w:rPr>
        <w:t>имя, фамилия секретаря комиссии</w:t>
      </w:r>
      <w:r>
        <w:rPr>
          <w:rFonts w:ascii="GHEA Grapalat" w:hAnsi="GHEA Grapalat"/>
        </w:rPr>
        <w:t xml:space="preserve">". </w:t>
      </w:r>
      <w:r>
        <w:rPr>
          <w:rFonts w:ascii="GHEA Grapalat" w:hAnsi="GHEA Grapalat"/>
          <w:sz w:val="24"/>
          <w:szCs w:val="24"/>
        </w:rPr>
        <w:t xml:space="preserve">Секретарь комиссии регистрирует заявки в журнале регистрации по очередности их получения, с указанием в журнале </w:t>
      </w:r>
      <w:r>
        <w:rPr>
          <w:rFonts w:ascii="GHEA Grapalat" w:hAnsi="GHEA Grapalat"/>
          <w:sz w:val="24"/>
          <w:szCs w:val="24"/>
        </w:rPr>
        <w:lastRenderedPageBreak/>
        <w:t xml:space="preserve">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14:paraId="1569A10D" w14:textId="77777777" w:rsidR="00A12B60" w:rsidRPr="00BD2C67" w:rsidRDefault="00A12B60" w:rsidP="00B46D58">
      <w:pPr>
        <w:pStyle w:val="BodyTextIndent2"/>
        <w:widowControl w:val="0"/>
        <w:tabs>
          <w:tab w:val="left" w:pos="1134"/>
        </w:tabs>
        <w:spacing w:after="160" w:line="240" w:lineRule="auto"/>
        <w:ind w:firstLine="567"/>
        <w:rPr>
          <w:rFonts w:ascii="GHEA Grapalat" w:hAnsi="GHEA Grapalat"/>
          <w:sz w:val="24"/>
          <w:szCs w:val="24"/>
        </w:rPr>
      </w:pPr>
    </w:p>
    <w:p w14:paraId="105439FB" w14:textId="77777777" w:rsidR="00B67CCD" w:rsidRPr="00D3436F" w:rsidRDefault="00B67CCD"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14:paraId="0A4105E3" w14:textId="77777777"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14:paraId="7B8B95AD" w14:textId="77777777"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 xml:space="preserve">о соответствии своих данных </w:t>
      </w:r>
      <w:r w:rsidR="00F827F5">
        <w:rPr>
          <w:rFonts w:ascii="GHEA Grapalat" w:hAnsi="GHEA Grapalat"/>
        </w:rPr>
        <w:t xml:space="preserve">и данных аффилированных с ним лиц </w:t>
      </w:r>
      <w:r>
        <w:rPr>
          <w:rFonts w:ascii="GHEA Grapalat" w:hAnsi="GHEA Grapalat"/>
        </w:rPr>
        <w:t>требованиям права на участие, установленным настоящим приглашением;</w:t>
      </w:r>
    </w:p>
    <w:p w14:paraId="34FA013D" w14:textId="77777777" w:rsidR="00C648DF" w:rsidRDefault="005F25EF" w:rsidP="00B46D58">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w:t>
      </w:r>
      <w:r w:rsidR="00F24D8E" w:rsidRPr="003C5795">
        <w:rPr>
          <w:rFonts w:ascii="GHEA Grapalat" w:hAnsi="GHEA Grapalat"/>
        </w:rPr>
        <w:t>настоящ</w:t>
      </w:r>
      <w:r w:rsidR="00F24D8E">
        <w:rPr>
          <w:rFonts w:ascii="GHEA Grapalat" w:hAnsi="GHEA Grapalat"/>
        </w:rPr>
        <w:t>им</w:t>
      </w:r>
      <w:r w:rsidR="00F24D8E" w:rsidRPr="003C5795">
        <w:rPr>
          <w:rFonts w:ascii="GHEA Grapalat" w:hAnsi="GHEA Grapalat"/>
        </w:rPr>
        <w:t xml:space="preserve"> приглашени</w:t>
      </w:r>
      <w:r w:rsidR="00F24D8E">
        <w:rPr>
          <w:rFonts w:ascii="GHEA Grapalat" w:hAnsi="GHEA Grapalat"/>
        </w:rPr>
        <w:t>ем</w:t>
      </w:r>
      <w:r w:rsidR="002E067C">
        <w:rPr>
          <w:rFonts w:ascii="GHEA Grapalat" w:hAnsi="GHEA Grapalat"/>
        </w:rPr>
        <w:t>;</w:t>
      </w:r>
      <w:r w:rsidR="0049623A" w:rsidRPr="00D3436F">
        <w:rPr>
          <w:rFonts w:ascii="GHEA Grapalat" w:hAnsi="GHEA Grapalat"/>
        </w:rPr>
        <w:t xml:space="preserve">    </w:t>
      </w:r>
    </w:p>
    <w:p w14:paraId="760E5082" w14:textId="77777777" w:rsidR="005F25EF" w:rsidRDefault="005F25EF" w:rsidP="00C648DF">
      <w:pPr>
        <w:ind w:firstLine="284"/>
        <w:jc w:val="both"/>
        <w:rPr>
          <w:rFonts w:ascii="GHEA Grapalat" w:hAnsi="GHEA Grapalat"/>
        </w:rPr>
      </w:pPr>
      <w:r>
        <w:rPr>
          <w:rFonts w:ascii="GHEA Grapalat" w:hAnsi="GHEA Grapalat"/>
        </w:rPr>
        <w:t xml:space="preserve">в) объявление об отсутствии </w:t>
      </w:r>
      <w:r w:rsidR="003E33E7">
        <w:rPr>
          <w:rFonts w:ascii="GHEA Grapalat" w:hAnsi="GHEA Grapalat"/>
        </w:rPr>
        <w:t xml:space="preserve">недобросовестной конкуренции, </w:t>
      </w:r>
      <w:r>
        <w:rPr>
          <w:rFonts w:ascii="GHEA Grapalat" w:hAnsi="GHEA Grapalat"/>
        </w:rPr>
        <w:t>злоупотребления доминирующим положением и антиконкурентного соглашения в рамках настоящей процедуры</w:t>
      </w:r>
      <w:r w:rsidR="002E067C">
        <w:rPr>
          <w:rFonts w:ascii="GHEA Grapalat" w:hAnsi="GHEA Grapalat"/>
        </w:rPr>
        <w:t>;</w:t>
      </w:r>
    </w:p>
    <w:p w14:paraId="1E3372C8" w14:textId="77777777"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36C71755" w14:textId="77777777" w:rsidR="00EA0D10" w:rsidRDefault="001361B2" w:rsidP="00B46D58">
      <w:pPr>
        <w:pStyle w:val="norm"/>
        <w:widowControl w:val="0"/>
        <w:tabs>
          <w:tab w:val="left" w:pos="1134"/>
        </w:tabs>
        <w:spacing w:after="160" w:line="240" w:lineRule="auto"/>
        <w:ind w:firstLine="284"/>
        <w:rPr>
          <w:rFonts w:ascii="GHEA Grapalat" w:hAnsi="GHEA Grapalat"/>
        </w:rPr>
      </w:pPr>
      <w:r w:rsidRPr="00985FFB">
        <w:rPr>
          <w:rFonts w:ascii="GHEA Grapalat" w:hAnsi="GHEA Grapalat"/>
          <w:sz w:val="24"/>
          <w:szCs w:val="24"/>
        </w:rPr>
        <w:t xml:space="preserve">д) </w:t>
      </w:r>
      <w:r w:rsidR="00AF101C" w:rsidRPr="00985FFB">
        <w:rPr>
          <w:rFonts w:ascii="GHEA Grapalat" w:hAnsi="GHEA Grapalat"/>
          <w:sz w:val="24"/>
          <w:szCs w:val="24"/>
        </w:rPr>
        <w:t>Деклараци</w:t>
      </w:r>
      <w:r w:rsidR="00985FFB" w:rsidRPr="00985FFB">
        <w:rPr>
          <w:rFonts w:ascii="GHEA Grapalat" w:hAnsi="GHEA Grapalat"/>
          <w:sz w:val="24"/>
          <w:szCs w:val="24"/>
        </w:rPr>
        <w:t>ю</w:t>
      </w:r>
      <w:r w:rsidR="00AF101C" w:rsidRPr="00985FFB">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w:t>
      </w:r>
      <w:r w:rsidRPr="00985FFB">
        <w:rPr>
          <w:rFonts w:ascii="GHEA Grapalat" w:hAnsi="GHEA Grapalat"/>
          <w:sz w:val="24"/>
          <w:szCs w:val="24"/>
        </w:rPr>
        <w:t xml:space="preserve"> При этом, если участник объявляется отобранным участником, то предусмотренная настоящим абзацем </w:t>
      </w:r>
      <w:r w:rsidR="00AF101C" w:rsidRPr="00985FFB">
        <w:rPr>
          <w:rFonts w:ascii="GHEA Grapalat" w:hAnsi="GHEA Grapalat"/>
          <w:sz w:val="24"/>
          <w:szCs w:val="24"/>
        </w:rPr>
        <w:t>декларация</w:t>
      </w:r>
      <w:r w:rsidRPr="00985FFB">
        <w:rPr>
          <w:rFonts w:ascii="GHEA Grapalat" w:hAnsi="GHEA Grapalat"/>
          <w:sz w:val="24"/>
          <w:szCs w:val="24"/>
        </w:rPr>
        <w:t>, публик</w:t>
      </w:r>
      <w:r w:rsidR="00AF101C" w:rsidRPr="00985FFB">
        <w:rPr>
          <w:rFonts w:ascii="GHEA Grapalat" w:hAnsi="GHEA Grapalat"/>
          <w:sz w:val="24"/>
          <w:szCs w:val="24"/>
        </w:rPr>
        <w:t>у</w:t>
      </w:r>
      <w:r w:rsidRPr="00985FFB">
        <w:rPr>
          <w:rFonts w:ascii="GHEA Grapalat" w:hAnsi="GHEA Grapalat"/>
          <w:sz w:val="24"/>
          <w:szCs w:val="24"/>
        </w:rPr>
        <w:t>ется в</w:t>
      </w:r>
      <w:r>
        <w:rPr>
          <w:rFonts w:ascii="GHEA Grapalat" w:hAnsi="GHEA Grapalat"/>
          <w:spacing w:val="-6"/>
          <w:sz w:val="24"/>
          <w:szCs w:val="24"/>
        </w:rPr>
        <w:t xml:space="preserve">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r w:rsidR="008D64EE" w:rsidRPr="005838BB">
        <w:rPr>
          <w:rFonts w:ascii="GHEA Grapalat" w:hAnsi="GHEA Grapalat"/>
          <w:vertAlign w:val="superscript"/>
          <w:lang w:val="hy-AM"/>
        </w:rPr>
        <w:t>6</w:t>
      </w:r>
      <w:r w:rsidR="005838BB">
        <w:rPr>
          <w:rFonts w:ascii="GHEA Grapalat" w:hAnsi="GHEA Grapalat"/>
          <w:vertAlign w:val="superscript"/>
          <w:lang w:val="hy-AM"/>
        </w:rPr>
        <w:t>.1</w:t>
      </w:r>
      <w:r w:rsidR="008D64EE" w:rsidRPr="005838BB">
        <w:rPr>
          <w:rFonts w:ascii="GHEA Grapalat" w:hAnsi="GHEA Grapalat"/>
          <w:vertAlign w:val="superscript"/>
        </w:rPr>
        <w:t xml:space="preserve"> </w:t>
      </w:r>
    </w:p>
    <w:p w14:paraId="0ED6E5F5" w14:textId="77777777" w:rsidR="00B67CCD" w:rsidRPr="009044F1" w:rsidRDefault="008E58A2"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14:paraId="6540A5D1" w14:textId="77777777" w:rsidR="006C3115" w:rsidRPr="00AA7117" w:rsidRDefault="008E58A2" w:rsidP="00B46D58">
      <w:pPr>
        <w:widowControl w:val="0"/>
        <w:tabs>
          <w:tab w:val="left" w:pos="1134"/>
        </w:tabs>
        <w:spacing w:after="160"/>
        <w:ind w:firstLine="567"/>
        <w:jc w:val="both"/>
        <w:rPr>
          <w:rFonts w:ascii="GHEA Grapalat" w:hAnsi="GHEA Grapalat"/>
        </w:rPr>
      </w:pPr>
      <w:r>
        <w:rPr>
          <w:rFonts w:ascii="GHEA Grapalat" w:hAnsi="GHEA Grapalat"/>
        </w:rPr>
        <w:t>3</w:t>
      </w:r>
      <w:r w:rsidR="00E326DD" w:rsidRPr="009044F1">
        <w:rPr>
          <w:rFonts w:ascii="GHEA Grapalat" w:hAnsi="GHEA Grapalat"/>
        </w:rPr>
        <w:t>)</w:t>
      </w:r>
      <w:r w:rsidR="00444026" w:rsidRPr="005114D0">
        <w:rPr>
          <w:rFonts w:ascii="GHEA Grapalat" w:hAnsi="GHEA Grapalat"/>
        </w:rPr>
        <w:tab/>
      </w:r>
      <w:r w:rsidR="00E326DD" w:rsidRPr="009044F1">
        <w:rPr>
          <w:rFonts w:ascii="GHEA Grapalat" w:hAnsi="GHEA Grapalat"/>
        </w:rPr>
        <w:t>обеспечение заявки</w:t>
      </w:r>
      <w:r w:rsidR="0067389F" w:rsidRPr="000811C1">
        <w:rPr>
          <w:rFonts w:ascii="GHEA Grapalat" w:hAnsi="GHEA Grapalat"/>
        </w:rPr>
        <w:t>-</w:t>
      </w:r>
      <w:r w:rsidR="0067389F" w:rsidRPr="009044F1">
        <w:rPr>
          <w:rFonts w:ascii="GHEA Grapalat" w:hAnsi="GHEA Grapalat"/>
        </w:rPr>
        <w:t xml:space="preserve"> </w:t>
      </w:r>
      <w:r w:rsidR="00E326DD" w:rsidRPr="009044F1">
        <w:rPr>
          <w:rFonts w:ascii="GHEA Grapalat" w:hAnsi="GHEA Grapalat"/>
        </w:rPr>
        <w:t>в форме наличных денег или банковской гарантии</w:t>
      </w:r>
      <w:r w:rsidR="008457F4" w:rsidRPr="008457F4">
        <w:rPr>
          <w:rFonts w:ascii="GHEA Grapalat" w:hAnsi="GHEA Grapalat"/>
        </w:rPr>
        <w:t>;</w:t>
      </w:r>
      <w:r w:rsidR="00091FB0">
        <w:rPr>
          <w:rStyle w:val="FootnoteReference"/>
          <w:rFonts w:ascii="GHEA Grapalat" w:hAnsi="GHEA Grapalat"/>
        </w:rPr>
        <w:footnoteReference w:customMarkFollows="1" w:id="4"/>
        <w:t>7</w:t>
      </w:r>
    </w:p>
    <w:p w14:paraId="7C263D81" w14:textId="77777777" w:rsidR="000845F6" w:rsidRPr="009044F1" w:rsidRDefault="00C52EEA"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6212845C" w14:textId="77777777" w:rsidR="000845F6" w:rsidRPr="00D3436F" w:rsidRDefault="0036720C"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14:paraId="7B6C990E" w14:textId="77777777"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1038B3E9" w14:textId="77777777"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xml:space="preserve">. В случае несоблюдения требования настоящего абзаца на заседании по вскрытию заявок </w:t>
      </w:r>
      <w:r>
        <w:rPr>
          <w:rFonts w:ascii="GHEA Grapalat" w:hAnsi="GHEA Grapalat" w:cs="Sylfaen"/>
        </w:rPr>
        <w:lastRenderedPageBreak/>
        <w:t>отклоняются как в порядке совместной деятельности, так и отдельно представленные заявки;</w:t>
      </w:r>
    </w:p>
    <w:p w14:paraId="6A5AB501" w14:textId="77777777"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34DECC84" w14:textId="77777777" w:rsidR="00721677" w:rsidRPr="00721677" w:rsidRDefault="00721677" w:rsidP="00B46D58">
      <w:pPr>
        <w:pStyle w:val="norm"/>
        <w:widowControl w:val="0"/>
        <w:tabs>
          <w:tab w:val="left" w:pos="1134"/>
        </w:tabs>
        <w:spacing w:after="160" w:line="240" w:lineRule="auto"/>
        <w:ind w:firstLine="567"/>
        <w:rPr>
          <w:rFonts w:ascii="GHEA Grapalat" w:hAnsi="GHEA Grapalat" w:cs="Sylfaen"/>
          <w:sz w:val="24"/>
          <w:szCs w:val="24"/>
        </w:rPr>
      </w:pPr>
    </w:p>
    <w:p w14:paraId="6258C608" w14:textId="77777777"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14:paraId="02B21832" w14:textId="77777777"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w:t>
      </w:r>
      <w:r w:rsidRPr="00D448E9">
        <w:rPr>
          <w:rFonts w:ascii="GHEA Grapalat" w:hAnsi="GHEA Grapalat"/>
        </w:rPr>
        <w:t xml:space="preserve">стоимости </w:t>
      </w:r>
      <w:r w:rsidR="00D448E9" w:rsidRPr="00D448E9">
        <w:rPr>
          <w:rFonts w:ascii="GHEA Grapalat" w:hAnsi="GHEA Grapalat"/>
        </w:rPr>
        <w:t>услуги</w:t>
      </w:r>
      <w:r w:rsidRPr="00D448E9">
        <w:rPr>
          <w:rFonts w:ascii="GHEA Grapalat" w:hAnsi="GHEA Grapalat"/>
        </w:rPr>
        <w:t xml:space="preserve"> </w:t>
      </w:r>
      <w:r w:rsidRPr="009044F1">
        <w:rPr>
          <w:rFonts w:ascii="GHEA Grapalat" w:hAnsi="GHEA Grapalat"/>
        </w:rPr>
        <w:t>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14:paraId="0556F03D" w14:textId="77777777"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683E33" w:rsidRPr="00683E33">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A00BE3" w:rsidRPr="00A00BE3">
        <w:rPr>
          <w:rFonts w:ascii="GHEA Grapalat" w:hAnsi="GHEA Grapalat"/>
          <w:sz w:val="24"/>
          <w:szCs w:val="24"/>
        </w:rPr>
        <w:t xml:space="preserve"> </w:t>
      </w:r>
      <w:r w:rsidR="00A00BE3">
        <w:rPr>
          <w:rFonts w:ascii="GHEA Grapalat" w:hAnsi="GHEA Grapalat"/>
          <w:sz w:val="24"/>
          <w:szCs w:val="24"/>
        </w:rPr>
        <w:t>(</w:t>
      </w:r>
      <w:r w:rsidR="00A00BE3" w:rsidRPr="00864470">
        <w:rPr>
          <w:rFonts w:ascii="GHEA Grapalat" w:hAnsi="GHEA Grapalat"/>
          <w:sz w:val="24"/>
          <w:szCs w:val="24"/>
        </w:rPr>
        <w:t>совокупность себестоимости и прогнозируемой прибыли</w:t>
      </w:r>
      <w:r w:rsidR="00A00BE3">
        <w:rPr>
          <w:rFonts w:ascii="GHEA Grapalat" w:hAnsi="GHEA Grapalat"/>
          <w:sz w:val="24"/>
          <w:szCs w:val="24"/>
        </w:rPr>
        <w:t>)</w:t>
      </w:r>
      <w:r w:rsidR="00A00BE3" w:rsidRPr="00A00BE3">
        <w:rPr>
          <w:rFonts w:ascii="GHEA Grapalat" w:hAnsi="GHEA Grapalat"/>
          <w:sz w:val="24"/>
          <w:szCs w:val="24"/>
        </w:rPr>
        <w:t xml:space="preserve"> </w:t>
      </w:r>
      <w:r w:rsidRPr="009044F1">
        <w:rPr>
          <w:rFonts w:ascii="GHEA Grapalat" w:hAnsi="GHEA Grapalat"/>
          <w:sz w:val="24"/>
          <w:szCs w:val="24"/>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Pr>
          <w:rFonts w:ascii="GHEA Grapalat" w:hAnsi="GHEA Grapalat"/>
          <w:sz w:val="24"/>
          <w:szCs w:val="24"/>
        </w:rPr>
        <w:t xml:space="preserve"> При этом:</w:t>
      </w:r>
      <w:r w:rsidRPr="009044F1">
        <w:rPr>
          <w:rFonts w:ascii="GHEA Grapalat" w:hAnsi="GHEA Grapalat"/>
          <w:sz w:val="24"/>
          <w:szCs w:val="24"/>
        </w:rPr>
        <w:t xml:space="preserve"> </w:t>
      </w:r>
    </w:p>
    <w:p w14:paraId="734AFEDE" w14:textId="77777777" w:rsidR="00A70A2B" w:rsidRDefault="00940B86" w:rsidP="00B46D58">
      <w:pPr>
        <w:pStyle w:val="norm"/>
        <w:widowControl w:val="0"/>
        <w:spacing w:after="160" w:line="240" w:lineRule="auto"/>
        <w:ind w:firstLine="567"/>
        <w:rPr>
          <w:rFonts w:ascii="GHEA Grapalat" w:hAnsi="GHEA Grapalat"/>
          <w:sz w:val="24"/>
          <w:szCs w:val="24"/>
        </w:rPr>
      </w:pPr>
      <w:r>
        <w:rPr>
          <w:rFonts w:ascii="GHEA Grapalat" w:hAnsi="GHEA Grapalat"/>
          <w:sz w:val="24"/>
          <w:szCs w:val="24"/>
        </w:rPr>
        <w:t>а) о</w:t>
      </w:r>
      <w:r w:rsidR="00B95FE0" w:rsidRPr="009044F1">
        <w:rPr>
          <w:rFonts w:ascii="GHEA Grapalat" w:hAnsi="GHEA Grapalat"/>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Pr>
          <w:rFonts w:ascii="GHEA Grapalat" w:hAnsi="GHEA Grapalat"/>
          <w:sz w:val="24"/>
          <w:szCs w:val="24"/>
        </w:rPr>
        <w:t>,</w:t>
      </w:r>
      <w:r w:rsidR="00B95FE0" w:rsidRPr="009044F1">
        <w:rPr>
          <w:rFonts w:ascii="GHEA Grapalat" w:hAnsi="GHEA Grapalat"/>
          <w:sz w:val="24"/>
          <w:szCs w:val="24"/>
        </w:rPr>
        <w:t xml:space="preserve"> </w:t>
      </w:r>
    </w:p>
    <w:p w14:paraId="1F209004" w14:textId="77777777" w:rsidR="00BC1D1C" w:rsidRDefault="00BC1D1C" w:rsidP="00A9672E">
      <w:pPr>
        <w:pStyle w:val="norm"/>
        <w:widowControl w:val="0"/>
        <w:spacing w:after="160" w:line="240" w:lineRule="auto"/>
        <w:ind w:firstLine="567"/>
        <w:contextualSpacing/>
        <w:rPr>
          <w:rFonts w:ascii="GHEA Grapalat" w:hAnsi="GHEA Grapalat"/>
          <w:sz w:val="24"/>
          <w:szCs w:val="24"/>
        </w:rPr>
      </w:pPr>
      <w:r>
        <w:rPr>
          <w:rFonts w:ascii="GHEA Grapalat" w:hAnsi="GHEA Grapalat"/>
          <w:sz w:val="24"/>
          <w:szCs w:val="24"/>
        </w:rPr>
        <w:t>б)</w:t>
      </w:r>
      <w:r>
        <w:t xml:space="preserve"> </w:t>
      </w:r>
      <w:r>
        <w:rPr>
          <w:rFonts w:ascii="GHEA Grapalat" w:hAnsi="GHEA Grapalat"/>
          <w:sz w:val="24"/>
          <w:szCs w:val="24"/>
        </w:rPr>
        <w:t>в случае  закупок  услуг по ремонту автомобилей, устройств и оборудования, участник представляет ценовое предложение с учетом максимальных цен на каждый вид услуг, установленных настоящим приглашением</w:t>
      </w:r>
      <w:r>
        <w:rPr>
          <w:rFonts w:ascii="GHEA Grapalat" w:hAnsi="GHEA Grapalat"/>
          <w:sz w:val="24"/>
          <w:szCs w:val="24"/>
          <w:lang w:val="hy-AM"/>
        </w:rPr>
        <w:t xml:space="preserve">, </w:t>
      </w:r>
      <w:r>
        <w:rPr>
          <w:rFonts w:ascii="GHEA Grapalat" w:hAnsi="GHEA Grapalat"/>
          <w:sz w:val="24"/>
          <w:szCs w:val="24"/>
        </w:rPr>
        <w:t>учитывая, что выплаты за услуги, предоставляемые в рамках заключаемого договора, осуществляются по следующей формуле ВС= ЦУ/С</w:t>
      </w:r>
      <w:r w:rsidR="007861DD">
        <w:rPr>
          <w:rFonts w:ascii="GHEA Grapalat" w:hAnsi="GHEA Grapalat"/>
          <w:sz w:val="24"/>
          <w:szCs w:val="24"/>
        </w:rPr>
        <w:t>ц</w:t>
      </w:r>
      <w:r>
        <w:rPr>
          <w:rFonts w:ascii="GHEA Grapalat" w:hAnsi="GHEA Grapalat"/>
          <w:sz w:val="24"/>
          <w:szCs w:val="24"/>
        </w:rPr>
        <w:t>xУxК</w:t>
      </w:r>
      <w:r w:rsidR="007861DD">
        <w:rPr>
          <w:rFonts w:ascii="GHEA Grapalat" w:hAnsi="GHEA Grapalat"/>
          <w:sz w:val="24"/>
          <w:szCs w:val="24"/>
        </w:rPr>
        <w:t>, где:</w:t>
      </w:r>
    </w:p>
    <w:p w14:paraId="3F419A15" w14:textId="77777777" w:rsidR="00BC1D1C" w:rsidRDefault="00BC1D1C" w:rsidP="00BC1D1C">
      <w:pPr>
        <w:pStyle w:val="norm"/>
        <w:widowControl w:val="0"/>
        <w:spacing w:after="160" w:line="360" w:lineRule="auto"/>
        <w:ind w:firstLine="567"/>
        <w:rPr>
          <w:rFonts w:ascii="GHEA Grapalat" w:hAnsi="GHEA Grapalat"/>
          <w:sz w:val="24"/>
          <w:szCs w:val="24"/>
        </w:rPr>
      </w:pPr>
      <w:r>
        <w:rPr>
          <w:rFonts w:ascii="GHEA Grapalat" w:hAnsi="GHEA Grapalat"/>
          <w:sz w:val="24"/>
          <w:szCs w:val="24"/>
        </w:rPr>
        <w:t>ВС-сумма, выплачиваемая за оказание отдельных видов услуг, установленных договором</w:t>
      </w:r>
      <w:r w:rsidR="00F00004">
        <w:rPr>
          <w:rFonts w:ascii="GHEA Grapalat" w:hAnsi="GHEA Grapalat"/>
          <w:sz w:val="24"/>
          <w:szCs w:val="24"/>
        </w:rPr>
        <w:t>,</w:t>
      </w:r>
    </w:p>
    <w:p w14:paraId="52C0ED0C" w14:textId="77777777" w:rsidR="00BC1D1C" w:rsidRDefault="00BC1D1C" w:rsidP="00BC1D1C">
      <w:pPr>
        <w:pStyle w:val="norm"/>
        <w:widowControl w:val="0"/>
        <w:spacing w:after="160" w:line="360" w:lineRule="auto"/>
        <w:ind w:firstLine="567"/>
        <w:rPr>
          <w:rFonts w:ascii="GHEA Grapalat" w:hAnsi="GHEA Grapalat"/>
          <w:sz w:val="24"/>
          <w:szCs w:val="24"/>
        </w:rPr>
      </w:pPr>
      <w:r>
        <w:rPr>
          <w:rFonts w:ascii="GHEA Grapalat" w:hAnsi="GHEA Grapalat"/>
          <w:sz w:val="24"/>
          <w:szCs w:val="24"/>
        </w:rPr>
        <w:t xml:space="preserve">ЦУ -итоговая цена, предложенная </w:t>
      </w:r>
      <w:r w:rsidR="0038256B">
        <w:rPr>
          <w:rFonts w:ascii="GHEA Grapalat" w:hAnsi="GHEA Grapalat"/>
          <w:sz w:val="24"/>
          <w:szCs w:val="24"/>
        </w:rPr>
        <w:t>ото</w:t>
      </w:r>
      <w:r>
        <w:rPr>
          <w:rFonts w:ascii="GHEA Grapalat" w:hAnsi="GHEA Grapalat"/>
          <w:sz w:val="24"/>
          <w:szCs w:val="24"/>
        </w:rPr>
        <w:t>бранным участником</w:t>
      </w:r>
      <w:r w:rsidR="00F00004">
        <w:rPr>
          <w:rFonts w:ascii="GHEA Grapalat" w:hAnsi="GHEA Grapalat"/>
          <w:sz w:val="24"/>
          <w:szCs w:val="24"/>
        </w:rPr>
        <w:t>,</w:t>
      </w:r>
    </w:p>
    <w:p w14:paraId="4E52C1E5" w14:textId="77777777" w:rsidR="00BC1D1C" w:rsidRDefault="00BC1D1C" w:rsidP="00BC1D1C">
      <w:pPr>
        <w:pStyle w:val="norm"/>
        <w:widowControl w:val="0"/>
        <w:spacing w:after="160" w:line="360" w:lineRule="auto"/>
        <w:ind w:firstLine="567"/>
        <w:rPr>
          <w:rFonts w:ascii="GHEA Grapalat" w:hAnsi="GHEA Grapalat"/>
          <w:sz w:val="24"/>
          <w:szCs w:val="24"/>
        </w:rPr>
      </w:pPr>
      <w:r>
        <w:rPr>
          <w:rFonts w:ascii="GHEA Grapalat" w:hAnsi="GHEA Grapalat"/>
          <w:sz w:val="24"/>
          <w:szCs w:val="24"/>
        </w:rPr>
        <w:t>СЦ- совокупность максимальных единиц цен, установленных для оказания услуги</w:t>
      </w:r>
      <w:r w:rsidR="00F00004">
        <w:rPr>
          <w:rFonts w:ascii="GHEA Grapalat" w:hAnsi="GHEA Grapalat"/>
          <w:sz w:val="24"/>
          <w:szCs w:val="24"/>
        </w:rPr>
        <w:t>,</w:t>
      </w:r>
    </w:p>
    <w:p w14:paraId="57E5548B" w14:textId="77777777" w:rsidR="00BC1D1C" w:rsidRDefault="00BC1D1C" w:rsidP="00BC1D1C">
      <w:pPr>
        <w:pStyle w:val="norm"/>
        <w:widowControl w:val="0"/>
        <w:spacing w:after="160" w:line="360" w:lineRule="auto"/>
        <w:ind w:firstLine="567"/>
        <w:rPr>
          <w:rFonts w:ascii="GHEA Grapalat" w:hAnsi="GHEA Grapalat"/>
          <w:sz w:val="24"/>
          <w:szCs w:val="24"/>
        </w:rPr>
      </w:pPr>
      <w:r>
        <w:rPr>
          <w:rFonts w:ascii="GHEA Grapalat" w:hAnsi="GHEA Grapalat"/>
          <w:sz w:val="24"/>
          <w:szCs w:val="24"/>
        </w:rPr>
        <w:t>У-цена на максимальную единицу предоставленной услуги</w:t>
      </w:r>
      <w:r w:rsidR="00F00004">
        <w:rPr>
          <w:rFonts w:ascii="GHEA Grapalat" w:hAnsi="GHEA Grapalat"/>
          <w:sz w:val="24"/>
          <w:szCs w:val="24"/>
        </w:rPr>
        <w:t>,</w:t>
      </w:r>
    </w:p>
    <w:p w14:paraId="13E936FC" w14:textId="77777777" w:rsidR="00BC1D1C" w:rsidRDefault="00BC1D1C" w:rsidP="00BC1D1C">
      <w:pPr>
        <w:pStyle w:val="norm"/>
        <w:widowControl w:val="0"/>
        <w:spacing w:after="160" w:line="360" w:lineRule="auto"/>
        <w:ind w:firstLine="567"/>
        <w:rPr>
          <w:rFonts w:ascii="GHEA Grapalat" w:hAnsi="GHEA Grapalat"/>
          <w:sz w:val="24"/>
          <w:szCs w:val="24"/>
        </w:rPr>
      </w:pPr>
      <w:r>
        <w:rPr>
          <w:rFonts w:ascii="GHEA Grapalat" w:hAnsi="GHEA Grapalat"/>
          <w:sz w:val="24"/>
          <w:szCs w:val="24"/>
        </w:rPr>
        <w:t>К-количество предоставленных услуг.</w:t>
      </w:r>
    </w:p>
    <w:p w14:paraId="74EF16E5" w14:textId="77777777" w:rsidR="00B95FE0" w:rsidRPr="009044F1" w:rsidRDefault="00A70A2B" w:rsidP="00B46D58">
      <w:pPr>
        <w:pStyle w:val="norm"/>
        <w:widowControl w:val="0"/>
        <w:spacing w:after="160" w:line="240" w:lineRule="auto"/>
        <w:ind w:firstLine="567"/>
        <w:rPr>
          <w:rFonts w:ascii="GHEA Grapalat" w:hAnsi="GHEA Grapalat" w:cs="Sylfaen"/>
          <w:sz w:val="24"/>
          <w:szCs w:val="24"/>
        </w:rPr>
      </w:pPr>
      <w:r>
        <w:rPr>
          <w:rFonts w:ascii="GHEA Grapalat" w:hAnsi="GHEA Grapalat"/>
          <w:sz w:val="24"/>
          <w:szCs w:val="24"/>
        </w:rPr>
        <w:lastRenderedPageBreak/>
        <w:t>З</w:t>
      </w:r>
      <w:r w:rsidR="00B95FE0" w:rsidRPr="009044F1">
        <w:rPr>
          <w:rFonts w:ascii="GHEA Grapalat" w:hAnsi="GHEA Grapalat"/>
          <w:sz w:val="24"/>
          <w:szCs w:val="24"/>
        </w:rPr>
        <w:t>аявка участника не подлежит отклонению, если:</w:t>
      </w:r>
    </w:p>
    <w:p w14:paraId="134E359F" w14:textId="77777777" w:rsidR="00B95FE0" w:rsidRPr="008C1A8A"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w:t>
      </w:r>
      <w:r w:rsidR="00830AD3">
        <w:rPr>
          <w:rFonts w:ascii="GHEA Grapalat" w:hAnsi="GHEA Grapalat"/>
          <w:sz w:val="24"/>
          <w:szCs w:val="24"/>
        </w:rPr>
        <w:t>с</w:t>
      </w:r>
      <w:r w:rsidRPr="009044F1">
        <w:rPr>
          <w:rFonts w:ascii="GHEA Grapalat" w:hAnsi="GHEA Grapalat"/>
          <w:sz w:val="24"/>
          <w:szCs w:val="24"/>
        </w:rPr>
        <w:t>тоимость</w:t>
      </w:r>
      <w:r w:rsidR="00DF3688" w:rsidRPr="009044F1">
        <w:rPr>
          <w:rFonts w:ascii="GHEA Grapalat" w:hAnsi="GHEA Grapalat"/>
          <w:sz w:val="24"/>
          <w:szCs w:val="24"/>
        </w:rPr>
        <w:t>"</w:t>
      </w:r>
      <w:r w:rsidR="00622EE0" w:rsidRPr="00622EE0">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622EE0"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r w:rsidR="008C1A8A" w:rsidRPr="008C1A8A">
        <w:rPr>
          <w:rFonts w:ascii="GHEA Grapalat" w:hAnsi="GHEA Grapalat"/>
          <w:sz w:val="24"/>
          <w:szCs w:val="24"/>
        </w:rPr>
        <w:t>;</w:t>
      </w:r>
    </w:p>
    <w:p w14:paraId="3A6BD3ED" w14:textId="77777777"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00F162A9" w:rsidRPr="00F162A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55AE09A8" w14:textId="77777777" w:rsidR="00A45946" w:rsidRPr="00565078"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00565078" w:rsidRPr="00565078">
        <w:rPr>
          <w:rFonts w:ascii="GHEA Grapalat" w:hAnsi="GHEA Grapalat"/>
          <w:sz w:val="24"/>
          <w:szCs w:val="24"/>
        </w:rPr>
        <w:t>;</w:t>
      </w:r>
    </w:p>
    <w:p w14:paraId="10B554B7" w14:textId="77777777" w:rsidR="00B9778A" w:rsidRPr="00207098"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207098" w:rsidRPr="00207098">
        <w:rPr>
          <w:rFonts w:ascii="GHEA Grapalat" w:hAnsi="GHEA Grapalat"/>
          <w:sz w:val="24"/>
          <w:szCs w:val="24"/>
        </w:rPr>
        <w:t>;</w:t>
      </w:r>
    </w:p>
    <w:p w14:paraId="177FAC6D" w14:textId="77777777" w:rsidR="00A14685" w:rsidRDefault="00A14685" w:rsidP="00B46D58">
      <w:pPr>
        <w:pStyle w:val="norm"/>
        <w:widowControl w:val="0"/>
        <w:tabs>
          <w:tab w:val="left" w:pos="1134"/>
        </w:tabs>
        <w:spacing w:after="160" w:line="240" w:lineRule="auto"/>
        <w:ind w:firstLine="567"/>
        <w:contextualSpacing/>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w:t>
      </w:r>
      <w:r w:rsidR="00AE2A87" w:rsidRPr="009044F1">
        <w:rPr>
          <w:rFonts w:ascii="GHEA Grapalat" w:hAnsi="GHEA Grapalat"/>
          <w:sz w:val="24"/>
          <w:szCs w:val="24"/>
        </w:rPr>
        <w:t>"</w:t>
      </w:r>
      <w:r w:rsidR="00AE2A87" w:rsidRPr="00147FD7">
        <w:rPr>
          <w:rFonts w:ascii="GHEA Grapalat" w:hAnsi="GHEA Grapalat"/>
          <w:sz w:val="24"/>
          <w:szCs w:val="24"/>
        </w:rPr>
        <w:t>стоимость</w:t>
      </w:r>
      <w:r w:rsidR="00AE2A87" w:rsidRPr="009044F1">
        <w:rPr>
          <w:rFonts w:ascii="GHEA Grapalat" w:hAnsi="GHEA Grapalat"/>
          <w:sz w:val="24"/>
          <w:szCs w:val="24"/>
        </w:rPr>
        <w:t>"</w:t>
      </w:r>
      <w:r w:rsidR="00E57499" w:rsidRPr="00E57499">
        <w:rPr>
          <w:rFonts w:ascii="GHEA Grapalat" w:hAnsi="GHEA Grapalat"/>
          <w:sz w:val="24"/>
          <w:szCs w:val="24"/>
        </w:rPr>
        <w:t xml:space="preserve"> </w:t>
      </w:r>
      <w:r w:rsidR="00AE2A87" w:rsidRPr="00147FD7">
        <w:rPr>
          <w:rFonts w:ascii="GHEA Grapalat" w:hAnsi="GHEA Grapalat"/>
          <w:sz w:val="24"/>
          <w:szCs w:val="24"/>
        </w:rPr>
        <w:t xml:space="preserve">и </w:t>
      </w:r>
      <w:r w:rsidR="00AE2A87" w:rsidRPr="009044F1">
        <w:rPr>
          <w:rFonts w:ascii="GHEA Grapalat" w:hAnsi="GHEA Grapalat"/>
          <w:sz w:val="24"/>
          <w:szCs w:val="24"/>
        </w:rPr>
        <w:t>"</w:t>
      </w:r>
      <w:r w:rsidR="00AE2A87" w:rsidRPr="00147FD7">
        <w:rPr>
          <w:rFonts w:ascii="GHEA Grapalat" w:hAnsi="GHEA Grapalat"/>
          <w:sz w:val="24"/>
          <w:szCs w:val="24"/>
        </w:rPr>
        <w:t>налог на добавленную стоимость</w:t>
      </w:r>
      <w:r w:rsidR="00AE2A87" w:rsidRPr="009044F1">
        <w:rPr>
          <w:rFonts w:ascii="GHEA Grapalat" w:hAnsi="GHEA Grapalat"/>
          <w:sz w:val="24"/>
          <w:szCs w:val="24"/>
        </w:rPr>
        <w:t>"</w:t>
      </w:r>
      <w:r w:rsidR="00AE2A87">
        <w:rPr>
          <w:rFonts w:ascii="GHEA Grapalat" w:hAnsi="GHEA Grapalat"/>
          <w:sz w:val="24"/>
          <w:szCs w:val="24"/>
        </w:rPr>
        <w:t xml:space="preserve">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14:paraId="18069111" w14:textId="77777777" w:rsidR="00147FD7" w:rsidRPr="00936CA6" w:rsidRDefault="00147FD7" w:rsidP="00B46D58">
      <w:pPr>
        <w:pStyle w:val="norm"/>
        <w:widowControl w:val="0"/>
        <w:tabs>
          <w:tab w:val="left" w:pos="1134"/>
        </w:tabs>
        <w:spacing w:after="160" w:line="240" w:lineRule="auto"/>
        <w:ind w:firstLine="567"/>
        <w:contextualSpacing/>
        <w:rPr>
          <w:rFonts w:ascii="GHEA Grapalat" w:hAnsi="GHEA Grapalat"/>
          <w:sz w:val="24"/>
          <w:szCs w:val="24"/>
        </w:rPr>
      </w:pP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Pr>
          <w:rFonts w:ascii="GHEA Grapalat" w:hAnsi="GHEA Grapalat"/>
          <w:sz w:val="24"/>
          <w:szCs w:val="24"/>
        </w:rPr>
        <w:t>прописью</w:t>
      </w:r>
      <w:r w:rsidRPr="00147FD7">
        <w:rPr>
          <w:rFonts w:ascii="GHEA Grapalat" w:hAnsi="GHEA Grapalat"/>
          <w:sz w:val="24"/>
          <w:szCs w:val="24"/>
        </w:rPr>
        <w:t xml:space="preserve"> в графах </w:t>
      </w:r>
      <w:r w:rsidR="00144CB2" w:rsidRPr="009044F1">
        <w:rPr>
          <w:rFonts w:ascii="GHEA Grapalat" w:hAnsi="GHEA Grapalat"/>
          <w:sz w:val="24"/>
          <w:szCs w:val="24"/>
        </w:rPr>
        <w:t>"</w:t>
      </w:r>
      <w:r w:rsidRPr="00147FD7">
        <w:rPr>
          <w:rFonts w:ascii="GHEA Grapalat" w:hAnsi="GHEA Grapalat"/>
          <w:sz w:val="24"/>
          <w:szCs w:val="24"/>
        </w:rPr>
        <w:t>стоимость</w:t>
      </w:r>
      <w:r w:rsidR="00144CB2" w:rsidRPr="009044F1">
        <w:rPr>
          <w:rFonts w:ascii="GHEA Grapalat" w:hAnsi="GHEA Grapalat"/>
          <w:sz w:val="24"/>
          <w:szCs w:val="24"/>
        </w:rPr>
        <w:t>"</w:t>
      </w:r>
      <w:r w:rsidRPr="00147FD7">
        <w:rPr>
          <w:rFonts w:ascii="GHEA Grapalat" w:hAnsi="GHEA Grapalat"/>
          <w:sz w:val="24"/>
          <w:szCs w:val="24"/>
        </w:rPr>
        <w:t xml:space="preserve"> и </w:t>
      </w:r>
      <w:r w:rsidR="00144CB2"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00144CB2" w:rsidRPr="009044F1">
        <w:rPr>
          <w:rFonts w:ascii="GHEA Grapalat" w:hAnsi="GHEA Grapalat"/>
          <w:sz w:val="24"/>
          <w:szCs w:val="24"/>
        </w:rPr>
        <w:t>"</w:t>
      </w:r>
      <w:r w:rsidR="00362C3A">
        <w:rPr>
          <w:rFonts w:ascii="GHEA Grapalat" w:hAnsi="GHEA Grapalat"/>
          <w:sz w:val="24"/>
          <w:szCs w:val="24"/>
        </w:rPr>
        <w:t>.</w:t>
      </w:r>
    </w:p>
    <w:p w14:paraId="4EF7E6E2" w14:textId="77777777" w:rsidR="001115E9" w:rsidRPr="00936CA6" w:rsidRDefault="001115E9" w:rsidP="00B46D58">
      <w:pPr>
        <w:pStyle w:val="norm"/>
        <w:widowControl w:val="0"/>
        <w:tabs>
          <w:tab w:val="left" w:pos="1134"/>
        </w:tabs>
        <w:spacing w:after="160" w:line="240" w:lineRule="auto"/>
        <w:ind w:firstLine="567"/>
        <w:contextualSpacing/>
        <w:rPr>
          <w:rFonts w:ascii="GHEA Grapalat" w:hAnsi="GHEA Grapalat"/>
          <w:sz w:val="24"/>
          <w:szCs w:val="24"/>
        </w:rPr>
      </w:pPr>
    </w:p>
    <w:p w14:paraId="17613E4D" w14:textId="77777777"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14:paraId="089FCD6B" w14:textId="77777777" w:rsidR="00580617" w:rsidRDefault="00C8055A" w:rsidP="005D2D81">
      <w:pPr>
        <w:pStyle w:val="norm"/>
        <w:widowControl w:val="0"/>
        <w:tabs>
          <w:tab w:val="left" w:pos="1134"/>
        </w:tabs>
        <w:spacing w:after="160" w:line="240" w:lineRule="auto"/>
        <w:ind w:firstLine="567"/>
        <w:rPr>
          <w:rFonts w:ascii="GHEA Grapalat" w:hAnsi="GHEA Grapalat"/>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 xml:space="preserve">Если цена заключаемого договора стабильна, то ценовое предложение представляется одним числом — общей предлагаемой для исполнения договора </w:t>
      </w:r>
      <w:r w:rsidRPr="005D2D81">
        <w:rPr>
          <w:rFonts w:ascii="GHEA Grapalat" w:hAnsi="GHEA Grapalat"/>
          <w:sz w:val="24"/>
          <w:szCs w:val="24"/>
        </w:rPr>
        <w:t>ценой</w:t>
      </w:r>
      <w:r w:rsidR="00FA1297" w:rsidRPr="005D2D81">
        <w:rPr>
          <w:rFonts w:ascii="GHEA Grapalat" w:hAnsi="GHEA Grapalat"/>
          <w:sz w:val="24"/>
          <w:szCs w:val="24"/>
        </w:rPr>
        <w:t>.</w:t>
      </w:r>
      <w:r w:rsidRPr="009044F1">
        <w:rPr>
          <w:rFonts w:ascii="GHEA Grapalat" w:hAnsi="GHEA Grapalat"/>
          <w:sz w:val="24"/>
          <w:szCs w:val="24"/>
        </w:rPr>
        <w:t xml:space="preserve"> </w:t>
      </w:r>
    </w:p>
    <w:p w14:paraId="7598333F" w14:textId="77777777"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6AF2EC9F" w14:textId="77777777" w:rsidR="00096865" w:rsidRPr="009044F1" w:rsidRDefault="00096865" w:rsidP="00B46D58">
      <w:pPr>
        <w:pStyle w:val="BodyTextIndent2"/>
        <w:widowControl w:val="0"/>
        <w:spacing w:after="160" w:line="240" w:lineRule="auto"/>
        <w:ind w:firstLine="567"/>
        <w:rPr>
          <w:rFonts w:ascii="GHEA Grapalat" w:hAnsi="GHEA Grapalat"/>
          <w:sz w:val="24"/>
          <w:szCs w:val="24"/>
        </w:rPr>
      </w:pPr>
    </w:p>
    <w:p w14:paraId="046C8FF8" w14:textId="77777777" w:rsidR="009D180E" w:rsidRDefault="009D180E" w:rsidP="00B46D58">
      <w:pPr>
        <w:widowControl w:val="0"/>
        <w:spacing w:after="160"/>
        <w:ind w:left="567" w:right="565"/>
        <w:jc w:val="center"/>
        <w:rPr>
          <w:rFonts w:ascii="GHEA Grapalat" w:hAnsi="GHEA Grapalat"/>
          <w:b/>
          <w:lang w:val="hy-AM"/>
        </w:rPr>
      </w:pPr>
    </w:p>
    <w:p w14:paraId="53DBC87A" w14:textId="77777777" w:rsidR="00416546" w:rsidRDefault="00416546" w:rsidP="00B46D58">
      <w:pPr>
        <w:widowControl w:val="0"/>
        <w:spacing w:after="160"/>
        <w:ind w:left="567" w:right="565"/>
        <w:jc w:val="center"/>
        <w:rPr>
          <w:rFonts w:ascii="GHEA Grapalat" w:hAnsi="GHEA Grapalat"/>
          <w:b/>
        </w:rPr>
      </w:pPr>
    </w:p>
    <w:p w14:paraId="31A6D0AE" w14:textId="77777777"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14:paraId="67A06D50" w14:textId="77777777" w:rsidR="00096865" w:rsidRPr="00AA7117"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108E888E" w14:textId="77777777" w:rsidR="00096865" w:rsidRPr="009044F1"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 xml:space="preserve">Согласно статье 31 Закона участник до указанного в пункте 4.2 части 1 настоящего Приглашения окончательного срока подачи заявок может изменить или </w:t>
      </w:r>
      <w:r w:rsidRPr="009044F1">
        <w:rPr>
          <w:rFonts w:ascii="GHEA Grapalat" w:hAnsi="GHEA Grapalat"/>
          <w:i w:val="0"/>
          <w:sz w:val="24"/>
          <w:szCs w:val="24"/>
        </w:rPr>
        <w:lastRenderedPageBreak/>
        <w:t>отозвать свою заявку.</w:t>
      </w:r>
    </w:p>
    <w:p w14:paraId="4719780B" w14:textId="77777777" w:rsidR="00452591" w:rsidRPr="00221C7B" w:rsidRDefault="00452591" w:rsidP="00452591">
      <w:pPr>
        <w:widowControl w:val="0"/>
        <w:spacing w:after="160"/>
        <w:jc w:val="center"/>
        <w:rPr>
          <w:rFonts w:ascii="GHEA Grapalat" w:hAnsi="GHEA Grapalat"/>
          <w:b/>
        </w:rPr>
      </w:pPr>
      <w:r w:rsidRPr="009044F1">
        <w:rPr>
          <w:rFonts w:ascii="GHEA Grapalat" w:hAnsi="GHEA Grapalat"/>
          <w:b/>
        </w:rPr>
        <w:t xml:space="preserve">7. ОБЕСПЕЧЕНИЕ ЗАЯВКИ </w:t>
      </w:r>
    </w:p>
    <w:p w14:paraId="371F0A46" w14:textId="77777777" w:rsidR="00452591" w:rsidRPr="00681F45" w:rsidRDefault="00452591" w:rsidP="00452591">
      <w:pPr>
        <w:widowControl w:val="0"/>
        <w:tabs>
          <w:tab w:val="left" w:pos="1134"/>
        </w:tabs>
        <w:spacing w:after="160"/>
        <w:ind w:firstLine="567"/>
        <w:jc w:val="both"/>
        <w:rPr>
          <w:rFonts w:ascii="GHEA Grapalat" w:hAnsi="GHEA Grapalat"/>
        </w:rPr>
      </w:pPr>
      <w:r w:rsidRPr="009044F1">
        <w:rPr>
          <w:rFonts w:ascii="GHEA Grapalat" w:hAnsi="GHEA Grapalat"/>
        </w:rPr>
        <w:t>7.1.</w:t>
      </w:r>
      <w:r w:rsidRPr="005114D0">
        <w:rPr>
          <w:rFonts w:ascii="GHEA Grapalat" w:hAnsi="GHEA Grapalat"/>
        </w:rPr>
        <w:tab/>
      </w:r>
      <w:r w:rsidRPr="009044F1">
        <w:rPr>
          <w:rFonts w:ascii="GHEA Grapalat" w:hAnsi="GHEA Grapalat"/>
        </w:rPr>
        <w:t>Участник заявкой в порядке, установленном настоящим Приглашением, представляет обеспечение заявки</w:t>
      </w:r>
      <w:r>
        <w:rPr>
          <w:rFonts w:ascii="GHEA Grapalat" w:hAnsi="GHEA Grapalat"/>
        </w:rPr>
        <w:t>.</w:t>
      </w:r>
    </w:p>
    <w:p w14:paraId="3CD9F5D3" w14:textId="77777777" w:rsidR="00452591" w:rsidRPr="009044F1" w:rsidRDefault="00452591" w:rsidP="00452591">
      <w:pPr>
        <w:widowControl w:val="0"/>
        <w:spacing w:after="160"/>
        <w:ind w:firstLine="567"/>
        <w:jc w:val="both"/>
        <w:rPr>
          <w:rFonts w:ascii="GHEA Grapalat" w:hAnsi="GHEA Grapalat" w:cs="Sylfaen"/>
        </w:rPr>
      </w:pPr>
      <w:r w:rsidRPr="009044F1">
        <w:rPr>
          <w:rFonts w:ascii="GHEA Grapalat" w:hAnsi="GHEA Grapalat"/>
        </w:rPr>
        <w:t>Обеспечение заявки представляется в виде банковской гарантии</w:t>
      </w:r>
      <w:r>
        <w:rPr>
          <w:rFonts w:ascii="GHEA Grapalat" w:hAnsi="GHEA Grapalat"/>
        </w:rPr>
        <w:t xml:space="preserve"> (Приложение 3)</w:t>
      </w:r>
      <w:r w:rsidRPr="009044F1">
        <w:rPr>
          <w:rFonts w:ascii="GHEA Grapalat" w:hAnsi="GHEA Grapalat"/>
        </w:rPr>
        <w:t xml:space="preserve"> или наличных денег в размере, равном пяти процентам от цен</w:t>
      </w:r>
      <w:r>
        <w:rPr>
          <w:rFonts w:ascii="GHEA Grapalat" w:hAnsi="GHEA Grapalat"/>
        </w:rPr>
        <w:t>ы закупки</w:t>
      </w:r>
      <w:r w:rsidRPr="009044F1">
        <w:rPr>
          <w:rFonts w:ascii="GHEA Grapalat" w:hAnsi="GHEA Grapalat"/>
        </w:rPr>
        <w:t xml:space="preserve">. </w:t>
      </w:r>
      <w:r w:rsidRPr="003C6EB1">
        <w:rPr>
          <w:rFonts w:ascii="GHEA Grapalat" w:hAnsi="GHEA Grapalat"/>
        </w:rPr>
        <w:t xml:space="preserve">Если ценовое предложение участника превышает цену </w:t>
      </w:r>
      <w:r>
        <w:rPr>
          <w:rFonts w:ascii="GHEA Grapalat" w:hAnsi="GHEA Grapalat"/>
        </w:rPr>
        <w:t>за</w:t>
      </w:r>
      <w:r w:rsidRPr="003C6EB1">
        <w:rPr>
          <w:rFonts w:ascii="GHEA Grapalat" w:hAnsi="GHEA Grapalat"/>
        </w:rPr>
        <w:t>купки, то размер обеспечения заявки равен пяти процентам ценового предложения</w:t>
      </w:r>
      <w:r>
        <w:rPr>
          <w:rFonts w:ascii="GHEA Grapalat" w:hAnsi="GHEA Grapalat"/>
        </w:rPr>
        <w:t>.</w:t>
      </w:r>
      <w:r w:rsidRPr="009044F1">
        <w:rPr>
          <w:rFonts w:ascii="GHEA Grapalat" w:hAnsi="GHEA Grapalat"/>
        </w:rPr>
        <w:t>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w:t>
      </w:r>
    </w:p>
    <w:p w14:paraId="10B863B1" w14:textId="77777777" w:rsidR="00452591" w:rsidRDefault="00452591" w:rsidP="00452591">
      <w:pPr>
        <w:widowControl w:val="0"/>
        <w:spacing w:after="160"/>
        <w:ind w:firstLine="567"/>
        <w:jc w:val="both"/>
        <w:rPr>
          <w:rFonts w:ascii="GHEA Grapalat" w:hAnsi="GHEA Grapalat"/>
        </w:rPr>
      </w:pPr>
      <w:r w:rsidRPr="009044F1">
        <w:rPr>
          <w:rFonts w:ascii="GHEA Grapalat" w:hAnsi="GHEA Grapalat"/>
        </w:rPr>
        <w:t>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w:t>
      </w:r>
    </w:p>
    <w:p w14:paraId="0CD52E15" w14:textId="77777777" w:rsidR="00452591" w:rsidRDefault="00452591" w:rsidP="00452591">
      <w:pPr>
        <w:widowControl w:val="0"/>
        <w:spacing w:after="160"/>
        <w:ind w:firstLine="567"/>
        <w:jc w:val="both"/>
        <w:rPr>
          <w:rFonts w:ascii="GHEA Grapalat" w:hAnsi="GHEA Grapalat"/>
        </w:rPr>
      </w:pPr>
      <w:r>
        <w:rPr>
          <w:rFonts w:ascii="GHEA Grapalat" w:hAnsi="GHEA Grapalat"/>
        </w:rPr>
        <w:t xml:space="preserve">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w:t>
      </w:r>
      <w:r w:rsidRPr="0047677B">
        <w:rPr>
          <w:rFonts w:ascii="GHEA Grapalat" w:hAnsi="GHEA Grapalat"/>
        </w:rPr>
        <w:t xml:space="preserve">за истечением периода ожидания, если результаты </w:t>
      </w:r>
      <w:r>
        <w:rPr>
          <w:rFonts w:ascii="GHEA Grapalat" w:hAnsi="GHEA Grapalat"/>
        </w:rPr>
        <w:t>процедуры закупки не обжалованы.</w:t>
      </w:r>
      <w:r>
        <w:t xml:space="preserve"> </w:t>
      </w:r>
      <w:r>
        <w:rPr>
          <w:rFonts w:ascii="GHEA Grapalat" w:hAnsi="GHEA Grapalat"/>
        </w:rPr>
        <w:t>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w:t>
      </w:r>
    </w:p>
    <w:p w14:paraId="6955989E" w14:textId="77777777" w:rsidR="00452591" w:rsidRPr="009044F1" w:rsidRDefault="00452591" w:rsidP="00452591">
      <w:pPr>
        <w:widowControl w:val="0"/>
        <w:spacing w:after="160"/>
        <w:ind w:firstLine="567"/>
        <w:jc w:val="both"/>
        <w:rPr>
          <w:rFonts w:ascii="GHEA Grapalat" w:hAnsi="GHEA Grapalat" w:cs="Sylfaen"/>
        </w:rPr>
      </w:pPr>
      <w:r w:rsidRPr="00430362">
        <w:rPr>
          <w:rFonts w:ascii="GHEA Grapalat" w:hAnsi="GHEA Grapalat"/>
        </w:rPr>
        <w:t xml:space="preserve">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w:t>
      </w:r>
      <w:r>
        <w:rPr>
          <w:rFonts w:ascii="GHEA Grapalat" w:hAnsi="GHEA Grapalat"/>
        </w:rPr>
        <w:t xml:space="preserve">предусмотрении </w:t>
      </w:r>
      <w:r w:rsidRPr="00430362">
        <w:rPr>
          <w:rFonts w:ascii="GHEA Grapalat" w:hAnsi="GHEA Grapalat"/>
        </w:rPr>
        <w:t>финансовых средств</w:t>
      </w:r>
      <w:r>
        <w:rPr>
          <w:rFonts w:ascii="GHEA Grapalat" w:hAnsi="GHEA Grapalat"/>
        </w:rPr>
        <w:t>.</w:t>
      </w:r>
      <w:r>
        <w:rPr>
          <w:rFonts w:ascii="GHEA Grapalat" w:hAnsi="GHEA Grapalat"/>
          <w:lang w:val="hy-AM"/>
        </w:rPr>
        <w:t xml:space="preserve"> </w:t>
      </w:r>
      <w:r w:rsidRPr="001D6EBF">
        <w:rPr>
          <w:rFonts w:ascii="GHEA Grapalat" w:hAnsi="GHEA Grapalat"/>
        </w:rPr>
        <w:t>Если в течение шести месяцев со дня заключения договора финансовые средства для исполнения договора не предусмотр</w:t>
      </w:r>
      <w:r>
        <w:rPr>
          <w:rFonts w:ascii="GHEA Grapalat" w:hAnsi="GHEA Grapalat"/>
        </w:rPr>
        <w:t>иваются</w:t>
      </w:r>
      <w:r w:rsidRPr="001D6EBF">
        <w:rPr>
          <w:rFonts w:ascii="GHEA Grapalat" w:hAnsi="GHEA Grapalat"/>
        </w:rPr>
        <w:t xml:space="preserve"> и договор расторгается, то обеспечение заявки возвращается в течение пяти рабочих дней со дня расторжения договора</w:t>
      </w:r>
      <w:r>
        <w:rPr>
          <w:rFonts w:ascii="GHEA Grapalat" w:hAnsi="GHEA Grapalat"/>
        </w:rPr>
        <w:t>.</w:t>
      </w:r>
      <w:r>
        <w:rPr>
          <w:rFonts w:ascii="GHEA Grapalat" w:hAnsi="GHEA Grapalat"/>
          <w:vertAlign w:val="superscript"/>
        </w:rPr>
        <w:t>8</w:t>
      </w:r>
      <w:r w:rsidRPr="002D27F1">
        <w:rPr>
          <w:rFonts w:ascii="GHEA Grapalat" w:hAnsi="GHEA Grapalat"/>
          <w:vertAlign w:val="superscript"/>
        </w:rPr>
        <w:t>.1</w:t>
      </w:r>
    </w:p>
    <w:p w14:paraId="13CCE00F" w14:textId="77777777" w:rsidR="00452591" w:rsidRPr="00AF7C7D" w:rsidRDefault="00452591" w:rsidP="00452591">
      <w:pPr>
        <w:widowControl w:val="0"/>
        <w:tabs>
          <w:tab w:val="left" w:pos="1134"/>
        </w:tabs>
        <w:ind w:firstLine="567"/>
        <w:jc w:val="both"/>
        <w:rPr>
          <w:rFonts w:ascii="GHEA Grapalat" w:hAnsi="GHEA Grapalat"/>
        </w:rPr>
      </w:pPr>
      <w:r w:rsidRPr="0088759A">
        <w:rPr>
          <w:rFonts w:ascii="GHEA Grapalat" w:hAnsi="GHEA Grapalat"/>
        </w:rPr>
        <w:t>Руководитель заказчика письменно информирует о возврате обеспечения заявки в сроки, предусмотренные настоящим пунктом</w:t>
      </w:r>
      <w:r>
        <w:rPr>
          <w:rFonts w:ascii="GHEA Grapalat" w:hAnsi="GHEA Grapalat"/>
          <w:lang w:val="hy-AM"/>
        </w:rPr>
        <w:t>:</w:t>
      </w:r>
    </w:p>
    <w:p w14:paraId="35BC6030" w14:textId="77777777" w:rsidR="00452591" w:rsidRPr="0088759A" w:rsidRDefault="00452591" w:rsidP="00452591">
      <w:pPr>
        <w:widowControl w:val="0"/>
        <w:tabs>
          <w:tab w:val="left" w:pos="1134"/>
        </w:tabs>
        <w:ind w:firstLine="567"/>
        <w:jc w:val="both"/>
        <w:rPr>
          <w:rFonts w:ascii="GHEA Grapalat" w:hAnsi="GHEA Grapalat"/>
        </w:rPr>
      </w:pPr>
      <w:r w:rsidRPr="0088759A">
        <w:rPr>
          <w:rFonts w:ascii="GHEA Grapalat" w:hAnsi="GHEA Grapalat"/>
        </w:rPr>
        <w:t>- в случае обеспечения, представленного в виде наличных денег-</w:t>
      </w:r>
      <w:r w:rsidRPr="003226FA">
        <w:rPr>
          <w:rFonts w:ascii="GHEA Grapalat" w:hAnsi="GHEA Grapalat"/>
        </w:rPr>
        <w:t>Министерств</w:t>
      </w:r>
      <w:r>
        <w:rPr>
          <w:rFonts w:ascii="GHEA Grapalat" w:hAnsi="GHEA Grapalat"/>
          <w:lang w:val="en-US"/>
        </w:rPr>
        <w:t>o</w:t>
      </w:r>
      <w:r w:rsidRPr="003226FA">
        <w:rPr>
          <w:rFonts w:ascii="GHEA Grapalat" w:hAnsi="GHEA Grapalat"/>
        </w:rPr>
        <w:t xml:space="preserve"> финансов</w:t>
      </w:r>
      <w:r w:rsidRPr="0088759A">
        <w:rPr>
          <w:rFonts w:ascii="GHEA Grapalat" w:hAnsi="GHEA Grapalat"/>
        </w:rPr>
        <w:t xml:space="preserve"> </w:t>
      </w:r>
      <w:r>
        <w:rPr>
          <w:rFonts w:ascii="GHEA Grapalat" w:hAnsi="GHEA Grapalat"/>
        </w:rPr>
        <w:t>РА,</w:t>
      </w:r>
      <w:r w:rsidRPr="003226FA">
        <w:rPr>
          <w:rFonts w:ascii="GHEA Grapalat" w:hAnsi="GHEA Grapalat"/>
        </w:rPr>
        <w:t xml:space="preserve"> </w:t>
      </w:r>
      <w:r w:rsidRPr="0088759A">
        <w:rPr>
          <w:rFonts w:ascii="GHEA Grapalat" w:hAnsi="GHEA Grapalat"/>
        </w:rPr>
        <w:t xml:space="preserve">приложив копию </w:t>
      </w:r>
      <w:r w:rsidRPr="00700209">
        <w:rPr>
          <w:rFonts w:ascii="GHEA Grapalat" w:hAnsi="GHEA Grapalat"/>
        </w:rPr>
        <w:t>представленного заявкой</w:t>
      </w:r>
      <w:r w:rsidRPr="008D6463">
        <w:rPr>
          <w:rFonts w:ascii="GHEA Grapalat" w:hAnsi="GHEA Grapalat"/>
        </w:rPr>
        <w:t xml:space="preserve"> </w:t>
      </w:r>
      <w:r w:rsidRPr="0088759A">
        <w:rPr>
          <w:rFonts w:ascii="GHEA Grapalat" w:hAnsi="GHEA Grapalat"/>
        </w:rPr>
        <w:t>документа</w:t>
      </w:r>
      <w:r w:rsidRPr="008D6463">
        <w:rPr>
          <w:rFonts w:ascii="GHEA Grapalat" w:hAnsi="GHEA Grapalat"/>
        </w:rPr>
        <w:t xml:space="preserve"> </w:t>
      </w:r>
      <w:r w:rsidRPr="004A1042">
        <w:rPr>
          <w:rFonts w:ascii="GHEA Grapalat" w:hAnsi="GHEA Grapalat"/>
        </w:rPr>
        <w:t>обосновывающ</w:t>
      </w:r>
      <w:r>
        <w:rPr>
          <w:rFonts w:ascii="GHEA Grapalat" w:hAnsi="GHEA Grapalat"/>
        </w:rPr>
        <w:t>ую</w:t>
      </w:r>
      <w:r w:rsidRPr="004A1042">
        <w:rPr>
          <w:rFonts w:ascii="GHEA Grapalat" w:hAnsi="GHEA Grapalat"/>
        </w:rPr>
        <w:t xml:space="preserve"> выплату</w:t>
      </w:r>
      <w:r w:rsidRPr="0088759A">
        <w:rPr>
          <w:rFonts w:ascii="GHEA Grapalat" w:hAnsi="GHEA Grapalat"/>
        </w:rPr>
        <w:t>;</w:t>
      </w:r>
    </w:p>
    <w:p w14:paraId="16C2E8E2" w14:textId="77777777" w:rsidR="00452591" w:rsidRPr="0088759A" w:rsidRDefault="00452591" w:rsidP="00452591">
      <w:pPr>
        <w:widowControl w:val="0"/>
        <w:tabs>
          <w:tab w:val="left" w:pos="1134"/>
        </w:tabs>
        <w:ind w:firstLine="567"/>
        <w:jc w:val="both"/>
        <w:rPr>
          <w:rFonts w:ascii="GHEA Grapalat" w:hAnsi="GHEA Grapalat"/>
        </w:rPr>
      </w:pPr>
      <w:r w:rsidRPr="0088759A">
        <w:rPr>
          <w:rFonts w:ascii="GHEA Grapalat" w:hAnsi="GHEA Grapalat"/>
        </w:rPr>
        <w:t xml:space="preserve">- в случае обеспечения, представленного в виде банковской гарантии </w:t>
      </w:r>
      <w:r>
        <w:rPr>
          <w:rFonts w:ascii="GHEA Grapalat" w:hAnsi="GHEA Grapalat"/>
        </w:rPr>
        <w:t>-</w:t>
      </w:r>
      <w:r w:rsidRPr="0088759A">
        <w:rPr>
          <w:rFonts w:ascii="GHEA Grapalat" w:hAnsi="GHEA Grapalat"/>
        </w:rPr>
        <w:t xml:space="preserve"> выдавш</w:t>
      </w:r>
      <w:r>
        <w:rPr>
          <w:rFonts w:ascii="GHEA Grapalat" w:hAnsi="GHEA Grapalat"/>
        </w:rPr>
        <w:t xml:space="preserve">ий </w:t>
      </w:r>
      <w:r w:rsidRPr="0088759A">
        <w:rPr>
          <w:rFonts w:ascii="GHEA Grapalat" w:hAnsi="GHEA Grapalat"/>
        </w:rPr>
        <w:t>гарантию</w:t>
      </w:r>
      <w:r w:rsidRPr="001826BF">
        <w:rPr>
          <w:rFonts w:ascii="GHEA Grapalat" w:hAnsi="GHEA Grapalat"/>
        </w:rPr>
        <w:t xml:space="preserve"> </w:t>
      </w:r>
      <w:r w:rsidRPr="007D0088">
        <w:rPr>
          <w:rFonts w:ascii="GHEA Grapalat" w:hAnsi="GHEA Grapalat"/>
        </w:rPr>
        <w:t>банк</w:t>
      </w:r>
      <w:r>
        <w:rPr>
          <w:rFonts w:ascii="GHEA Grapalat" w:hAnsi="GHEA Grapalat"/>
        </w:rPr>
        <w:t>.</w:t>
      </w:r>
    </w:p>
    <w:p w14:paraId="4E6CD89A" w14:textId="77777777" w:rsidR="00452591" w:rsidRPr="009044F1" w:rsidRDefault="00452591" w:rsidP="00452591">
      <w:pPr>
        <w:widowControl w:val="0"/>
        <w:spacing w:after="160"/>
        <w:ind w:firstLine="567"/>
        <w:jc w:val="both"/>
        <w:rPr>
          <w:rFonts w:ascii="GHEA Grapalat" w:hAnsi="GHEA Grapalat" w:cs="Sylfaen"/>
        </w:rPr>
      </w:pPr>
    </w:p>
    <w:p w14:paraId="40BE761E" w14:textId="77777777" w:rsidR="00452591" w:rsidRPr="00681F45" w:rsidRDefault="00452591" w:rsidP="00452591">
      <w:pPr>
        <w:widowControl w:val="0"/>
        <w:spacing w:after="160"/>
        <w:ind w:firstLine="567"/>
        <w:jc w:val="both"/>
        <w:rPr>
          <w:rFonts w:ascii="GHEA Grapalat" w:hAnsi="GHEA Grapalat"/>
        </w:rPr>
      </w:pPr>
      <w:r w:rsidRPr="009044F1">
        <w:rPr>
          <w:rFonts w:ascii="GHEA Grapalat" w:hAnsi="GHEA Grapalat"/>
        </w:rPr>
        <w:t xml:space="preserve"> 7.2.</w:t>
      </w:r>
      <w:r w:rsidRPr="005114D0">
        <w:rPr>
          <w:rFonts w:ascii="GHEA Grapalat" w:hAnsi="GHEA Grapalat"/>
        </w:rPr>
        <w:tab/>
      </w:r>
      <w:r w:rsidRPr="009044F1">
        <w:rPr>
          <w:rFonts w:ascii="GHEA Grapalat" w:hAnsi="GHEA Grapalat"/>
        </w:rPr>
        <w:t>При организации проце</w:t>
      </w:r>
      <w:r>
        <w:rPr>
          <w:rFonts w:ascii="GHEA Grapalat" w:hAnsi="GHEA Grapalat"/>
        </w:rPr>
        <w:t>дуры закупки по лотам:</w:t>
      </w:r>
    </w:p>
    <w:p w14:paraId="65C6457F" w14:textId="77777777" w:rsidR="00452591" w:rsidRPr="009044F1" w:rsidRDefault="00452591" w:rsidP="00452591">
      <w:pPr>
        <w:widowControl w:val="0"/>
        <w:tabs>
          <w:tab w:val="left" w:pos="1134"/>
        </w:tabs>
        <w:spacing w:after="160"/>
        <w:ind w:firstLine="567"/>
        <w:jc w:val="both"/>
        <w:rPr>
          <w:rFonts w:ascii="GHEA Grapalat" w:hAnsi="GHEA Grapalat"/>
        </w:rPr>
      </w:pPr>
      <w:r w:rsidRPr="0084343E">
        <w:rPr>
          <w:rFonts w:ascii="GHEA Grapalat" w:hAnsi="GHEA Grapalat"/>
        </w:rPr>
        <w:t>а.</w:t>
      </w:r>
      <w:r w:rsidRPr="0084343E">
        <w:rPr>
          <w:rFonts w:ascii="GHEA Grapalat" w:hAnsi="GHEA Grapalat"/>
        </w:rPr>
        <w:tab/>
        <w:t xml:space="preserve">если участник подает заявку на более чем один лот, то может представить </w:t>
      </w:r>
      <w:r w:rsidRPr="0084343E">
        <w:rPr>
          <w:rFonts w:ascii="GHEA Grapalat" w:hAnsi="GHEA Grapalat"/>
        </w:rPr>
        <w:lastRenderedPageBreak/>
        <w:t xml:space="preserve">обеспечение заявки как для каждого лота в отдельности, так и для всех лотов. </w:t>
      </w:r>
      <w:r w:rsidRPr="00E03BED">
        <w:rPr>
          <w:rFonts w:ascii="GHEA Grapalat" w:hAnsi="GHEA Grapalat"/>
        </w:rPr>
        <w:t>В</w:t>
      </w:r>
      <w:r w:rsidRPr="00E03BED">
        <w:rPr>
          <w:rFonts w:ascii="Courier New" w:hAnsi="Courier New" w:cs="Courier New"/>
        </w:rPr>
        <w:t> </w:t>
      </w:r>
      <w:r w:rsidRPr="00E03BED">
        <w:rPr>
          <w:rFonts w:ascii="GHEA Grapalat" w:hAnsi="GHEA Grapalat"/>
        </w:rPr>
        <w:t>случае представления одного обеспечения заявки, его сумма исчисляется в отношении общей суммы цен закупок  по</w:t>
      </w:r>
      <w:r w:rsidRPr="00E03BED">
        <w:rPr>
          <w:rFonts w:ascii="Courier New" w:hAnsi="Courier New" w:cs="Courier New"/>
        </w:rPr>
        <w:t> </w:t>
      </w:r>
      <w:r w:rsidRPr="00E03BED">
        <w:rPr>
          <w:rFonts w:ascii="GHEA Grapalat" w:hAnsi="GHEA Grapalat"/>
        </w:rPr>
        <w:t>представленным лотам,</w:t>
      </w:r>
      <w:r w:rsidRPr="00E03BED">
        <w:rPr>
          <w:rFonts w:ascii="GHEA Grapalat" w:hAnsi="GHEA Grapalat"/>
          <w:color w:val="000000" w:themeColor="text1"/>
        </w:rPr>
        <w:t xml:space="preserve"> </w:t>
      </w:r>
      <w:r w:rsidRPr="00E03BED">
        <w:rPr>
          <w:rFonts w:ascii="GHEA Grapalat" w:hAnsi="GHEA Grapalat"/>
        </w:rPr>
        <w:t xml:space="preserve">а в том случае </w:t>
      </w:r>
      <w:r w:rsidRPr="00E03BED">
        <w:rPr>
          <w:rFonts w:ascii="GHEA Grapalat" w:hAnsi="GHEA Grapalat"/>
          <w:lang w:val="en-US"/>
        </w:rPr>
        <w:t>e</w:t>
      </w:r>
      <w:r w:rsidRPr="00E03BED">
        <w:rPr>
          <w:rFonts w:ascii="GHEA Grapalat" w:hAnsi="GHEA Grapalat"/>
        </w:rPr>
        <w:t>сли ценовые предложения превышают цены закупки - в отношении общей суммы ценовых предложений</w:t>
      </w:r>
      <w:r w:rsidRPr="00E03BED">
        <w:rPr>
          <w:rFonts w:ascii="GHEA Grapalat" w:hAnsi="GHEA Grapalat"/>
          <w:color w:val="000000" w:themeColor="text1"/>
        </w:rPr>
        <w:t xml:space="preserve"> с учетом </w:t>
      </w:r>
      <w:r w:rsidRPr="00E03BED">
        <w:rPr>
          <w:rFonts w:ascii="GHEA Grapalat" w:hAnsi="GHEA Grapalat" w:cs="Sylfaen"/>
        </w:rPr>
        <w:t>требований абзаца «д» подпункта 1 пункта 32 Порядка</w:t>
      </w:r>
      <w:r w:rsidRPr="00E03BED">
        <w:rPr>
          <w:rFonts w:ascii="GHEA Grapalat" w:hAnsi="GHEA Grapalat"/>
        </w:rPr>
        <w:t>.</w:t>
      </w:r>
      <w:r w:rsidRPr="009044F1">
        <w:rPr>
          <w:rFonts w:ascii="GHEA Grapalat" w:hAnsi="GHEA Grapalat"/>
        </w:rPr>
        <w:t xml:space="preserve"> </w:t>
      </w:r>
    </w:p>
    <w:p w14:paraId="026508DC" w14:textId="77777777" w:rsidR="00452591" w:rsidRPr="00C35487" w:rsidRDefault="00452591" w:rsidP="00452591">
      <w:pPr>
        <w:widowControl w:val="0"/>
        <w:tabs>
          <w:tab w:val="left" w:pos="1134"/>
        </w:tabs>
        <w:spacing w:after="160"/>
        <w:ind w:firstLine="567"/>
        <w:jc w:val="both"/>
      </w:pPr>
      <w:r w:rsidRPr="009044F1">
        <w:rPr>
          <w:rFonts w:ascii="GHEA Grapalat" w:hAnsi="GHEA Grapalat"/>
        </w:rPr>
        <w:t>б.</w:t>
      </w:r>
      <w:r w:rsidRPr="005114D0">
        <w:rPr>
          <w:rFonts w:ascii="GHEA Grapalat" w:hAnsi="GHEA Grapalat"/>
        </w:rPr>
        <w:tab/>
      </w:r>
      <w:r>
        <w:rPr>
          <w:rFonts w:ascii="GHEA Grapalat" w:hAnsi="GHEA Grapalat"/>
        </w:rPr>
        <w:t>е</w:t>
      </w:r>
      <w:r w:rsidRPr="00BB7860">
        <w:rPr>
          <w:rFonts w:ascii="GHEA Grapalat" w:hAnsi="GHEA Grapalat"/>
        </w:rPr>
        <w:t xml:space="preserve">сли участник лишается права заключения договора </w:t>
      </w:r>
      <w:r>
        <w:rPr>
          <w:rFonts w:ascii="GHEA Grapalat" w:hAnsi="GHEA Grapalat"/>
        </w:rPr>
        <w:t>по какому</w:t>
      </w:r>
      <w:r w:rsidRPr="00BB7860">
        <w:rPr>
          <w:rFonts w:ascii="GHEA Grapalat" w:hAnsi="GHEA Grapalat"/>
        </w:rPr>
        <w:t xml:space="preserve">-либо </w:t>
      </w:r>
      <w:r>
        <w:rPr>
          <w:rFonts w:ascii="GHEA Grapalat" w:hAnsi="GHEA Grapalat"/>
        </w:rPr>
        <w:t>лоту</w:t>
      </w:r>
      <w:r w:rsidRPr="00BB7860">
        <w:rPr>
          <w:rFonts w:ascii="GHEA Grapalat" w:hAnsi="GHEA Grapalat"/>
        </w:rPr>
        <w:t>, то обеспечение заявки выплачивается только в размере обеспечения, рассчитанного в отношении это</w:t>
      </w:r>
      <w:r>
        <w:rPr>
          <w:rFonts w:ascii="GHEA Grapalat" w:hAnsi="GHEA Grapalat"/>
        </w:rPr>
        <w:t>го лота</w:t>
      </w:r>
      <w:r w:rsidRPr="009044F1">
        <w:rPr>
          <w:rFonts w:ascii="GHEA Grapalat" w:hAnsi="GHEA Grapalat"/>
        </w:rPr>
        <w:t>.</w:t>
      </w:r>
      <w:r>
        <w:rPr>
          <w:rStyle w:val="FootnoteReference"/>
        </w:rPr>
        <w:footnoteReference w:customMarkFollows="1" w:id="5"/>
        <w:t>8</w:t>
      </w:r>
    </w:p>
    <w:p w14:paraId="79118CBA" w14:textId="77777777" w:rsidR="00452591" w:rsidRPr="009044F1" w:rsidRDefault="00452591" w:rsidP="00452591">
      <w:pPr>
        <w:widowControl w:val="0"/>
        <w:tabs>
          <w:tab w:val="left" w:pos="1134"/>
        </w:tabs>
        <w:spacing w:after="160"/>
        <w:ind w:firstLine="567"/>
        <w:jc w:val="both"/>
        <w:rPr>
          <w:rFonts w:ascii="GHEA Grapalat" w:hAnsi="GHEA Grapalat" w:cs="Sylfaen"/>
        </w:rPr>
      </w:pPr>
      <w:r w:rsidRPr="009044F1">
        <w:rPr>
          <w:rFonts w:ascii="GHEA Grapalat" w:hAnsi="GHEA Grapalat"/>
        </w:rPr>
        <w:t>7.3.</w:t>
      </w:r>
      <w:r w:rsidRPr="005114D0">
        <w:rPr>
          <w:rFonts w:ascii="GHEA Grapalat" w:hAnsi="GHEA Grapalat"/>
        </w:rPr>
        <w:tab/>
      </w:r>
      <w:r w:rsidRPr="009044F1">
        <w:rPr>
          <w:rFonts w:ascii="GHEA Grapalat" w:hAnsi="GHEA Grapalat"/>
        </w:rPr>
        <w:t>Участник выплачивает обеспечение заявки, если он:</w:t>
      </w:r>
    </w:p>
    <w:p w14:paraId="3150AD3D" w14:textId="77777777" w:rsidR="00452591" w:rsidRPr="009044F1" w:rsidRDefault="00452591" w:rsidP="00452591">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Pr="005114D0">
        <w:rPr>
          <w:rFonts w:ascii="GHEA Grapalat" w:hAnsi="GHEA Grapalat"/>
        </w:rPr>
        <w:tab/>
      </w:r>
      <w:r w:rsidRPr="009044F1">
        <w:rPr>
          <w:rFonts w:ascii="GHEA Grapalat" w:hAnsi="GHEA Grapalat"/>
        </w:rPr>
        <w:t>объявлен отобранным участником, но отказывается от заключения договора либо лишается права на его заключение;</w:t>
      </w:r>
    </w:p>
    <w:p w14:paraId="7F12DCB1" w14:textId="77777777" w:rsidR="00452591" w:rsidRDefault="00452591" w:rsidP="00452591">
      <w:pPr>
        <w:widowControl w:val="0"/>
        <w:tabs>
          <w:tab w:val="left" w:pos="1134"/>
        </w:tabs>
        <w:spacing w:after="160"/>
        <w:ind w:firstLine="567"/>
        <w:jc w:val="both"/>
        <w:rPr>
          <w:rFonts w:ascii="GHEA Grapalat" w:hAnsi="GHEA Grapalat"/>
        </w:rPr>
      </w:pPr>
      <w:r w:rsidRPr="009044F1">
        <w:rPr>
          <w:rFonts w:ascii="GHEA Grapalat" w:hAnsi="GHEA Grapalat"/>
        </w:rPr>
        <w:t>2)</w:t>
      </w:r>
      <w:r w:rsidRPr="005114D0">
        <w:rPr>
          <w:rFonts w:ascii="GHEA Grapalat" w:hAnsi="GHEA Grapalat"/>
        </w:rPr>
        <w:tab/>
      </w:r>
      <w:r w:rsidRPr="009044F1">
        <w:rPr>
          <w:rFonts w:ascii="GHEA Grapalat" w:hAnsi="GHEA Grapalat"/>
        </w:rPr>
        <w:t>нарушил обязательство, взятое на себя в рамках процесса закупки, что привело к прекращению дальнейшего участия данного участника в процессе</w:t>
      </w:r>
      <w:r>
        <w:rPr>
          <w:rFonts w:ascii="GHEA Grapalat" w:hAnsi="GHEA Grapalat"/>
        </w:rPr>
        <w:t>.</w:t>
      </w:r>
    </w:p>
    <w:p w14:paraId="11A962D9" w14:textId="77777777" w:rsidR="00452591" w:rsidRPr="00681F45" w:rsidRDefault="00452591" w:rsidP="00452591">
      <w:pPr>
        <w:widowControl w:val="0"/>
        <w:tabs>
          <w:tab w:val="left" w:pos="1134"/>
        </w:tabs>
        <w:spacing w:after="160"/>
        <w:ind w:firstLine="567"/>
        <w:jc w:val="both"/>
        <w:rPr>
          <w:rFonts w:ascii="GHEA Grapalat" w:hAnsi="GHEA Grapalat" w:cs="Sylfaen"/>
        </w:rPr>
      </w:pPr>
      <w:r w:rsidRPr="009044F1">
        <w:rPr>
          <w:rFonts w:ascii="GHEA Grapalat" w:hAnsi="GHEA Grapalat"/>
        </w:rPr>
        <w:t>7.</w:t>
      </w:r>
      <w:r>
        <w:rPr>
          <w:rFonts w:ascii="GHEA Grapalat" w:hAnsi="GHEA Grapalat"/>
        </w:rPr>
        <w:t>4</w:t>
      </w:r>
      <w:r w:rsidRPr="009044F1">
        <w:rPr>
          <w:rFonts w:ascii="GHEA Grapalat" w:hAnsi="GHEA Grapalat"/>
        </w:rPr>
        <w:t>.</w:t>
      </w:r>
      <w:r w:rsidRPr="005114D0">
        <w:rPr>
          <w:rFonts w:ascii="GHEA Grapalat" w:hAnsi="GHEA Grapalat"/>
        </w:rPr>
        <w:tab/>
      </w:r>
      <w:r w:rsidRPr="009044F1">
        <w:rPr>
          <w:rFonts w:ascii="GHEA Grapalat" w:hAnsi="GHEA Grapalat"/>
        </w:rPr>
        <w:t>Обеспечение заявки должно быть действительн</w:t>
      </w:r>
      <w:r>
        <w:rPr>
          <w:rFonts w:ascii="GHEA Grapalat" w:hAnsi="GHEA Grapalat"/>
        </w:rPr>
        <w:t>ым</w:t>
      </w:r>
      <w:r w:rsidRPr="009044F1">
        <w:rPr>
          <w:rFonts w:ascii="GHEA Grapalat" w:hAnsi="GHEA Grapalat"/>
        </w:rPr>
        <w:t xml:space="preserve"> в течение 90</w:t>
      </w:r>
      <w:r>
        <w:rPr>
          <w:rFonts w:ascii="Courier New" w:hAnsi="Courier New" w:cs="Courier New"/>
        </w:rPr>
        <w:t> </w:t>
      </w:r>
      <w:r w:rsidRPr="009044F1">
        <w:rPr>
          <w:rFonts w:ascii="GHEA Grapalat" w:hAnsi="GHEA Grapalat"/>
        </w:rPr>
        <w:t xml:space="preserve">(девяноста) </w:t>
      </w:r>
      <w:r>
        <w:rPr>
          <w:rFonts w:ascii="GHEA Grapalat" w:hAnsi="GHEA Grapalat"/>
        </w:rPr>
        <w:t xml:space="preserve">рабочих </w:t>
      </w:r>
      <w:r w:rsidRPr="009044F1">
        <w:rPr>
          <w:rFonts w:ascii="GHEA Grapalat" w:hAnsi="GHEA Grapalat"/>
        </w:rPr>
        <w:t>дней со дня</w:t>
      </w:r>
      <w:r>
        <w:rPr>
          <w:rFonts w:ascii="GHEA Grapalat" w:hAnsi="GHEA Grapalat"/>
        </w:rPr>
        <w:t xml:space="preserve"> </w:t>
      </w:r>
      <w:r w:rsidRPr="009F6BFE">
        <w:rPr>
          <w:rFonts w:ascii="GHEA Grapalat" w:hAnsi="GHEA Grapalat"/>
        </w:rPr>
        <w:t>истечения крайнего срока</w:t>
      </w:r>
      <w:r w:rsidRPr="009044F1">
        <w:rPr>
          <w:rFonts w:ascii="GHEA Grapalat" w:hAnsi="GHEA Grapalat"/>
        </w:rPr>
        <w:t xml:space="preserve"> подачи заяв</w:t>
      </w:r>
      <w:r>
        <w:rPr>
          <w:rFonts w:ascii="GHEA Grapalat" w:hAnsi="GHEA Grapalat"/>
        </w:rPr>
        <w:t>о</w:t>
      </w:r>
      <w:r w:rsidRPr="009044F1">
        <w:rPr>
          <w:rFonts w:ascii="GHEA Grapalat" w:hAnsi="GHEA Grapalat"/>
        </w:rPr>
        <w:t>к.</w:t>
      </w:r>
      <w:r w:rsidRPr="004478A1">
        <w:rPr>
          <w:rFonts w:ascii="GHEA Grapalat" w:hAnsi="GHEA Grapalat"/>
          <w:vertAlign w:val="superscript"/>
        </w:rPr>
        <w:t>8.2</w:t>
      </w:r>
      <w:r w:rsidRPr="009044F1">
        <w:rPr>
          <w:rFonts w:ascii="GHEA Grapalat" w:hAnsi="GHEA Grapalat"/>
        </w:rPr>
        <w:t xml:space="preserve"> </w:t>
      </w:r>
    </w:p>
    <w:p w14:paraId="2A41CBB7" w14:textId="77777777" w:rsidR="00452591" w:rsidRDefault="00452591" w:rsidP="00452591">
      <w:pPr>
        <w:widowControl w:val="0"/>
        <w:tabs>
          <w:tab w:val="left" w:pos="1134"/>
        </w:tabs>
        <w:ind w:firstLine="567"/>
        <w:jc w:val="both"/>
        <w:rPr>
          <w:rFonts w:ascii="GHEA Grapalat" w:hAnsi="GHEA Grapalat" w:cs="Sylfaen"/>
        </w:rPr>
      </w:pPr>
    </w:p>
    <w:p w14:paraId="3930FDC1" w14:textId="77777777" w:rsidR="00452591" w:rsidRDefault="00452591" w:rsidP="00452591">
      <w:pPr>
        <w:widowControl w:val="0"/>
        <w:tabs>
          <w:tab w:val="left" w:pos="1134"/>
        </w:tabs>
        <w:ind w:firstLine="567"/>
        <w:jc w:val="both"/>
        <w:rPr>
          <w:rFonts w:ascii="GHEA Grapalat" w:hAnsi="GHEA Grapalat" w:cs="Sylfaen"/>
        </w:rPr>
      </w:pPr>
      <w:r>
        <w:rPr>
          <w:rFonts w:ascii="GHEA Grapalat" w:hAnsi="GHEA Grapalat"/>
        </w:rPr>
        <w:t>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w:t>
      </w:r>
      <w:r w:rsidRPr="009F7FAF">
        <w:rPr>
          <w:rFonts w:ascii="GHEA Grapalat" w:hAnsi="GHEA Grapalat"/>
        </w:rPr>
        <w:t xml:space="preserve"> </w:t>
      </w:r>
      <w:r>
        <w:rPr>
          <w:rFonts w:ascii="GHEA Grapalat" w:hAnsi="GHEA Grapalat"/>
        </w:rPr>
        <w:t>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14:paraId="27839986" w14:textId="77777777" w:rsidR="00452591" w:rsidRPr="00996C18" w:rsidRDefault="00452591" w:rsidP="00452591">
      <w:pPr>
        <w:widowControl w:val="0"/>
        <w:tabs>
          <w:tab w:val="left" w:pos="1134"/>
        </w:tabs>
        <w:spacing w:after="160"/>
        <w:ind w:firstLine="567"/>
        <w:jc w:val="both"/>
        <w:rPr>
          <w:rFonts w:ascii="GHEA Grapalat" w:hAnsi="GHEA Grapalat" w:cs="Sylfaen"/>
        </w:rPr>
      </w:pPr>
      <w:r w:rsidRPr="005E62F0">
        <w:rPr>
          <w:rFonts w:ascii="GHEA Grapalat" w:hAnsi="GHEA Grapalat"/>
        </w:rPr>
        <w:t>7.</w:t>
      </w:r>
      <w:r>
        <w:rPr>
          <w:rFonts w:ascii="GHEA Grapalat" w:hAnsi="GHEA Grapalat"/>
        </w:rPr>
        <w:t>6</w:t>
      </w:r>
      <w:r w:rsidRPr="009569E5">
        <w:rPr>
          <w:rFonts w:ascii="GHEA Grapalat" w:hAnsi="GHEA Grapalat"/>
        </w:rPr>
        <w:t xml:space="preserve"> Заявка участника подлежит отклонению, если в ней отсутствует </w:t>
      </w:r>
      <w:r w:rsidRPr="00264826">
        <w:rPr>
          <w:rFonts w:ascii="GHEA Grapalat" w:hAnsi="GHEA Grapalat"/>
        </w:rPr>
        <w:t>о</w:t>
      </w:r>
      <w:r w:rsidRPr="007C1F83">
        <w:rPr>
          <w:rFonts w:ascii="GHEA Grapalat" w:hAnsi="GHEA Grapalat"/>
        </w:rPr>
        <w:t>беспечение заявки или представленное обеспечение не  соответствует требованиям приглашения.</w:t>
      </w:r>
    </w:p>
    <w:p w14:paraId="7EA57D4C" w14:textId="77777777" w:rsidR="00FA0E41" w:rsidRPr="009044F1" w:rsidRDefault="00FA0E41" w:rsidP="00B46D58">
      <w:pPr>
        <w:widowControl w:val="0"/>
        <w:spacing w:after="160"/>
        <w:ind w:firstLine="567"/>
        <w:jc w:val="center"/>
        <w:rPr>
          <w:rFonts w:ascii="GHEA Grapalat" w:hAnsi="GHEA Grapalat"/>
          <w:b/>
        </w:rPr>
      </w:pPr>
    </w:p>
    <w:p w14:paraId="2DC4C1B9" w14:textId="77777777" w:rsidR="00A225E0" w:rsidRDefault="00A225E0" w:rsidP="00B46D58">
      <w:pPr>
        <w:rPr>
          <w:rFonts w:ascii="GHEA Grapalat" w:hAnsi="GHEA Grapalat" w:cs="Sylfaen"/>
        </w:rPr>
      </w:pPr>
    </w:p>
    <w:p w14:paraId="7048AC72" w14:textId="77777777" w:rsidR="00096865" w:rsidRPr="009044F1" w:rsidRDefault="00E70FC4" w:rsidP="00A9098A">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14:paraId="2F0C943D" w14:textId="346442D9" w:rsidR="00A9098A" w:rsidRPr="00AD29CE" w:rsidRDefault="00FD2748" w:rsidP="00A9098A">
      <w:pPr>
        <w:pStyle w:val="BodyTextIndent2"/>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00A9098A" w:rsidRPr="00AD29CE">
        <w:rPr>
          <w:rFonts w:ascii="GHEA Grapalat" w:hAnsi="GHEA Grapalat"/>
          <w:sz w:val="24"/>
          <w:szCs w:val="24"/>
        </w:rPr>
        <w:t xml:space="preserve">Вскрытие заявок произойдет </w:t>
      </w:r>
      <w:r w:rsidR="00A9098A" w:rsidRPr="002B605C">
        <w:rPr>
          <w:rFonts w:ascii="GHEA Grapalat" w:hAnsi="GHEA Grapalat"/>
          <w:sz w:val="24"/>
          <w:szCs w:val="24"/>
        </w:rPr>
        <w:t>заседании комиссии по вскрытию заявок</w:t>
      </w:r>
      <w:r w:rsidR="00A9098A" w:rsidRPr="00AD29CE">
        <w:rPr>
          <w:rFonts w:ascii="GHEA Grapalat" w:hAnsi="GHEA Grapalat"/>
          <w:sz w:val="24"/>
          <w:szCs w:val="24"/>
        </w:rPr>
        <w:t xml:space="preserve"> на </w:t>
      </w:r>
      <w:r w:rsidR="00A9098A" w:rsidRPr="00AD29CE">
        <w:rPr>
          <w:rFonts w:ascii="GHEA Grapalat" w:hAnsi="GHEA Grapalat"/>
          <w:sz w:val="24"/>
          <w:szCs w:val="24"/>
        </w:rPr>
        <w:lastRenderedPageBreak/>
        <w:t>"</w:t>
      </w:r>
      <w:r w:rsidR="005C10CC" w:rsidRPr="005C10CC">
        <w:rPr>
          <w:rFonts w:ascii="GHEA Grapalat" w:hAnsi="GHEA Grapalat"/>
          <w:sz w:val="24"/>
          <w:szCs w:val="24"/>
        </w:rPr>
        <w:t>7</w:t>
      </w:r>
      <w:r w:rsidR="00A9098A" w:rsidRPr="00AD29CE">
        <w:rPr>
          <w:rFonts w:ascii="GHEA Grapalat" w:hAnsi="GHEA Grapalat"/>
          <w:sz w:val="24"/>
          <w:szCs w:val="24"/>
        </w:rPr>
        <w:t>"</w:t>
      </w:r>
      <w:r w:rsidR="005C10CC" w:rsidRPr="005C10CC">
        <w:rPr>
          <w:rFonts w:ascii="GHEA Grapalat" w:hAnsi="GHEA Grapalat"/>
          <w:sz w:val="24"/>
          <w:szCs w:val="24"/>
        </w:rPr>
        <w:t>-</w:t>
      </w:r>
      <w:r w:rsidR="005C10CC">
        <w:rPr>
          <w:rFonts w:ascii="GHEA Grapalat" w:hAnsi="GHEA Grapalat"/>
          <w:sz w:val="24"/>
          <w:szCs w:val="24"/>
          <w:lang w:val="en-GB"/>
        </w:rPr>
        <w:t>o</w:t>
      </w:r>
      <w:r w:rsidR="00A9098A" w:rsidRPr="00AD29CE">
        <w:rPr>
          <w:rFonts w:ascii="GHEA Grapalat" w:hAnsi="GHEA Grapalat"/>
          <w:sz w:val="24"/>
          <w:szCs w:val="24"/>
        </w:rPr>
        <w:t>й день в "</w:t>
      </w:r>
      <w:r w:rsidR="005C10CC" w:rsidRPr="005C10CC">
        <w:rPr>
          <w:rFonts w:ascii="GHEA Grapalat" w:hAnsi="GHEA Grapalat"/>
          <w:sz w:val="24"/>
          <w:szCs w:val="24"/>
        </w:rPr>
        <w:t>1</w:t>
      </w:r>
      <w:r w:rsidR="00B65656" w:rsidRPr="00B65656">
        <w:rPr>
          <w:rFonts w:ascii="GHEA Grapalat" w:hAnsi="GHEA Grapalat"/>
          <w:sz w:val="24"/>
          <w:szCs w:val="24"/>
        </w:rPr>
        <w:t>2</w:t>
      </w:r>
      <w:r w:rsidR="005C10CC" w:rsidRPr="005C10CC">
        <w:rPr>
          <w:rFonts w:ascii="GHEA Grapalat" w:hAnsi="GHEA Grapalat"/>
          <w:sz w:val="24"/>
          <w:szCs w:val="24"/>
        </w:rPr>
        <w:t>:0</w:t>
      </w:r>
      <w:r w:rsidR="005C10CC" w:rsidRPr="00BB68F9">
        <w:rPr>
          <w:rFonts w:ascii="GHEA Grapalat" w:hAnsi="GHEA Grapalat"/>
          <w:sz w:val="24"/>
          <w:szCs w:val="24"/>
        </w:rPr>
        <w:t>0</w:t>
      </w:r>
      <w:r w:rsidR="00A9098A" w:rsidRPr="00AD29CE">
        <w:rPr>
          <w:rFonts w:ascii="GHEA Grapalat" w:hAnsi="GHEA Grapalat"/>
          <w:sz w:val="24"/>
          <w:szCs w:val="24"/>
        </w:rPr>
        <w:t xml:space="preserve">" со дня опубликования </w:t>
      </w:r>
      <w:r w:rsidR="00A9098A">
        <w:rPr>
          <w:rFonts w:ascii="GHEA Grapalat" w:hAnsi="GHEA Grapalat"/>
          <w:sz w:val="24"/>
          <w:szCs w:val="24"/>
        </w:rPr>
        <w:t>бюллетене</w:t>
      </w:r>
      <w:r w:rsidR="00A9098A" w:rsidRPr="00AD29CE">
        <w:rPr>
          <w:rFonts w:ascii="GHEA Grapalat" w:hAnsi="GHEA Grapalat"/>
          <w:sz w:val="24"/>
          <w:szCs w:val="24"/>
        </w:rPr>
        <w:t xml:space="preserve"> объявления и приглашения на настоящую процедуру. </w:t>
      </w:r>
    </w:p>
    <w:p w14:paraId="109FC7B2" w14:textId="77777777" w:rsidR="00A9098A" w:rsidRDefault="00A9098A" w:rsidP="00A9098A">
      <w:pPr>
        <w:widowControl w:val="0"/>
        <w:spacing w:after="160"/>
        <w:ind w:firstLine="567"/>
        <w:jc w:val="both"/>
        <w:rPr>
          <w:rFonts w:ascii="GHEA Grapalat" w:hAnsi="GHEA Grapalat"/>
        </w:rPr>
      </w:pPr>
      <w:r w:rsidRPr="00AD29CE">
        <w:rPr>
          <w:rFonts w:ascii="GHEA Grapalat" w:hAnsi="GHEA Grapalat"/>
        </w:rPr>
        <w:t>На заседании по вскрытию</w:t>
      </w:r>
      <w:r w:rsidR="00A92760" w:rsidRPr="002F5EC6">
        <w:rPr>
          <w:rFonts w:ascii="GHEA Grapalat" w:hAnsi="GHEA Grapalat"/>
        </w:rPr>
        <w:t xml:space="preserve"> и оценке</w:t>
      </w:r>
      <w:r w:rsidRPr="00AD29CE">
        <w:rPr>
          <w:rFonts w:ascii="GHEA Grapalat" w:hAnsi="GHEA Grapalat"/>
        </w:rPr>
        <w:t xml:space="preserve"> заявок</w:t>
      </w:r>
      <w:r>
        <w:rPr>
          <w:rFonts w:ascii="GHEA Grapalat" w:hAnsi="GHEA Grapalat"/>
        </w:rPr>
        <w:t>:</w:t>
      </w:r>
    </w:p>
    <w:p w14:paraId="5CBCC1D7" w14:textId="77777777" w:rsidR="00A9098A" w:rsidRDefault="00A9098A" w:rsidP="00A9098A">
      <w:pPr>
        <w:widowControl w:val="0"/>
        <w:spacing w:after="160"/>
        <w:ind w:firstLine="567"/>
        <w:jc w:val="both"/>
        <w:rPr>
          <w:rFonts w:ascii="GHEA Grapalat" w:hAnsi="GHEA Grapalat"/>
        </w:rPr>
      </w:pPr>
      <w:r w:rsidRPr="00AD29CE">
        <w:rPr>
          <w:rFonts w:ascii="GHEA Grapalat" w:hAnsi="GHEA Grapalat"/>
        </w:rPr>
        <w:t xml:space="preserve"> </w:t>
      </w:r>
      <w:r>
        <w:rPr>
          <w:rFonts w:ascii="GHEA Grapalat" w:hAnsi="GHEA Grapalat" w:cs="Sylfaen"/>
          <w:sz w:val="20"/>
        </w:rPr>
        <w:t>1)</w:t>
      </w:r>
      <w:r w:rsidRPr="00AD29CE">
        <w:rPr>
          <w:rFonts w:ascii="GHEA Grapalat" w:hAnsi="GHEA Grapalat"/>
        </w:rPr>
        <w:t xml:space="preserve"> председатель комиссии (председательствующий на заседании) объявляет заседание открытым и оглашает выраженную одним числом цену </w:t>
      </w:r>
      <w:r w:rsidR="0086652E">
        <w:rPr>
          <w:rFonts w:ascii="GHEA Grapalat" w:hAnsi="GHEA Grapalat"/>
        </w:rPr>
        <w:t xml:space="preserve">закупки </w:t>
      </w:r>
      <w:r w:rsidRPr="00AD29CE">
        <w:rPr>
          <w:rFonts w:ascii="GHEA Grapalat" w:hAnsi="GHEA Grapalat"/>
        </w:rPr>
        <w:t>на закупаемые в рамках настоящей процедуры услуги, а также выраженные одним числом ценовые предложения подавших заявки участников, принимая за основание представленную прописью запись.</w:t>
      </w:r>
    </w:p>
    <w:p w14:paraId="50654E90" w14:textId="77777777" w:rsidR="00A9098A" w:rsidRDefault="00A9098A" w:rsidP="00A9098A">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14:paraId="5983D502" w14:textId="77777777" w:rsidR="00A9098A" w:rsidRDefault="00A9098A" w:rsidP="00A9098A">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14:paraId="318FA0BE" w14:textId="77777777" w:rsidR="00A9098A" w:rsidRDefault="00A9098A" w:rsidP="00A9098A">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14:paraId="6E166BE4" w14:textId="77777777" w:rsidR="00A9098A" w:rsidRDefault="00A9098A" w:rsidP="00A9098A">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14:paraId="6D3605FB" w14:textId="77777777"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14:paraId="4C906DA3" w14:textId="77777777"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6A5597">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6A5597">
        <w:rPr>
          <w:rFonts w:ascii="GHEA Grapalat" w:hAnsi="GHEA Grapalat"/>
        </w:rPr>
        <w:t>двадцати</w:t>
      </w:r>
      <w:r w:rsidR="00CA7C54" w:rsidRPr="009044F1">
        <w:rPr>
          <w:rFonts w:ascii="GHEA Grapalat" w:hAnsi="GHEA Grapalat"/>
        </w:rPr>
        <w:t xml:space="preserve"> </w:t>
      </w:r>
      <w:r w:rsidR="009A796C" w:rsidRPr="009044F1">
        <w:rPr>
          <w:rFonts w:ascii="GHEA Grapalat" w:hAnsi="GHEA Grapalat"/>
        </w:rPr>
        <w:t>рабочих дней.</w:t>
      </w:r>
    </w:p>
    <w:p w14:paraId="5BCADF01" w14:textId="77777777"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w:t>
      </w:r>
      <w:r w:rsidR="0095474D" w:rsidRPr="0095474D">
        <w:rPr>
          <w:rFonts w:ascii="GHEA Grapalat" w:hAnsi="GHEA Grapalat"/>
        </w:rPr>
        <w:t xml:space="preserve"> </w:t>
      </w:r>
      <w:r w:rsidR="0095474D">
        <w:rPr>
          <w:rFonts w:ascii="GHEA Grapalat" w:hAnsi="GHEA Grapalat"/>
        </w:rPr>
        <w:t>и/или обеспечение заявки</w:t>
      </w:r>
      <w:r w:rsidR="00A204B5">
        <w:rPr>
          <w:rFonts w:ascii="GHEA Grapalat" w:hAnsi="GHEA Grapalat"/>
        </w:rPr>
        <w:t>,</w:t>
      </w:r>
      <w:r w:rsidR="0095474D" w:rsidRPr="009044F1">
        <w:rPr>
          <w:rFonts w:ascii="GHEA Grapalat" w:hAnsi="GHEA Grapalat"/>
        </w:rPr>
        <w:t xml:space="preserve"> </w:t>
      </w:r>
      <w:r w:rsidR="00FB13F8">
        <w:rPr>
          <w:rFonts w:ascii="GHEA Grapalat" w:hAnsi="GHEA Grapalat"/>
        </w:rPr>
        <w:t>или</w:t>
      </w:r>
      <w:r w:rsidRPr="009044F1">
        <w:rPr>
          <w:rFonts w:ascii="GHEA Grapalat" w:hAnsi="GHEA Grapalat"/>
        </w:rPr>
        <w:t xml:space="preserve"> те, которые не соответствуют требованиям приглашения.</w:t>
      </w:r>
    </w:p>
    <w:p w14:paraId="10DA0C92" w14:textId="77777777" w:rsidR="00B514E8" w:rsidRPr="009044F1" w:rsidRDefault="00FD2748"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360274">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7A4247">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w:t>
      </w:r>
      <w:r w:rsidR="0010221C">
        <w:rPr>
          <w:rFonts w:ascii="GHEA Grapalat" w:hAnsi="GHEA Grapalat"/>
          <w:sz w:val="24"/>
          <w:szCs w:val="24"/>
        </w:rPr>
        <w:t xml:space="preserve">и </w:t>
      </w:r>
      <w:r w:rsidR="00B658CD" w:rsidRPr="003F64C5">
        <w:rPr>
          <w:rFonts w:ascii="GHEA Grapalat" w:hAnsi="GHEA Grapalat"/>
          <w:sz w:val="24"/>
          <w:szCs w:val="24"/>
        </w:rPr>
        <w:t>непризнанны</w:t>
      </w:r>
      <w:r w:rsidR="00B658CD">
        <w:rPr>
          <w:rFonts w:ascii="GHEA Grapalat" w:hAnsi="GHEA Grapalat"/>
          <w:sz w:val="24"/>
          <w:szCs w:val="24"/>
        </w:rPr>
        <w:t xml:space="preserve">х таковыми </w:t>
      </w:r>
      <w:r w:rsidRPr="009044F1">
        <w:rPr>
          <w:rFonts w:ascii="GHEA Grapalat" w:hAnsi="GHEA Grapalat"/>
          <w:sz w:val="24"/>
          <w:szCs w:val="24"/>
        </w:rPr>
        <w:t>участников, оценка и сравнение ценовых предложений осуществляются без исчисления суммы налога, указанного в пункте 5.2. части 1 настоящего приглашения</w:t>
      </w:r>
      <w:r w:rsidR="0050403B">
        <w:rPr>
          <w:rFonts w:ascii="GHEA Grapalat" w:hAnsi="GHEA Grapalat"/>
          <w:sz w:val="24"/>
          <w:szCs w:val="24"/>
        </w:rPr>
        <w:t>.</w:t>
      </w:r>
    </w:p>
    <w:p w14:paraId="18210366" w14:textId="77777777" w:rsidR="00096865" w:rsidRPr="00A01157"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360274">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r w:rsidRPr="009044F1">
        <w:rPr>
          <w:rFonts w:ascii="GHEA Grapalat" w:hAnsi="GHEA Grapalat"/>
          <w:i w:val="0"/>
          <w:sz w:val="24"/>
          <w:szCs w:val="24"/>
        </w:rPr>
        <w:lastRenderedPageBreak/>
        <w:t xml:space="preserve">драмом Республики Армения по курсу </w:t>
      </w:r>
      <w:r w:rsidR="00644850" w:rsidRPr="00644850">
        <w:rPr>
          <w:rFonts w:ascii="GHEA Grapalat" w:hAnsi="GHEA Grapalat"/>
          <w:i w:val="0"/>
          <w:sz w:val="24"/>
          <w:szCs w:val="24"/>
        </w:rPr>
        <w:t>_____</w:t>
      </w:r>
      <w:r w:rsidR="00A01157" w:rsidRPr="00A01157">
        <w:rPr>
          <w:rFonts w:ascii="GHEA Grapalat" w:hAnsi="GHEA Grapalat"/>
          <w:i w:val="0"/>
          <w:sz w:val="24"/>
          <w:szCs w:val="24"/>
        </w:rPr>
        <w:t>_________</w:t>
      </w:r>
      <w:r w:rsidR="00644850" w:rsidRPr="00644850">
        <w:rPr>
          <w:rFonts w:ascii="GHEA Grapalat" w:hAnsi="GHEA Grapalat"/>
          <w:i w:val="0"/>
          <w:sz w:val="24"/>
          <w:szCs w:val="24"/>
        </w:rPr>
        <w:t>_______</w:t>
      </w:r>
      <w:r w:rsidR="00A75726">
        <w:rPr>
          <w:rStyle w:val="FootnoteReference"/>
          <w:rFonts w:ascii="GHEA Grapalat" w:hAnsi="GHEA Grapalat"/>
          <w:i w:val="0"/>
          <w:sz w:val="24"/>
          <w:szCs w:val="24"/>
        </w:rPr>
        <w:footnoteReference w:customMarkFollows="1" w:id="6"/>
        <w:t>9</w:t>
      </w:r>
      <w:r w:rsidR="00A01157">
        <w:rPr>
          <w:rFonts w:ascii="GHEA Grapalat" w:hAnsi="GHEA Grapalat"/>
          <w:i w:val="0"/>
          <w:sz w:val="24"/>
          <w:szCs w:val="24"/>
        </w:rPr>
        <w:t>.</w:t>
      </w:r>
    </w:p>
    <w:p w14:paraId="458C2909" w14:textId="77777777"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B24E24">
        <w:rPr>
          <w:rFonts w:ascii="GHEA Grapalat" w:hAnsi="GHEA Grapalat"/>
          <w:sz w:val="24"/>
          <w:szCs w:val="24"/>
        </w:rPr>
        <w:t>5</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C87E93">
        <w:rPr>
          <w:rFonts w:ascii="GHEA Grapalat" w:hAnsi="GHEA Grapalat"/>
          <w:sz w:val="24"/>
          <w:szCs w:val="24"/>
        </w:rPr>
        <w:t xml:space="preserve">и </w:t>
      </w:r>
      <w:r w:rsidR="00C87E93" w:rsidRPr="003F64C5">
        <w:rPr>
          <w:rFonts w:ascii="GHEA Grapalat" w:hAnsi="GHEA Grapalat"/>
          <w:sz w:val="24"/>
          <w:szCs w:val="24"/>
        </w:rPr>
        <w:t>непризнанны</w:t>
      </w:r>
      <w:r w:rsidR="00C87E93">
        <w:rPr>
          <w:rFonts w:ascii="GHEA Grapalat" w:hAnsi="GHEA Grapalat"/>
          <w:sz w:val="24"/>
          <w:szCs w:val="24"/>
        </w:rPr>
        <w:t>х таковыми</w:t>
      </w:r>
      <w:r w:rsidR="00A00A1F">
        <w:rPr>
          <w:rFonts w:ascii="GHEA Grapalat" w:hAnsi="GHEA Grapalat"/>
          <w:sz w:val="24"/>
          <w:szCs w:val="24"/>
        </w:rPr>
        <w:t xml:space="preserve"> </w:t>
      </w:r>
      <w:r w:rsidRPr="009044F1">
        <w:rPr>
          <w:rFonts w:ascii="GHEA Grapalat" w:hAnsi="GHEA Grapalat"/>
          <w:sz w:val="24"/>
          <w:szCs w:val="24"/>
        </w:rPr>
        <w:t>участников.</w:t>
      </w:r>
      <w:r w:rsidR="00D87048">
        <w:rPr>
          <w:rFonts w:ascii="GHEA Grapalat" w:hAnsi="GHEA Grapalat"/>
          <w:sz w:val="24"/>
          <w:szCs w:val="24"/>
        </w:rPr>
        <w:t xml:space="preserve"> </w:t>
      </w:r>
      <w:r w:rsidRPr="009044F1">
        <w:rPr>
          <w:rFonts w:ascii="GHEA Grapalat" w:hAnsi="GHEA Grapalat"/>
          <w:sz w:val="24"/>
          <w:szCs w:val="24"/>
        </w:rPr>
        <w:t>При равенстве предложенных наименьших цен</w:t>
      </w:r>
      <w:r w:rsidR="00186559">
        <w:rPr>
          <w:rFonts w:ascii="GHEA Grapalat" w:hAnsi="GHEA Grapalat"/>
          <w:sz w:val="24"/>
          <w:szCs w:val="24"/>
        </w:rPr>
        <w:t>:</w:t>
      </w:r>
    </w:p>
    <w:p w14:paraId="2D0F14F7"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w:t>
      </w:r>
      <w:r w:rsidR="00F3594B">
        <w:rPr>
          <w:rFonts w:ascii="GHEA Grapalat" w:hAnsi="GHEA Grapalat"/>
          <w:sz w:val="24"/>
          <w:szCs w:val="24"/>
        </w:rPr>
        <w:t xml:space="preserve">и </w:t>
      </w:r>
      <w:r w:rsidR="00F3594B" w:rsidRPr="003F64C5">
        <w:rPr>
          <w:rFonts w:ascii="GHEA Grapalat" w:hAnsi="GHEA Grapalat"/>
          <w:sz w:val="24"/>
          <w:szCs w:val="24"/>
        </w:rPr>
        <w:t>непризнанны</w:t>
      </w:r>
      <w:r w:rsidR="00F3594B">
        <w:rPr>
          <w:rFonts w:ascii="GHEA Grapalat" w:hAnsi="GHEA Grapalat"/>
          <w:sz w:val="24"/>
          <w:szCs w:val="24"/>
        </w:rPr>
        <w:t>х таковыми</w:t>
      </w:r>
      <w:r w:rsidRPr="009044F1">
        <w:rPr>
          <w:rFonts w:ascii="GHEA Grapalat" w:hAnsi="GHEA Grapalat"/>
          <w:sz w:val="24"/>
          <w:szCs w:val="24"/>
        </w:rPr>
        <w:t xml:space="preserve"> участников, </w:t>
      </w:r>
      <w:r w:rsidR="00D25F3D">
        <w:rPr>
          <w:rFonts w:ascii="GHEA Grapalat" w:hAnsi="GHEA Grapalat"/>
          <w:sz w:val="24"/>
          <w:szCs w:val="24"/>
        </w:rPr>
        <w:t>на  заседаниии комиссии</w:t>
      </w:r>
      <w:r w:rsidR="00D25F3D" w:rsidRPr="009044F1">
        <w:rPr>
          <w:rFonts w:ascii="GHEA Grapalat" w:hAnsi="GHEA Grapalat"/>
          <w:sz w:val="24"/>
          <w:szCs w:val="24"/>
        </w:rPr>
        <w:t xml:space="preserve"> </w:t>
      </w:r>
      <w:r w:rsidR="00D25F3D" w:rsidRPr="00334F26">
        <w:rPr>
          <w:rFonts w:ascii="GHEA Grapalat" w:hAnsi="GHEA Grapalat"/>
          <w:sz w:val="24"/>
          <w:szCs w:val="24"/>
        </w:rPr>
        <w:t>с предложившими равные цены участниками,</w:t>
      </w:r>
      <w:r w:rsidR="00626E63">
        <w:rPr>
          <w:rFonts w:ascii="GHEA Grapalat" w:hAnsi="GHEA Grapalat"/>
          <w:sz w:val="24"/>
          <w:szCs w:val="24"/>
        </w:rPr>
        <w:t xml:space="preserve"> </w:t>
      </w:r>
      <w:r w:rsidRPr="009044F1">
        <w:rPr>
          <w:rFonts w:ascii="GHEA Grapalat" w:hAnsi="GHEA Grapalat"/>
          <w:sz w:val="24"/>
          <w:szCs w:val="24"/>
        </w:rPr>
        <w:t xml:space="preserve">проводятся одновременные переговоры, если </w:t>
      </w:r>
      <w:r w:rsidR="00032792">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EE36CC" w:rsidRPr="00EE36CC">
        <w:rPr>
          <w:rFonts w:ascii="GHEA Grapalat" w:hAnsi="GHEA Grapalat"/>
          <w:sz w:val="24"/>
          <w:szCs w:val="24"/>
        </w:rPr>
        <w:t xml:space="preserve"> </w:t>
      </w:r>
      <w:r w:rsidR="00EE36CC" w:rsidRPr="009044F1">
        <w:rPr>
          <w:rFonts w:ascii="GHEA Grapalat" w:hAnsi="GHEA Grapalat"/>
          <w:sz w:val="24"/>
          <w:szCs w:val="24"/>
        </w:rPr>
        <w:t>)присутствуют</w:t>
      </w:r>
      <w:r w:rsidR="00EE36CC" w:rsidRPr="00EE36CC">
        <w:rPr>
          <w:rFonts w:ascii="GHEA Grapalat" w:hAnsi="GHEA Grapalat"/>
          <w:sz w:val="24"/>
          <w:szCs w:val="24"/>
        </w:rPr>
        <w:t xml:space="preserve"> </w:t>
      </w:r>
      <w:r w:rsidR="00EE36CC" w:rsidRPr="009044F1">
        <w:rPr>
          <w:rFonts w:ascii="GHEA Grapalat" w:hAnsi="GHEA Grapalat"/>
          <w:sz w:val="24"/>
          <w:szCs w:val="24"/>
        </w:rPr>
        <w:t>на заседании</w:t>
      </w:r>
      <w:r w:rsidRPr="009044F1">
        <w:rPr>
          <w:rFonts w:ascii="GHEA Grapalat" w:hAnsi="GHEA Grapalat"/>
          <w:sz w:val="24"/>
          <w:szCs w:val="24"/>
        </w:rPr>
        <w:t>,</w:t>
      </w:r>
    </w:p>
    <w:p w14:paraId="36A40147"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360274">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w:t>
      </w:r>
      <w:r w:rsidR="003F1A1C">
        <w:rPr>
          <w:rFonts w:ascii="GHEA Grapalat" w:hAnsi="GHEA Grapalat"/>
          <w:sz w:val="24"/>
          <w:szCs w:val="24"/>
        </w:rPr>
        <w:t>представивших равные цены</w:t>
      </w:r>
      <w:r w:rsidRPr="009044F1">
        <w:rPr>
          <w:rFonts w:ascii="GHEA Grapalat" w:hAnsi="GHEA Grapalat"/>
          <w:sz w:val="24"/>
          <w:szCs w:val="24"/>
        </w:rPr>
        <w:t xml:space="preserve">участников </w:t>
      </w:r>
      <w:r w:rsidR="00403AA3">
        <w:rPr>
          <w:rFonts w:ascii="GHEA Grapalat" w:hAnsi="GHEA Grapalat"/>
          <w:sz w:val="24"/>
          <w:szCs w:val="24"/>
        </w:rPr>
        <w:t xml:space="preserve">об </w:t>
      </w:r>
      <w:r w:rsidR="00403AA3" w:rsidRPr="00C87FA4">
        <w:rPr>
          <w:rFonts w:ascii="GHEA Grapalat" w:hAnsi="GHEA Grapalat"/>
          <w:sz w:val="24"/>
          <w:szCs w:val="24"/>
        </w:rPr>
        <w:t>условия</w:t>
      </w:r>
      <w:r w:rsidR="00403AA3">
        <w:rPr>
          <w:rFonts w:ascii="GHEA Grapalat" w:hAnsi="GHEA Grapalat"/>
          <w:sz w:val="24"/>
          <w:szCs w:val="24"/>
        </w:rPr>
        <w:t>х</w:t>
      </w:r>
      <w:r w:rsidR="00403AA3" w:rsidRPr="00C87FA4">
        <w:rPr>
          <w:rFonts w:ascii="GHEA Grapalat" w:hAnsi="GHEA Grapalat"/>
          <w:sz w:val="24"/>
          <w:szCs w:val="24"/>
        </w:rPr>
        <w:t>, продолжительност</w:t>
      </w:r>
      <w:r w:rsidR="00403AA3">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14:paraId="4CD1C773" w14:textId="77777777"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14:paraId="26DD6BA2"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EB2798">
        <w:rPr>
          <w:rFonts w:ascii="GHEA Grapalat" w:hAnsi="GHEA Grapalat"/>
          <w:sz w:val="24"/>
          <w:szCs w:val="24"/>
        </w:rPr>
        <w:t>другого</w:t>
      </w:r>
      <w:r w:rsidRPr="009044F1">
        <w:rPr>
          <w:rFonts w:ascii="GHEA Grapalat" w:hAnsi="GHEA Grapalat"/>
          <w:sz w:val="24"/>
          <w:szCs w:val="24"/>
        </w:rPr>
        <w:t xml:space="preserve"> </w:t>
      </w:r>
      <w:r w:rsidR="00EB2798" w:rsidRPr="009044F1">
        <w:rPr>
          <w:rFonts w:ascii="GHEA Grapalat" w:hAnsi="GHEA Grapalat"/>
          <w:sz w:val="24"/>
          <w:szCs w:val="24"/>
        </w:rPr>
        <w:t>участник</w:t>
      </w:r>
      <w:r w:rsidR="00EB2798">
        <w:rPr>
          <w:rFonts w:ascii="GHEA Grapalat" w:hAnsi="GHEA Grapalat"/>
          <w:sz w:val="24"/>
          <w:szCs w:val="24"/>
        </w:rPr>
        <w:t>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1776EC10"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w:t>
      </w:r>
      <w:r w:rsidR="00031E6A">
        <w:rPr>
          <w:rFonts w:ascii="GHEA Grapalat" w:hAnsi="GHEA Grapalat"/>
          <w:sz w:val="24"/>
          <w:szCs w:val="24"/>
        </w:rPr>
        <w:t xml:space="preserve">и </w:t>
      </w:r>
      <w:r w:rsidR="006F1D13" w:rsidRPr="003F64C5">
        <w:rPr>
          <w:rFonts w:ascii="GHEA Grapalat" w:hAnsi="GHEA Grapalat"/>
          <w:sz w:val="24"/>
          <w:szCs w:val="24"/>
        </w:rPr>
        <w:t>непризнанны</w:t>
      </w:r>
      <w:r w:rsidR="006F1D13">
        <w:rPr>
          <w:rFonts w:ascii="GHEA Grapalat" w:hAnsi="GHEA Grapalat"/>
          <w:sz w:val="24"/>
          <w:szCs w:val="24"/>
        </w:rPr>
        <w:t>е таковыми</w:t>
      </w:r>
      <w:r w:rsidR="006F1D13" w:rsidRPr="009044F1">
        <w:rPr>
          <w:rFonts w:ascii="GHEA Grapalat" w:hAnsi="GHEA Grapalat"/>
          <w:sz w:val="24"/>
          <w:szCs w:val="24"/>
        </w:rPr>
        <w:t xml:space="preserve"> </w:t>
      </w:r>
      <w:r w:rsidRPr="009044F1">
        <w:rPr>
          <w:rFonts w:ascii="GHEA Grapalat" w:hAnsi="GHEA Grapalat"/>
          <w:sz w:val="24"/>
          <w:szCs w:val="24"/>
        </w:rPr>
        <w:t>участники</w:t>
      </w:r>
      <w:r w:rsidR="006F77BF">
        <w:rPr>
          <w:rFonts w:ascii="GHEA Grapalat" w:hAnsi="GHEA Grapalat"/>
          <w:sz w:val="24"/>
          <w:szCs w:val="24"/>
        </w:rPr>
        <w:t xml:space="preserve">. </w:t>
      </w:r>
      <w:r w:rsidR="006F77BF"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6F77BF">
        <w:rPr>
          <w:rFonts w:ascii="GHEA Grapalat" w:hAnsi="GHEA Grapalat"/>
          <w:sz w:val="24"/>
          <w:szCs w:val="24"/>
        </w:rPr>
        <w:t>.</w:t>
      </w:r>
    </w:p>
    <w:p w14:paraId="484ADCDB" w14:textId="77777777" w:rsidR="00E87147" w:rsidRDefault="00E87147" w:rsidP="00E87147">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 xml:space="preserve">8.7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поставки товаров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14:paraId="7B079C7D" w14:textId="77777777" w:rsidR="00E87147" w:rsidRPr="009044F1" w:rsidRDefault="00E87147" w:rsidP="00E87147">
      <w:pPr>
        <w:pStyle w:val="norm"/>
        <w:widowControl w:val="0"/>
        <w:tabs>
          <w:tab w:val="left" w:pos="1134"/>
        </w:tabs>
        <w:spacing w:after="160" w:line="240" w:lineRule="auto"/>
        <w:ind w:firstLine="567"/>
        <w:rPr>
          <w:rFonts w:ascii="GHEA Grapalat" w:hAnsi="GHEA Grapalat" w:cs="Sylfaen"/>
          <w:sz w:val="24"/>
          <w:szCs w:val="24"/>
        </w:rPr>
      </w:pPr>
      <w:r w:rsidRPr="007C407E">
        <w:rPr>
          <w:rFonts w:ascii="GHEA Grapalat" w:hAnsi="GHEA Grapalat" w:cs="Sylfaen"/>
          <w:sz w:val="24"/>
          <w:szCs w:val="24"/>
        </w:rPr>
        <w:lastRenderedPageBreak/>
        <w:t>В случае неприменения настоящего пункта процедура на основании пункта 1 части 1 статьи 37 Закона объявляется несостоявшейся</w:t>
      </w:r>
    </w:p>
    <w:p w14:paraId="6E0B6CEE" w14:textId="77777777"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57264D">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1340E" w:rsidRPr="00FB3AE9">
        <w:rPr>
          <w:rFonts w:ascii="GHEA Grapalat" w:hAnsi="GHEA Grapalat"/>
          <w:sz w:val="24"/>
          <w:szCs w:val="24"/>
        </w:rPr>
        <w:t xml:space="preserve"> </w:t>
      </w:r>
      <w:r w:rsidR="0057264D">
        <w:rPr>
          <w:rFonts w:ascii="GHEA Grapalat" w:hAnsi="GHEA Grapalat"/>
          <w:sz w:val="24"/>
          <w:szCs w:val="24"/>
        </w:rPr>
        <w:t xml:space="preserve">то </w:t>
      </w:r>
      <w:r w:rsidRPr="009044F1">
        <w:rPr>
          <w:rFonts w:ascii="GHEA Grapalat" w:hAnsi="GHEA Grapalat"/>
          <w:sz w:val="24"/>
          <w:szCs w:val="24"/>
        </w:rPr>
        <w:t>секретарь комиссии в тот же день</w:t>
      </w:r>
      <w:r w:rsidR="007A34A6" w:rsidRPr="00D3436F">
        <w:rPr>
          <w:rFonts w:ascii="GHEA Grapalat" w:hAnsi="GHEA Grapalat"/>
          <w:sz w:val="24"/>
          <w:szCs w:val="24"/>
        </w:rPr>
        <w:t xml:space="preserve"> </w:t>
      </w:r>
      <w:r w:rsidR="0057264D">
        <w:rPr>
          <w:rFonts w:ascii="GHEA Grapalat" w:hAnsi="GHEA Grapalat"/>
        </w:rPr>
        <w:t>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14:paraId="475EDAAD" w14:textId="77777777" w:rsidR="003B3E74" w:rsidRPr="00AA7117" w:rsidRDefault="006A3C8A" w:rsidP="00B46D58">
      <w:pPr>
        <w:pStyle w:val="norm"/>
        <w:widowControl w:val="0"/>
        <w:tabs>
          <w:tab w:val="left" w:pos="1134"/>
        </w:tabs>
        <w:spacing w:after="160"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14:paraId="1CF7EE33" w14:textId="77777777"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6C7442">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9F0AEC">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14:paraId="6E79DBB6" w14:textId="77777777" w:rsidR="00E46770"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w:t>
      </w:r>
      <w:r w:rsidR="006C7442">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00E46770" w:rsidRPr="00B6749E">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E46770" w:rsidRPr="00B6749E" w:rsidDel="00A5199D">
        <w:rPr>
          <w:rFonts w:ascii="GHEA Grapalat" w:hAnsi="GHEA Grapalat"/>
          <w:sz w:val="24"/>
          <w:szCs w:val="24"/>
        </w:rPr>
        <w:t xml:space="preserve"> </w:t>
      </w:r>
      <w:r w:rsidR="00E46770" w:rsidRPr="00B6749E">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53EED65E" w14:textId="77777777" w:rsidR="00C70652"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w:t>
      </w:r>
      <w:r w:rsidR="00DA35A6">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14:paraId="0CA2BABB" w14:textId="77777777" w:rsidR="00E65F37"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874C2B">
        <w:rPr>
          <w:rFonts w:ascii="GHEA Grapalat" w:hAnsi="GHEA Grapalat"/>
          <w:sz w:val="24"/>
          <w:szCs w:val="24"/>
        </w:rPr>
        <w:t>2</w:t>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14:paraId="59E23E98" w14:textId="77777777" w:rsidR="00A24827" w:rsidRPr="009044F1" w:rsidRDefault="00A24827"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987FFB">
        <w:rPr>
          <w:rFonts w:ascii="GHEA Grapalat" w:hAnsi="GHEA Grapalat"/>
          <w:sz w:val="24"/>
          <w:szCs w:val="24"/>
        </w:rPr>
        <w:t xml:space="preserve"> и оценке</w:t>
      </w:r>
      <w:r w:rsidRPr="009044F1">
        <w:rPr>
          <w:rFonts w:ascii="GHEA Grapalat" w:hAnsi="GHEA Grapalat"/>
          <w:sz w:val="24"/>
          <w:szCs w:val="24"/>
        </w:rPr>
        <w:t xml:space="preserve">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14:paraId="578842EE" w14:textId="77777777" w:rsidR="008B73CD" w:rsidRPr="009044F1" w:rsidRDefault="008B73CD"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sidR="00BB2C46">
        <w:rPr>
          <w:rFonts w:ascii="GHEA Grapalat" w:hAnsi="GHEA Grapalat"/>
          <w:sz w:val="24"/>
          <w:szCs w:val="24"/>
        </w:rPr>
        <w:t xml:space="preserve"> и оценке</w:t>
      </w:r>
      <w:r w:rsidRPr="009044F1">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w:t>
      </w:r>
      <w:r w:rsidRPr="009044F1">
        <w:rPr>
          <w:rFonts w:ascii="GHEA Grapalat" w:hAnsi="GHEA Grapalat"/>
          <w:sz w:val="24"/>
          <w:szCs w:val="24"/>
        </w:rPr>
        <w:lastRenderedPageBreak/>
        <w:t>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217C8C04" w14:textId="77777777" w:rsidR="00E64D24"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937687">
        <w:rPr>
          <w:rFonts w:ascii="GHEA Grapalat" w:hAnsi="GHEA Grapalat"/>
        </w:rPr>
        <w:t>3</w:t>
      </w:r>
      <w:r w:rsidR="00493CC7" w:rsidRPr="00493CC7">
        <w:rPr>
          <w:rFonts w:ascii="GHEA Grapalat" w:hAnsi="GHEA Grapalat"/>
        </w:rPr>
        <w:t>.</w:t>
      </w:r>
      <w:r w:rsidR="00493CC7" w:rsidRPr="005114D0">
        <w:rPr>
          <w:rFonts w:ascii="GHEA Grapalat" w:hAnsi="GHEA Grapalat"/>
        </w:rPr>
        <w:tab/>
      </w:r>
      <w:r w:rsidR="00BD06DB" w:rsidRPr="00551FD6">
        <w:rPr>
          <w:rFonts w:ascii="GHEA Grapalat" w:hAnsi="GHEA Grapalat"/>
        </w:rPr>
        <w:t xml:space="preserve">В случае выявления </w:t>
      </w:r>
      <w:r w:rsidR="00BD06DB" w:rsidRPr="00681C1F">
        <w:rPr>
          <w:rFonts w:ascii="GHEA Grapalat" w:hAnsi="GHEA Grapalat"/>
          <w:color w:val="000000" w:themeColor="text1"/>
        </w:rPr>
        <w:t xml:space="preserve">оснований, предусмотренных пунктом 6 части 1 статьи 6 Закона, </w:t>
      </w:r>
      <w:r w:rsidR="00BD06DB"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6B5281" w:rsidRPr="00787DDB">
        <w:rPr>
          <w:rFonts w:ascii="GHEA Grapalat" w:hAnsi="GHEA Grapalat"/>
        </w:rPr>
        <w:t>.</w:t>
      </w:r>
      <w:r w:rsidR="00004B08" w:rsidRPr="00787DDB">
        <w:rPr>
          <w:rFonts w:ascii="GHEA Grapalat" w:hAnsi="GHEA Grapalat"/>
        </w:rPr>
        <w:t xml:space="preserve"> </w:t>
      </w:r>
      <w:r w:rsidR="006B5281" w:rsidRPr="00787DDB">
        <w:rPr>
          <w:rFonts w:ascii="GHEA Grapalat" w:hAnsi="GHEA Grapalat"/>
        </w:rPr>
        <w:t>Мотивированное решение руководителя заказчика уполномоченный орган публикует в бюллетене.</w:t>
      </w:r>
      <w:r w:rsidR="00BD06DB" w:rsidRPr="00787DDB">
        <w:rPr>
          <w:rFonts w:ascii="GHEA Grapalat" w:hAnsi="GHEA Grapalat"/>
        </w:rPr>
        <w:t>.</w:t>
      </w:r>
      <w:r w:rsidR="00BD06DB" w:rsidRPr="00570BBD">
        <w:t xml:space="preserve"> </w:t>
      </w:r>
      <w:r w:rsidR="00BD06DB" w:rsidRPr="00551FD6">
        <w:rPr>
          <w:rFonts w:ascii="GHEA Grapalat" w:hAnsi="GHEA Grapalat"/>
        </w:rPr>
        <w:t xml:space="preserve">При этом указанное в настоящем пункте решение руководитель заказчика выносит </w:t>
      </w:r>
      <w:r w:rsidR="00BD06DB">
        <w:rPr>
          <w:rFonts w:ascii="GHEA Grapalat" w:hAnsi="GHEA Grapalat"/>
        </w:rPr>
        <w:t>на десятый день</w:t>
      </w:r>
      <w:r w:rsidR="00BD06DB" w:rsidRPr="00551FD6">
        <w:rPr>
          <w:rFonts w:ascii="GHEA Grapalat" w:hAnsi="GHEA Grapalat"/>
        </w:rPr>
        <w:t xml:space="preserve"> следующи</w:t>
      </w:r>
      <w:r w:rsidR="00BD06DB">
        <w:rPr>
          <w:rFonts w:ascii="GHEA Grapalat" w:hAnsi="GHEA Grapalat"/>
        </w:rPr>
        <w:t>й</w:t>
      </w:r>
      <w:r w:rsidR="00BD06DB" w:rsidRPr="00551FD6">
        <w:rPr>
          <w:rFonts w:ascii="GHEA Grapalat" w:hAnsi="GHEA Grapalat"/>
        </w:rPr>
        <w:t xml:space="preserve"> за </w:t>
      </w:r>
      <w:r w:rsidR="00BD06DB">
        <w:rPr>
          <w:rFonts w:ascii="GHEA Grapalat" w:hAnsi="GHEA Grapalat"/>
        </w:rPr>
        <w:t>д</w:t>
      </w:r>
      <w:r w:rsidR="00BD06DB" w:rsidRPr="00551FD6">
        <w:rPr>
          <w:rFonts w:ascii="GHEA Grapalat" w:hAnsi="GHEA Grapalat"/>
        </w:rPr>
        <w:t>нем объявления процедуры закуп</w:t>
      </w:r>
      <w:r w:rsidR="00BD06DB">
        <w:rPr>
          <w:rFonts w:ascii="GHEA Grapalat" w:hAnsi="GHEA Grapalat"/>
        </w:rPr>
        <w:t>ки</w:t>
      </w:r>
      <w:r w:rsidR="00BD06DB" w:rsidRPr="00551FD6">
        <w:rPr>
          <w:rFonts w:ascii="GHEA Grapalat" w:hAnsi="GHEA Grapalat"/>
        </w:rPr>
        <w:t xml:space="preserve"> несостоявшейся или опубликования объявления о заключенном договоре</w:t>
      </w:r>
      <w:r w:rsidR="00BD06DB">
        <w:rPr>
          <w:rFonts w:ascii="GHEA Grapalat" w:hAnsi="GHEA Grapalat"/>
        </w:rPr>
        <w:t>,</w:t>
      </w:r>
      <w:r w:rsidR="00BD06DB" w:rsidRPr="00551FD6">
        <w:rPr>
          <w:rFonts w:ascii="GHEA Grapalat" w:hAnsi="GHEA Grapalat"/>
        </w:rPr>
        <w:t xml:space="preserve"> или опубликования объявления</w:t>
      </w:r>
      <w:r w:rsidR="00BD06DB">
        <w:rPr>
          <w:rFonts w:ascii="GHEA Grapalat" w:hAnsi="GHEA Grapalat"/>
        </w:rPr>
        <w:t xml:space="preserve"> (уведомления)</w:t>
      </w:r>
      <w:r w:rsidR="00BD06DB" w:rsidRPr="00551FD6">
        <w:rPr>
          <w:rFonts w:ascii="GHEA Grapalat" w:hAnsi="GHEA Grapalat"/>
        </w:rPr>
        <w:t xml:space="preserve"> о расторжении договора в одностороннем порядке</w:t>
      </w:r>
      <w:r w:rsidR="00BD06DB">
        <w:rPr>
          <w:rFonts w:ascii="GHEA Grapalat" w:hAnsi="GHEA Grapalat"/>
        </w:rPr>
        <w:t xml:space="preserve">. </w:t>
      </w:r>
      <w:r w:rsidR="00BD06DB"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sidR="00BD06DB">
        <w:rPr>
          <w:rFonts w:ascii="GHEA Grapalat" w:hAnsi="GHEA Grapalat"/>
        </w:rPr>
        <w:t xml:space="preserve">. </w:t>
      </w:r>
      <w:r w:rsidR="00BD06DB"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sidR="00BD06DB">
        <w:rPr>
          <w:rFonts w:ascii="GHEA Grapalat" w:hAnsi="GHEA Grapalat"/>
        </w:rPr>
        <w:t>на пятый</w:t>
      </w:r>
      <w:r w:rsidR="00BD06DB" w:rsidRPr="00AA7DF7">
        <w:rPr>
          <w:rFonts w:ascii="GHEA Grapalat" w:hAnsi="GHEA Grapalat"/>
        </w:rPr>
        <w:t xml:space="preserve"> д</w:t>
      </w:r>
      <w:r w:rsidR="00BD06DB">
        <w:rPr>
          <w:rFonts w:ascii="GHEA Grapalat" w:hAnsi="GHEA Grapalat"/>
        </w:rPr>
        <w:t>е</w:t>
      </w:r>
      <w:r w:rsidR="00BD06DB" w:rsidRPr="00AA7DF7">
        <w:rPr>
          <w:rFonts w:ascii="GHEA Grapalat" w:hAnsi="GHEA Grapalat"/>
        </w:rPr>
        <w:t>н</w:t>
      </w:r>
      <w:r w:rsidR="00BD06DB">
        <w:rPr>
          <w:rFonts w:ascii="GHEA Grapalat" w:hAnsi="GHEA Grapalat"/>
        </w:rPr>
        <w:t>ь, следующий</w:t>
      </w:r>
      <w:r w:rsidR="00BD06DB"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sidR="00BD06DB">
        <w:rPr>
          <w:rFonts w:ascii="GHEA Grapalat" w:hAnsi="GHEA Grapalat"/>
        </w:rPr>
        <w:t xml:space="preserve">обжаловании </w:t>
      </w:r>
      <w:r w:rsidR="00BD06DB" w:rsidRPr="00AA7DF7">
        <w:rPr>
          <w:rFonts w:ascii="GHEA Grapalat" w:hAnsi="GHEA Grapalat"/>
        </w:rPr>
        <w:t>решения участником по состоянию на сороковой день после получения решения</w:t>
      </w:r>
      <w:r w:rsidR="00BD06DB">
        <w:rPr>
          <w:rFonts w:ascii="GHEA Grapalat" w:hAnsi="GHEA Grapalat"/>
        </w:rPr>
        <w:t xml:space="preserve"> </w:t>
      </w:r>
      <w:r w:rsidR="00BD06DB" w:rsidRPr="00AA7DF7">
        <w:rPr>
          <w:rFonts w:ascii="GHEA Grapalat" w:hAnsi="GHEA Grapalat"/>
        </w:rPr>
        <w:t>-</w:t>
      </w:r>
      <w:r w:rsidR="00BD06DB">
        <w:rPr>
          <w:rFonts w:ascii="GHEA Grapalat" w:hAnsi="GHEA Grapalat"/>
        </w:rPr>
        <w:t xml:space="preserve"> на пятый день</w:t>
      </w:r>
      <w:r w:rsidR="00BD06DB" w:rsidRPr="00AA7DF7">
        <w:rPr>
          <w:rFonts w:ascii="GHEA Grapalat" w:hAnsi="GHEA Grapalat"/>
        </w:rPr>
        <w:t>, следующ</w:t>
      </w:r>
      <w:r w:rsidR="00BD06DB">
        <w:rPr>
          <w:rFonts w:ascii="GHEA Grapalat" w:hAnsi="GHEA Grapalat"/>
        </w:rPr>
        <w:t>ий</w:t>
      </w:r>
      <w:r w:rsidR="00BD06DB" w:rsidRPr="00AA7DF7">
        <w:rPr>
          <w:rFonts w:ascii="GHEA Grapalat" w:hAnsi="GHEA Grapalat"/>
        </w:rPr>
        <w:t xml:space="preserve"> за днем вступления в силу заключительного судебного акта по данному</w:t>
      </w:r>
      <w:r w:rsidR="00BD06DB">
        <w:rPr>
          <w:rFonts w:ascii="GHEA Grapalat" w:hAnsi="GHEA Grapalat"/>
        </w:rPr>
        <w:t xml:space="preserve"> судебному делу,</w:t>
      </w:r>
      <w:r w:rsidR="00BD06DB" w:rsidRPr="00570BBD">
        <w:t xml:space="preserve"> </w:t>
      </w:r>
      <w:r w:rsidR="00BD06DB" w:rsidRPr="006F0326">
        <w:rPr>
          <w:rFonts w:ascii="GHEA Grapalat" w:hAnsi="GHEA Grapalat"/>
        </w:rPr>
        <w:t>если по результатам судебного разбирательства возможность исполнения решения не исчезла</w:t>
      </w:r>
      <w:r w:rsidR="00BD06DB">
        <w:rPr>
          <w:rFonts w:ascii="GHEA Grapalat" w:hAnsi="GHEA Grapalat"/>
        </w:rPr>
        <w:t>.</w:t>
      </w:r>
    </w:p>
    <w:p w14:paraId="421429FA" w14:textId="77777777" w:rsidR="006D55DC" w:rsidRPr="006D55DC" w:rsidRDefault="00392E38" w:rsidP="006D55DC">
      <w:pPr>
        <w:widowControl w:val="0"/>
        <w:tabs>
          <w:tab w:val="left" w:pos="1276"/>
        </w:tabs>
        <w:rPr>
          <w:rFonts w:ascii="GHEA Grapalat" w:hAnsi="GHEA Grapalat"/>
        </w:rPr>
      </w:pPr>
      <w:r>
        <w:rPr>
          <w:rFonts w:ascii="GHEA Grapalat" w:hAnsi="GHEA Grapalat"/>
        </w:rPr>
        <w:t>Е</w:t>
      </w:r>
      <w:r w:rsidR="006D55DC" w:rsidRPr="006D55DC">
        <w:rPr>
          <w:rFonts w:ascii="GHEA Grapalat" w:hAnsi="GHEA Grapalat"/>
        </w:rPr>
        <w:t>сли:</w:t>
      </w:r>
    </w:p>
    <w:p w14:paraId="1A9B4253" w14:textId="77777777" w:rsidR="006D55DC" w:rsidRPr="006D55DC" w:rsidRDefault="006D55DC" w:rsidP="006D55DC">
      <w:pPr>
        <w:pStyle w:val="ListParagraph"/>
        <w:widowControl w:val="0"/>
        <w:numPr>
          <w:ilvl w:val="0"/>
          <w:numId w:val="31"/>
        </w:numPr>
        <w:ind w:left="0" w:firstLine="284"/>
        <w:contextualSpacing/>
        <w:jc w:val="both"/>
        <w:rPr>
          <w:rFonts w:ascii="GHEA Grapalat" w:hAnsi="GHEA Grapalat"/>
        </w:rPr>
      </w:pPr>
      <w:r w:rsidRPr="006D55DC">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514C3036" w14:textId="77777777" w:rsidR="006D55DC" w:rsidRPr="006D55DC" w:rsidRDefault="006D55DC" w:rsidP="006D55DC">
      <w:pPr>
        <w:pStyle w:val="ListParagraph"/>
        <w:widowControl w:val="0"/>
        <w:numPr>
          <w:ilvl w:val="0"/>
          <w:numId w:val="31"/>
        </w:numPr>
        <w:ind w:left="0" w:firstLine="284"/>
        <w:contextualSpacing/>
        <w:jc w:val="both"/>
        <w:rPr>
          <w:rFonts w:ascii="GHEA Grapalat" w:hAnsi="GHEA Grapalat"/>
        </w:rPr>
      </w:pPr>
      <w:r w:rsidRPr="006D55DC">
        <w:rPr>
          <w:rFonts w:ascii="GHEA Grapalat" w:hAnsi="GHEA Grapalat"/>
        </w:rPr>
        <w:t xml:space="preserve">выплата участником или лицом, заключившим договор, суммы обеспечения заявки, договора и (или) квалификации </w:t>
      </w:r>
      <w:r w:rsidR="00B12D3C" w:rsidRPr="00F67998">
        <w:rPr>
          <w:rFonts w:ascii="GHEA Grapalat" w:hAnsi="GHEA Grapalat"/>
        </w:rPr>
        <w:t>была осуществлена</w:t>
      </w:r>
      <w:r w:rsidRPr="00F67998">
        <w:rPr>
          <w:rFonts w:ascii="GHEA Grapalat" w:hAnsi="GHEA Grapalat"/>
        </w:rPr>
        <w:t xml:space="preserve"> по истечении срока представления решения уполномоченному органу, но не позднее </w:t>
      </w:r>
      <w:r w:rsidR="00004B08" w:rsidRPr="00F67998">
        <w:rPr>
          <w:rFonts w:ascii="GHEA Grapalat" w:hAnsi="GHEA Grapalat"/>
        </w:rPr>
        <w:t xml:space="preserve">истечения </w:t>
      </w:r>
      <w:r w:rsidR="00450017" w:rsidRPr="00F67998">
        <w:rPr>
          <w:rFonts w:ascii="GHEA Grapalat" w:hAnsi="GHEA Grapalat"/>
        </w:rPr>
        <w:t xml:space="preserve">сорокодневного срока, </w:t>
      </w:r>
      <w:r w:rsidR="00004B08" w:rsidRPr="00F67998">
        <w:rPr>
          <w:rFonts w:ascii="GHEA Grapalat" w:hAnsi="GHEA Grapalat"/>
        </w:rPr>
        <w:t>установленн</w:t>
      </w:r>
      <w:r w:rsidR="00450017" w:rsidRPr="00F67998">
        <w:rPr>
          <w:rFonts w:ascii="GHEA Grapalat" w:hAnsi="GHEA Grapalat"/>
        </w:rPr>
        <w:t>ого</w:t>
      </w:r>
      <w:r w:rsidR="00004B08" w:rsidRPr="00F67998">
        <w:rPr>
          <w:rFonts w:ascii="GHEA Grapalat" w:hAnsi="GHEA Grapalat"/>
        </w:rPr>
        <w:t xml:space="preserve"> для включения </w:t>
      </w:r>
      <w:r w:rsidR="00450017" w:rsidRPr="00F67998">
        <w:rPr>
          <w:rFonts w:ascii="GHEA Grapalat" w:hAnsi="GHEA Grapalat"/>
        </w:rPr>
        <w:t xml:space="preserve">уполномоченным органом </w:t>
      </w:r>
      <w:r w:rsidR="00004B08" w:rsidRPr="00F67998">
        <w:rPr>
          <w:rFonts w:ascii="GHEA Grapalat" w:hAnsi="GHEA Grapalat"/>
        </w:rPr>
        <w:t xml:space="preserve">участника </w:t>
      </w:r>
      <w:r w:rsidRPr="00F67998">
        <w:rPr>
          <w:rFonts w:ascii="GHEA Grapalat" w:hAnsi="GHEA Grapalat"/>
        </w:rPr>
        <w:t xml:space="preserve">в список, </w:t>
      </w:r>
      <w:r w:rsidR="00B12D3C" w:rsidRPr="00F67998">
        <w:rPr>
          <w:rFonts w:ascii="GHEA Grapalat" w:hAnsi="GHEA Grapalat"/>
        </w:rPr>
        <w:t>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sidR="00B12D3C">
        <w:rPr>
          <w:rFonts w:ascii="GHEA Grapalat" w:hAnsi="GHEA Grapalat"/>
        </w:rPr>
        <w:t xml:space="preserve"> </w:t>
      </w:r>
      <w:r w:rsidRPr="006D55DC">
        <w:rPr>
          <w:rFonts w:ascii="GHEA Grapalat" w:hAnsi="GHEA Grapalat"/>
        </w:rPr>
        <w:t>то заказчик письменно уведомляет об этом уполномоченный орган, на основании которого участник не включается в список.</w:t>
      </w:r>
    </w:p>
    <w:p w14:paraId="72E25B16" w14:textId="77777777" w:rsidR="006D55DC" w:rsidRPr="0087724F" w:rsidRDefault="00C61E94" w:rsidP="00B46D58">
      <w:pPr>
        <w:widowControl w:val="0"/>
        <w:tabs>
          <w:tab w:val="left" w:pos="1276"/>
        </w:tabs>
        <w:spacing w:after="160"/>
        <w:ind w:firstLine="567"/>
        <w:jc w:val="both"/>
        <w:rPr>
          <w:rFonts w:ascii="GHEA Grapalat" w:hAnsi="GHEA Grapalat"/>
        </w:rPr>
      </w:pPr>
      <w:r w:rsidRPr="0087724F">
        <w:rPr>
          <w:rFonts w:ascii="GHEA Grapalat" w:hAnsi="GHEA Grapalat" w:cs="Sylfaen"/>
        </w:rPr>
        <w:t xml:space="preserve">     </w:t>
      </w:r>
      <w:r w:rsidRPr="0087724F">
        <w:rPr>
          <w:rFonts w:ascii="GHEA Grapalat" w:hAnsi="GHEA Grapalat" w:cs="Sylfaen" w:hint="eastAsia"/>
        </w:rPr>
        <w:t>При</w:t>
      </w:r>
      <w:r w:rsidRPr="0087724F">
        <w:rPr>
          <w:rFonts w:ascii="GHEA Grapalat" w:hAnsi="GHEA Grapalat" w:cs="Sylfaen"/>
        </w:rPr>
        <w:t xml:space="preserve"> </w:t>
      </w:r>
      <w:r w:rsidRPr="0087724F">
        <w:rPr>
          <w:rFonts w:ascii="GHEA Grapalat" w:hAnsi="GHEA Grapalat" w:cs="Sylfaen" w:hint="eastAsia"/>
        </w:rPr>
        <w:t>этом</w:t>
      </w:r>
      <w:r w:rsidRPr="0087724F">
        <w:rPr>
          <w:rFonts w:ascii="GHEA Grapalat" w:hAnsi="GHEA Grapalat" w:cs="Sylfaen"/>
        </w:rPr>
        <w:t xml:space="preserve">, </w:t>
      </w:r>
      <w:r w:rsidRPr="0087724F">
        <w:rPr>
          <w:rFonts w:ascii="GHEA Grapalat" w:hAnsi="GHEA Grapalat" w:cs="Sylfaen" w:hint="eastAsia"/>
        </w:rPr>
        <w:t>если</w:t>
      </w:r>
      <w:r w:rsidRPr="0087724F">
        <w:rPr>
          <w:rFonts w:ascii="GHEA Grapalat" w:hAnsi="GHEA Grapalat" w:cs="Sylfaen"/>
        </w:rPr>
        <w:t xml:space="preserve"> </w:t>
      </w:r>
      <w:r w:rsidRPr="0087724F">
        <w:rPr>
          <w:rFonts w:ascii="GHEA Grapalat" w:hAnsi="GHEA Grapalat" w:cs="Sylfaen" w:hint="eastAsia"/>
        </w:rPr>
        <w:t>заявление</w:t>
      </w:r>
      <w:r w:rsidRPr="0087724F">
        <w:rPr>
          <w:rFonts w:ascii="GHEA Grapalat" w:hAnsi="GHEA Grapalat" w:cs="Sylfaen"/>
        </w:rPr>
        <w:t>-</w:t>
      </w:r>
      <w:r w:rsidRPr="0087724F">
        <w:rPr>
          <w:rFonts w:ascii="GHEA Grapalat" w:hAnsi="GHEA Grapalat" w:cs="Sylfaen" w:hint="eastAsia"/>
        </w:rPr>
        <w:t>объявление</w:t>
      </w:r>
      <w:r w:rsidRPr="0087724F">
        <w:rPr>
          <w:rFonts w:ascii="GHEA Grapalat" w:hAnsi="GHEA Grapalat" w:cs="Sylfaen"/>
        </w:rPr>
        <w:t xml:space="preserve"> </w:t>
      </w:r>
      <w:r w:rsidRPr="0087724F">
        <w:rPr>
          <w:rFonts w:ascii="GHEA Grapalat" w:hAnsi="GHEA Grapalat" w:cs="Sylfaen" w:hint="eastAsia"/>
        </w:rPr>
        <w:t>о</w:t>
      </w:r>
      <w:r w:rsidRPr="0087724F">
        <w:rPr>
          <w:rFonts w:ascii="GHEA Grapalat" w:hAnsi="GHEA Grapalat" w:cs="Sylfaen"/>
        </w:rPr>
        <w:t xml:space="preserve"> </w:t>
      </w:r>
      <w:r w:rsidRPr="0087724F">
        <w:rPr>
          <w:rFonts w:ascii="GHEA Grapalat" w:hAnsi="GHEA Grapalat" w:cs="Sylfaen" w:hint="eastAsia"/>
        </w:rPr>
        <w:t>праве</w:t>
      </w:r>
      <w:r w:rsidRPr="0087724F">
        <w:rPr>
          <w:rFonts w:ascii="GHEA Grapalat" w:hAnsi="GHEA Grapalat" w:cs="Sylfaen"/>
        </w:rPr>
        <w:t xml:space="preserve"> </w:t>
      </w:r>
      <w:r w:rsidRPr="0087724F">
        <w:rPr>
          <w:rFonts w:ascii="GHEA Grapalat" w:hAnsi="GHEA Grapalat" w:cs="Sylfaen" w:hint="eastAsia"/>
        </w:rPr>
        <w:t>на</w:t>
      </w:r>
      <w:r w:rsidRPr="0087724F">
        <w:rPr>
          <w:rFonts w:ascii="GHEA Grapalat" w:hAnsi="GHEA Grapalat" w:cs="Sylfaen"/>
        </w:rPr>
        <w:t xml:space="preserve"> </w:t>
      </w:r>
      <w:r w:rsidRPr="0087724F">
        <w:rPr>
          <w:rFonts w:ascii="GHEA Grapalat" w:hAnsi="GHEA Grapalat" w:cs="Sylfaen" w:hint="eastAsia"/>
        </w:rPr>
        <w:t>участие</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закупках</w:t>
      </w:r>
      <w:r w:rsidRPr="0087724F">
        <w:rPr>
          <w:rFonts w:ascii="GHEA Grapalat" w:hAnsi="GHEA Grapalat" w:cs="Sylfaen"/>
        </w:rPr>
        <w:t xml:space="preserve"> </w:t>
      </w:r>
      <w:r w:rsidRPr="0087724F">
        <w:rPr>
          <w:rFonts w:ascii="GHEA Grapalat" w:hAnsi="GHEA Grapalat" w:cs="Sylfaen" w:hint="eastAsia"/>
        </w:rPr>
        <w:t>участника</w:t>
      </w:r>
      <w:r w:rsidRPr="0087724F">
        <w:rPr>
          <w:rFonts w:ascii="GHEA Grapalat" w:hAnsi="GHEA Grapalat" w:cs="Sylfaen"/>
        </w:rPr>
        <w:t xml:space="preserve"> </w:t>
      </w:r>
      <w:r w:rsidRPr="0087724F">
        <w:rPr>
          <w:rFonts w:ascii="GHEA Grapalat" w:hAnsi="GHEA Grapalat" w:cs="Sylfaen" w:hint="eastAsia"/>
        </w:rPr>
        <w:t>квалифицируется</w:t>
      </w:r>
      <w:r w:rsidRPr="0087724F">
        <w:rPr>
          <w:rFonts w:ascii="GHEA Grapalat" w:hAnsi="GHEA Grapalat" w:cs="Sylfaen"/>
        </w:rPr>
        <w:t xml:space="preserve"> </w:t>
      </w:r>
      <w:r w:rsidRPr="0087724F">
        <w:rPr>
          <w:rFonts w:ascii="GHEA Grapalat" w:hAnsi="GHEA Grapalat" w:cs="Sylfaen" w:hint="eastAsia"/>
        </w:rPr>
        <w:t>как</w:t>
      </w:r>
      <w:r w:rsidRPr="0087724F">
        <w:rPr>
          <w:rFonts w:ascii="GHEA Grapalat" w:hAnsi="GHEA Grapalat" w:cs="Sylfaen"/>
        </w:rPr>
        <w:t xml:space="preserve"> </w:t>
      </w:r>
      <w:r w:rsidRPr="0087724F">
        <w:rPr>
          <w:rFonts w:ascii="GHEA Grapalat" w:hAnsi="GHEA Grapalat" w:cs="Sylfaen" w:hint="eastAsia"/>
        </w:rPr>
        <w:t>несоответствующее</w:t>
      </w:r>
      <w:r w:rsidRPr="0087724F">
        <w:rPr>
          <w:rFonts w:ascii="GHEA Grapalat" w:hAnsi="GHEA Grapalat" w:cs="Sylfaen"/>
        </w:rPr>
        <w:t xml:space="preserve"> </w:t>
      </w:r>
      <w:r w:rsidRPr="0087724F">
        <w:rPr>
          <w:rFonts w:ascii="GHEA Grapalat" w:hAnsi="GHEA Grapalat" w:cs="Sylfaen" w:hint="eastAsia"/>
        </w:rPr>
        <w:t>действительности</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участник</w:t>
      </w:r>
      <w:r w:rsidRPr="0087724F">
        <w:rPr>
          <w:rFonts w:ascii="GHEA Grapalat" w:hAnsi="GHEA Grapalat" w:cs="Sylfaen"/>
        </w:rPr>
        <w:t xml:space="preserve"> </w:t>
      </w:r>
      <w:r w:rsidRPr="0087724F">
        <w:rPr>
          <w:rFonts w:ascii="GHEA Grapalat" w:hAnsi="GHEA Grapalat" w:cs="Sylfaen" w:hint="eastAsia"/>
        </w:rPr>
        <w:t>не</w:t>
      </w:r>
      <w:r w:rsidRPr="0087724F">
        <w:rPr>
          <w:rFonts w:ascii="GHEA Grapalat" w:hAnsi="GHEA Grapalat" w:cs="Sylfaen"/>
        </w:rPr>
        <w:t xml:space="preserve"> </w:t>
      </w:r>
      <w:r w:rsidRPr="0087724F">
        <w:rPr>
          <w:rFonts w:ascii="GHEA Grapalat" w:hAnsi="GHEA Grapalat" w:cs="Sylfaen" w:hint="eastAsia"/>
        </w:rPr>
        <w:t>представляет</w:t>
      </w:r>
      <w:r w:rsidRPr="0087724F">
        <w:rPr>
          <w:rFonts w:ascii="GHEA Grapalat" w:hAnsi="GHEA Grapalat" w:cs="Sylfaen"/>
        </w:rPr>
        <w:t xml:space="preserve"> </w:t>
      </w:r>
      <w:r w:rsidRPr="0087724F">
        <w:rPr>
          <w:rFonts w:ascii="GHEA Grapalat" w:hAnsi="GHEA Grapalat" w:cs="Sylfaen" w:hint="eastAsia"/>
        </w:rPr>
        <w:t>предусмотренные</w:t>
      </w:r>
      <w:r w:rsidRPr="0087724F">
        <w:rPr>
          <w:rFonts w:ascii="GHEA Grapalat" w:hAnsi="GHEA Grapalat" w:cs="Sylfaen"/>
        </w:rPr>
        <w:t xml:space="preserve"> </w:t>
      </w:r>
      <w:r w:rsidRPr="0087724F">
        <w:rPr>
          <w:rFonts w:ascii="GHEA Grapalat" w:hAnsi="GHEA Grapalat" w:cs="Sylfaen" w:hint="eastAsia"/>
        </w:rPr>
        <w:t>приглашением</w:t>
      </w:r>
      <w:r w:rsidRPr="0087724F">
        <w:rPr>
          <w:rFonts w:ascii="GHEA Grapalat" w:hAnsi="GHEA Grapalat" w:cs="Sylfaen"/>
        </w:rPr>
        <w:t xml:space="preserve"> </w:t>
      </w:r>
      <w:r w:rsidRPr="0087724F">
        <w:rPr>
          <w:rFonts w:ascii="GHEA Grapalat" w:hAnsi="GHEA Grapalat" w:cs="Sylfaen" w:hint="eastAsia"/>
        </w:rPr>
        <w:t>документы</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том</w:t>
      </w:r>
      <w:r w:rsidRPr="0087724F">
        <w:rPr>
          <w:rFonts w:ascii="GHEA Grapalat" w:hAnsi="GHEA Grapalat" w:cs="Sylfaen"/>
        </w:rPr>
        <w:t xml:space="preserve"> </w:t>
      </w:r>
      <w:r w:rsidRPr="0087724F">
        <w:rPr>
          <w:rFonts w:ascii="GHEA Grapalat" w:hAnsi="GHEA Grapalat" w:cs="Sylfaen" w:hint="eastAsia"/>
        </w:rPr>
        <w:t>числе</w:t>
      </w:r>
      <w:r w:rsidRPr="0087724F">
        <w:rPr>
          <w:rFonts w:ascii="GHEA Grapalat" w:hAnsi="GHEA Grapalat" w:cs="Sylfaen"/>
        </w:rPr>
        <w:t xml:space="preserve"> </w:t>
      </w:r>
      <w:r w:rsidRPr="0087724F">
        <w:rPr>
          <w:rFonts w:ascii="GHEA Grapalat" w:hAnsi="GHEA Grapalat" w:cs="Sylfaen" w:hint="eastAsia"/>
        </w:rPr>
        <w:t>подлежащие</w:t>
      </w:r>
      <w:r w:rsidRPr="0087724F">
        <w:rPr>
          <w:rFonts w:ascii="GHEA Grapalat" w:hAnsi="GHEA Grapalat" w:cs="Sylfaen"/>
        </w:rPr>
        <w:t xml:space="preserve"> </w:t>
      </w:r>
      <w:r w:rsidRPr="0087724F">
        <w:rPr>
          <w:rFonts w:ascii="GHEA Grapalat" w:hAnsi="GHEA Grapalat" w:cs="Sylfaen" w:hint="eastAsia"/>
        </w:rPr>
        <w:t>исправлению</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порядке</w:t>
      </w:r>
      <w:r w:rsidRPr="0087724F">
        <w:rPr>
          <w:rFonts w:ascii="GHEA Grapalat" w:hAnsi="GHEA Grapalat" w:cs="Sylfaen"/>
        </w:rPr>
        <w:t xml:space="preserve"> </w:t>
      </w:r>
      <w:r w:rsidRPr="0087724F">
        <w:rPr>
          <w:rFonts w:ascii="GHEA Grapalat" w:hAnsi="GHEA Grapalat" w:cs="Sylfaen" w:hint="eastAsia"/>
        </w:rPr>
        <w:t>и</w:t>
      </w:r>
      <w:r w:rsidRPr="0087724F">
        <w:rPr>
          <w:rFonts w:ascii="GHEA Grapalat" w:hAnsi="GHEA Grapalat" w:cs="Sylfaen"/>
        </w:rPr>
        <w:t xml:space="preserve"> </w:t>
      </w:r>
      <w:r w:rsidRPr="0087724F">
        <w:rPr>
          <w:rFonts w:ascii="GHEA Grapalat" w:hAnsi="GHEA Grapalat" w:cs="Sylfaen" w:hint="eastAsia"/>
        </w:rPr>
        <w:t>сроки</w:t>
      </w:r>
      <w:r w:rsidRPr="0087724F">
        <w:rPr>
          <w:rFonts w:ascii="GHEA Grapalat" w:hAnsi="GHEA Grapalat" w:cs="Sylfaen"/>
        </w:rPr>
        <w:t xml:space="preserve">, </w:t>
      </w:r>
      <w:r w:rsidRPr="0087724F">
        <w:rPr>
          <w:rFonts w:ascii="GHEA Grapalat" w:hAnsi="GHEA Grapalat" w:cs="Sylfaen" w:hint="eastAsia"/>
        </w:rPr>
        <w:t>установленные</w:t>
      </w:r>
      <w:r w:rsidRPr="0087724F">
        <w:rPr>
          <w:rFonts w:ascii="GHEA Grapalat" w:hAnsi="GHEA Grapalat" w:cs="Sylfaen"/>
        </w:rPr>
        <w:t xml:space="preserve"> </w:t>
      </w:r>
      <w:r w:rsidRPr="0087724F">
        <w:rPr>
          <w:rFonts w:ascii="GHEA Grapalat" w:hAnsi="GHEA Grapalat" w:cs="Sylfaen" w:hint="eastAsia"/>
        </w:rPr>
        <w:t>настоящим</w:t>
      </w:r>
      <w:r w:rsidRPr="0087724F">
        <w:rPr>
          <w:rFonts w:ascii="GHEA Grapalat" w:hAnsi="GHEA Grapalat" w:cs="Sylfaen"/>
        </w:rPr>
        <w:t xml:space="preserve"> </w:t>
      </w:r>
      <w:r w:rsidRPr="0087724F">
        <w:rPr>
          <w:rFonts w:ascii="GHEA Grapalat" w:hAnsi="GHEA Grapalat" w:cs="Sylfaen" w:hint="eastAsia"/>
        </w:rPr>
        <w:t>приглашением</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отобранный</w:t>
      </w:r>
      <w:r w:rsidRPr="0087724F">
        <w:rPr>
          <w:rFonts w:ascii="GHEA Grapalat" w:hAnsi="GHEA Grapalat" w:cs="Sylfaen"/>
        </w:rPr>
        <w:t xml:space="preserve"> </w:t>
      </w:r>
      <w:r w:rsidRPr="0087724F">
        <w:rPr>
          <w:rFonts w:ascii="GHEA Grapalat" w:hAnsi="GHEA Grapalat" w:cs="Sylfaen" w:hint="eastAsia"/>
        </w:rPr>
        <w:t>участник</w:t>
      </w:r>
      <w:r w:rsidRPr="0087724F">
        <w:rPr>
          <w:rFonts w:ascii="GHEA Grapalat" w:hAnsi="GHEA Grapalat" w:cs="Sylfaen"/>
        </w:rPr>
        <w:t xml:space="preserve"> </w:t>
      </w:r>
      <w:r w:rsidRPr="0087724F">
        <w:rPr>
          <w:rFonts w:ascii="GHEA Grapalat" w:hAnsi="GHEA Grapalat" w:cs="Sylfaen" w:hint="eastAsia"/>
        </w:rPr>
        <w:t>не</w:t>
      </w:r>
      <w:r w:rsidRPr="0087724F">
        <w:rPr>
          <w:rFonts w:ascii="GHEA Grapalat" w:hAnsi="GHEA Grapalat" w:cs="Sylfaen"/>
        </w:rPr>
        <w:t xml:space="preserve"> </w:t>
      </w:r>
      <w:r w:rsidRPr="0087724F">
        <w:rPr>
          <w:rFonts w:ascii="GHEA Grapalat" w:hAnsi="GHEA Grapalat" w:cs="Sylfaen" w:hint="eastAsia"/>
        </w:rPr>
        <w:t>представляет</w:t>
      </w:r>
      <w:r w:rsidRPr="0087724F">
        <w:rPr>
          <w:rFonts w:ascii="GHEA Grapalat" w:hAnsi="GHEA Grapalat" w:cs="Sylfaen"/>
        </w:rPr>
        <w:t xml:space="preserve"> </w:t>
      </w:r>
      <w:r w:rsidRPr="0087724F">
        <w:rPr>
          <w:rFonts w:ascii="GHEA Grapalat" w:hAnsi="GHEA Grapalat" w:cs="Sylfaen" w:hint="eastAsia"/>
        </w:rPr>
        <w:t>обеспечение</w:t>
      </w:r>
      <w:r w:rsidRPr="0087724F">
        <w:rPr>
          <w:rFonts w:ascii="GHEA Grapalat" w:hAnsi="GHEA Grapalat" w:cs="Sylfaen"/>
        </w:rPr>
        <w:t xml:space="preserve"> </w:t>
      </w:r>
      <w:r w:rsidRPr="0087724F">
        <w:rPr>
          <w:rFonts w:ascii="GHEA Grapalat" w:hAnsi="GHEA Grapalat" w:cs="Sylfaen" w:hint="eastAsia"/>
        </w:rPr>
        <w:t>квалификации</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договора</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если</w:t>
      </w:r>
      <w:r w:rsidRPr="0087724F">
        <w:rPr>
          <w:rFonts w:ascii="GHEA Grapalat" w:hAnsi="GHEA Grapalat" w:cs="Sylfaen"/>
        </w:rPr>
        <w:t xml:space="preserve"> </w:t>
      </w:r>
      <w:r w:rsidRPr="0087724F">
        <w:rPr>
          <w:rFonts w:ascii="GHEA Grapalat" w:hAnsi="GHEA Grapalat" w:cs="Sylfaen" w:hint="eastAsia"/>
        </w:rPr>
        <w:t>процедура</w:t>
      </w:r>
      <w:r w:rsidRPr="0087724F">
        <w:rPr>
          <w:rFonts w:ascii="GHEA Grapalat" w:hAnsi="GHEA Grapalat" w:cs="Sylfaen"/>
        </w:rPr>
        <w:t xml:space="preserve"> </w:t>
      </w:r>
      <w:r w:rsidRPr="0087724F">
        <w:rPr>
          <w:rFonts w:ascii="GHEA Grapalat" w:hAnsi="GHEA Grapalat" w:cs="Sylfaen" w:hint="eastAsia"/>
        </w:rPr>
        <w:t>организована</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соответствии</w:t>
      </w:r>
      <w:r w:rsidRPr="0087724F">
        <w:rPr>
          <w:rFonts w:ascii="GHEA Grapalat" w:hAnsi="GHEA Grapalat" w:cs="Sylfaen"/>
        </w:rPr>
        <w:t xml:space="preserve"> </w:t>
      </w:r>
      <w:r w:rsidRPr="0087724F">
        <w:rPr>
          <w:rFonts w:ascii="GHEA Grapalat" w:hAnsi="GHEA Grapalat" w:cs="Sylfaen" w:hint="eastAsia"/>
        </w:rPr>
        <w:t>с</w:t>
      </w:r>
      <w:r w:rsidRPr="0087724F">
        <w:rPr>
          <w:rFonts w:ascii="GHEA Grapalat" w:hAnsi="GHEA Grapalat" w:cs="Sylfaen"/>
        </w:rPr>
        <w:t xml:space="preserve"> </w:t>
      </w:r>
      <w:r w:rsidRPr="0087724F">
        <w:rPr>
          <w:rFonts w:ascii="GHEA Grapalat" w:hAnsi="GHEA Grapalat" w:cs="Sylfaen" w:hint="eastAsia"/>
        </w:rPr>
        <w:t>нормами</w:t>
      </w:r>
      <w:r w:rsidRPr="0087724F">
        <w:rPr>
          <w:rFonts w:ascii="GHEA Grapalat" w:hAnsi="GHEA Grapalat" w:cs="Sylfaen"/>
        </w:rPr>
        <w:t xml:space="preserve">, </w:t>
      </w:r>
      <w:r w:rsidRPr="0087724F">
        <w:rPr>
          <w:rFonts w:ascii="GHEA Grapalat" w:hAnsi="GHEA Grapalat" w:cs="Sylfaen" w:hint="eastAsia"/>
        </w:rPr>
        <w:t>предусмотренным</w:t>
      </w:r>
      <w:r w:rsidRPr="0087724F">
        <w:rPr>
          <w:rFonts w:ascii="GHEA Grapalat" w:hAnsi="GHEA Grapalat" w:cs="Sylfaen"/>
        </w:rPr>
        <w:t xml:space="preserve"> </w:t>
      </w:r>
      <w:r w:rsidRPr="0087724F">
        <w:rPr>
          <w:rFonts w:ascii="GHEA Grapalat" w:hAnsi="GHEA Grapalat" w:cs="Sylfaen" w:hint="eastAsia"/>
        </w:rPr>
        <w:t>частью</w:t>
      </w:r>
      <w:r w:rsidRPr="0087724F">
        <w:rPr>
          <w:rFonts w:ascii="GHEA Grapalat" w:hAnsi="GHEA Grapalat" w:cs="Sylfaen"/>
        </w:rPr>
        <w:t xml:space="preserve"> 6 </w:t>
      </w:r>
      <w:r w:rsidRPr="0087724F">
        <w:rPr>
          <w:rFonts w:ascii="GHEA Grapalat" w:hAnsi="GHEA Grapalat" w:cs="Sylfaen" w:hint="eastAsia"/>
        </w:rPr>
        <w:t>статьи</w:t>
      </w:r>
      <w:r w:rsidRPr="0087724F">
        <w:rPr>
          <w:rFonts w:ascii="GHEA Grapalat" w:hAnsi="GHEA Grapalat" w:cs="Sylfaen"/>
        </w:rPr>
        <w:t xml:space="preserve"> 15 </w:t>
      </w:r>
      <w:r w:rsidRPr="0087724F">
        <w:rPr>
          <w:rFonts w:ascii="GHEA Grapalat" w:hAnsi="GHEA Grapalat" w:cs="Sylfaen" w:hint="eastAsia"/>
        </w:rPr>
        <w:t>Закона</w:t>
      </w:r>
      <w:r w:rsidRPr="0087724F">
        <w:rPr>
          <w:rFonts w:ascii="GHEA Grapalat" w:hAnsi="GHEA Grapalat" w:cs="Sylfaen"/>
        </w:rPr>
        <w:t xml:space="preserve"> </w:t>
      </w:r>
      <w:r w:rsidRPr="0087724F">
        <w:rPr>
          <w:rFonts w:ascii="GHEA Grapalat" w:hAnsi="GHEA Grapalat" w:cs="Sylfaen" w:hint="eastAsia"/>
        </w:rPr>
        <w:t>РА</w:t>
      </w:r>
      <w:r w:rsidRPr="0087724F">
        <w:rPr>
          <w:rFonts w:ascii="GHEA Grapalat" w:hAnsi="GHEA Grapalat" w:cs="Sylfaen"/>
        </w:rPr>
        <w:t xml:space="preserve"> "</w:t>
      </w:r>
      <w:r w:rsidRPr="0087724F">
        <w:rPr>
          <w:rFonts w:ascii="GHEA Grapalat" w:hAnsi="GHEA Grapalat" w:cs="Sylfaen" w:hint="eastAsia"/>
        </w:rPr>
        <w:t>О</w:t>
      </w:r>
      <w:r w:rsidRPr="0087724F">
        <w:rPr>
          <w:rFonts w:ascii="GHEA Grapalat" w:hAnsi="GHEA Grapalat" w:cs="Sylfaen"/>
        </w:rPr>
        <w:t xml:space="preserve"> </w:t>
      </w:r>
      <w:r w:rsidRPr="0087724F">
        <w:rPr>
          <w:rFonts w:ascii="GHEA Grapalat" w:hAnsi="GHEA Grapalat" w:cs="Sylfaen" w:hint="eastAsia"/>
        </w:rPr>
        <w:t>закупках</w:t>
      </w:r>
      <w:r w:rsidRPr="0087724F">
        <w:rPr>
          <w:rFonts w:ascii="GHEA Grapalat" w:hAnsi="GHEA Grapalat" w:cs="Sylfaen"/>
        </w:rPr>
        <w:t xml:space="preserve">`, </w:t>
      </w:r>
      <w:r w:rsidRPr="0087724F">
        <w:rPr>
          <w:rFonts w:ascii="GHEA Grapalat" w:hAnsi="GHEA Grapalat" w:cs="Sylfaen" w:hint="eastAsia"/>
        </w:rPr>
        <w:t>и</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результате</w:t>
      </w:r>
      <w:r w:rsidRPr="0087724F">
        <w:rPr>
          <w:rFonts w:ascii="GHEA Grapalat" w:hAnsi="GHEA Grapalat" w:cs="Sylfaen"/>
        </w:rPr>
        <w:t xml:space="preserve"> </w:t>
      </w:r>
      <w:r w:rsidRPr="0087724F">
        <w:rPr>
          <w:rFonts w:ascii="GHEA Grapalat" w:hAnsi="GHEA Grapalat" w:cs="Sylfaen" w:hint="eastAsia"/>
        </w:rPr>
        <w:t>этого</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целях</w:t>
      </w:r>
      <w:r w:rsidRPr="0087724F">
        <w:rPr>
          <w:rFonts w:ascii="GHEA Grapalat" w:hAnsi="GHEA Grapalat" w:cs="Sylfaen"/>
        </w:rPr>
        <w:t xml:space="preserve"> </w:t>
      </w:r>
      <w:r w:rsidRPr="0087724F">
        <w:rPr>
          <w:rFonts w:ascii="GHEA Grapalat" w:hAnsi="GHEA Grapalat" w:cs="Sylfaen" w:hint="eastAsia"/>
        </w:rPr>
        <w:t>заключения</w:t>
      </w:r>
      <w:r w:rsidRPr="0087724F">
        <w:rPr>
          <w:rFonts w:ascii="GHEA Grapalat" w:hAnsi="GHEA Grapalat" w:cs="Sylfaen"/>
        </w:rPr>
        <w:t xml:space="preserve"> </w:t>
      </w:r>
      <w:r w:rsidRPr="0087724F">
        <w:rPr>
          <w:rFonts w:ascii="GHEA Grapalat" w:hAnsi="GHEA Grapalat" w:cs="Sylfaen" w:hint="eastAsia"/>
        </w:rPr>
        <w:t>соглашения</w:t>
      </w:r>
      <w:r w:rsidRPr="0087724F">
        <w:rPr>
          <w:rFonts w:ascii="GHEA Grapalat" w:hAnsi="GHEA Grapalat" w:cs="Sylfaen"/>
        </w:rPr>
        <w:t xml:space="preserve"> </w:t>
      </w:r>
      <w:r w:rsidRPr="0087724F">
        <w:rPr>
          <w:rFonts w:ascii="GHEA Grapalat" w:hAnsi="GHEA Grapalat" w:cs="Sylfaen" w:hint="eastAsia"/>
        </w:rPr>
        <w:t>лицо</w:t>
      </w:r>
      <w:r w:rsidRPr="0087724F">
        <w:rPr>
          <w:rFonts w:ascii="GHEA Grapalat" w:hAnsi="GHEA Grapalat" w:cs="Sylfaen"/>
        </w:rPr>
        <w:t xml:space="preserve">, </w:t>
      </w:r>
      <w:r w:rsidRPr="0087724F">
        <w:rPr>
          <w:rFonts w:ascii="GHEA Grapalat" w:hAnsi="GHEA Grapalat" w:cs="Sylfaen" w:hint="eastAsia"/>
        </w:rPr>
        <w:t>заключившее</w:t>
      </w:r>
      <w:r w:rsidRPr="0087724F">
        <w:rPr>
          <w:rFonts w:ascii="GHEA Grapalat" w:hAnsi="GHEA Grapalat" w:cs="Sylfaen"/>
        </w:rPr>
        <w:t xml:space="preserve"> </w:t>
      </w:r>
      <w:r w:rsidRPr="0087724F">
        <w:rPr>
          <w:rFonts w:ascii="GHEA Grapalat" w:hAnsi="GHEA Grapalat" w:cs="Sylfaen" w:hint="eastAsia"/>
        </w:rPr>
        <w:t>договор</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установленный</w:t>
      </w:r>
      <w:r w:rsidRPr="0087724F">
        <w:rPr>
          <w:rFonts w:ascii="GHEA Grapalat" w:hAnsi="GHEA Grapalat" w:cs="Sylfaen"/>
        </w:rPr>
        <w:t xml:space="preserve"> </w:t>
      </w:r>
      <w:r w:rsidRPr="0087724F">
        <w:rPr>
          <w:rFonts w:ascii="GHEA Grapalat" w:hAnsi="GHEA Grapalat" w:cs="Sylfaen" w:hint="eastAsia"/>
        </w:rPr>
        <w:t>срок</w:t>
      </w:r>
      <w:r w:rsidRPr="0087724F">
        <w:rPr>
          <w:rFonts w:ascii="GHEA Grapalat" w:hAnsi="GHEA Grapalat" w:cs="Sylfaen"/>
        </w:rPr>
        <w:t xml:space="preserve"> </w:t>
      </w:r>
      <w:r w:rsidRPr="0087724F">
        <w:rPr>
          <w:rFonts w:ascii="GHEA Grapalat" w:hAnsi="GHEA Grapalat" w:cs="Sylfaen" w:hint="eastAsia"/>
        </w:rPr>
        <w:t>обеспечение</w:t>
      </w:r>
      <w:r w:rsidRPr="0087724F">
        <w:rPr>
          <w:rFonts w:ascii="GHEA Grapalat" w:hAnsi="GHEA Grapalat" w:cs="Sylfaen"/>
        </w:rPr>
        <w:t xml:space="preserve"> </w:t>
      </w:r>
      <w:r w:rsidRPr="0087724F">
        <w:rPr>
          <w:rFonts w:ascii="GHEA Grapalat" w:hAnsi="GHEA Grapalat" w:cs="Sylfaen" w:hint="eastAsia"/>
        </w:rPr>
        <w:t>договора</w:t>
      </w:r>
      <w:r w:rsidRPr="0087724F">
        <w:rPr>
          <w:rFonts w:ascii="GHEA Grapalat" w:hAnsi="GHEA Grapalat" w:cs="Sylfaen"/>
        </w:rPr>
        <w:t xml:space="preserve"> </w:t>
      </w:r>
      <w:r w:rsidRPr="0087724F">
        <w:rPr>
          <w:rFonts w:ascii="GHEA Grapalat" w:hAnsi="GHEA Grapalat" w:cs="Sylfaen" w:hint="eastAsia"/>
        </w:rPr>
        <w:t>и</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квалификации</w:t>
      </w:r>
      <w:r w:rsidRPr="0087724F">
        <w:rPr>
          <w:rFonts w:ascii="GHEA Grapalat" w:hAnsi="GHEA Grapalat" w:cs="Sylfaen"/>
        </w:rPr>
        <w:t xml:space="preserve">, </w:t>
      </w:r>
      <w:r w:rsidRPr="0087724F">
        <w:rPr>
          <w:rFonts w:ascii="GHEA Grapalat" w:hAnsi="GHEA Grapalat" w:cs="Sylfaen" w:hint="eastAsia"/>
        </w:rPr>
        <w:t>представленного</w:t>
      </w:r>
      <w:r w:rsidRPr="0087724F">
        <w:rPr>
          <w:rFonts w:ascii="GHEA Grapalat" w:hAnsi="GHEA Grapalat" w:cs="Sylfaen"/>
        </w:rPr>
        <w:t xml:space="preserve"> </w:t>
      </w:r>
      <w:r w:rsidRPr="0087724F">
        <w:rPr>
          <w:rFonts w:ascii="GHEA Grapalat" w:hAnsi="GHEA Grapalat" w:cs="Sylfaen" w:hint="eastAsia"/>
        </w:rPr>
        <w:lastRenderedPageBreak/>
        <w:t>в</w:t>
      </w:r>
      <w:r w:rsidRPr="0087724F">
        <w:rPr>
          <w:rFonts w:ascii="GHEA Grapalat" w:hAnsi="GHEA Grapalat" w:cs="Sylfaen"/>
        </w:rPr>
        <w:t xml:space="preserve"> </w:t>
      </w:r>
      <w:r w:rsidRPr="0087724F">
        <w:rPr>
          <w:rFonts w:ascii="GHEA Grapalat" w:hAnsi="GHEA Grapalat" w:cs="Sylfaen" w:hint="eastAsia"/>
        </w:rPr>
        <w:t>виде</w:t>
      </w:r>
      <w:r w:rsidRPr="0087724F">
        <w:rPr>
          <w:rFonts w:ascii="GHEA Grapalat" w:hAnsi="GHEA Grapalat" w:cs="Sylfaen"/>
        </w:rPr>
        <w:t xml:space="preserve"> </w:t>
      </w:r>
      <w:r w:rsidRPr="0087724F">
        <w:rPr>
          <w:rFonts w:ascii="GHEA Grapalat" w:hAnsi="GHEA Grapalat" w:cs="Sylfaen" w:hint="eastAsia"/>
        </w:rPr>
        <w:t>односторонне</w:t>
      </w:r>
      <w:r w:rsidRPr="0087724F">
        <w:rPr>
          <w:rFonts w:ascii="GHEA Grapalat" w:hAnsi="GHEA Grapalat" w:cs="Sylfaen"/>
        </w:rPr>
        <w:t xml:space="preserve"> </w:t>
      </w:r>
      <w:r w:rsidRPr="0087724F">
        <w:rPr>
          <w:rFonts w:ascii="GHEA Grapalat" w:hAnsi="GHEA Grapalat" w:cs="Sylfaen" w:hint="eastAsia"/>
        </w:rPr>
        <w:t>утвержденного</w:t>
      </w:r>
      <w:r w:rsidRPr="0087724F">
        <w:rPr>
          <w:rFonts w:ascii="GHEA Grapalat" w:hAnsi="GHEA Grapalat" w:cs="Sylfaen"/>
        </w:rPr>
        <w:t xml:space="preserve"> </w:t>
      </w:r>
      <w:r w:rsidRPr="0087724F">
        <w:rPr>
          <w:rFonts w:ascii="GHEA Grapalat" w:hAnsi="GHEA Grapalat" w:cs="Sylfaen" w:hint="eastAsia"/>
        </w:rPr>
        <w:t>заявления</w:t>
      </w:r>
      <w:r w:rsidRPr="0087724F">
        <w:rPr>
          <w:rFonts w:ascii="GHEA Grapalat" w:hAnsi="GHEA Grapalat" w:cs="Sylfaen"/>
        </w:rPr>
        <w:t xml:space="preserve">- </w:t>
      </w:r>
      <w:r w:rsidRPr="0087724F">
        <w:rPr>
          <w:rFonts w:ascii="GHEA Grapalat" w:hAnsi="GHEA Grapalat" w:cs="Sylfaen" w:hint="eastAsia"/>
        </w:rPr>
        <w:t>неустойки</w:t>
      </w:r>
      <w:r w:rsidRPr="0087724F">
        <w:rPr>
          <w:rFonts w:ascii="GHEA Grapalat" w:hAnsi="GHEA Grapalat" w:cs="Sylfaen"/>
        </w:rPr>
        <w:t xml:space="preserve"> (</w:t>
      </w:r>
      <w:r w:rsidRPr="0087724F">
        <w:rPr>
          <w:rFonts w:ascii="GHEA Grapalat" w:hAnsi="GHEA Grapalat" w:cs="Sylfaen" w:hint="eastAsia"/>
        </w:rPr>
        <w:t>далее</w:t>
      </w:r>
      <w:r w:rsidRPr="0087724F">
        <w:rPr>
          <w:rFonts w:ascii="GHEA Grapalat" w:hAnsi="GHEA Grapalat" w:cs="Sylfaen"/>
        </w:rPr>
        <w:t xml:space="preserve"> </w:t>
      </w:r>
      <w:r w:rsidRPr="0087724F">
        <w:rPr>
          <w:rFonts w:ascii="GHEA Grapalat" w:hAnsi="GHEA Grapalat" w:cs="Sylfaen" w:hint="eastAsia"/>
        </w:rPr>
        <w:t>также</w:t>
      </w:r>
      <w:r w:rsidRPr="0087724F">
        <w:rPr>
          <w:rFonts w:ascii="GHEA Grapalat" w:hAnsi="GHEA Grapalat" w:cs="Sylfaen"/>
        </w:rPr>
        <w:t xml:space="preserve"> </w:t>
      </w:r>
      <w:r w:rsidRPr="0087724F">
        <w:rPr>
          <w:rFonts w:ascii="GHEA Grapalat" w:hAnsi="GHEA Grapalat" w:cs="Sylfaen" w:hint="eastAsia"/>
        </w:rPr>
        <w:t>неустойки</w:t>
      </w:r>
      <w:r w:rsidRPr="0087724F">
        <w:rPr>
          <w:rFonts w:ascii="GHEA Grapalat" w:hAnsi="GHEA Grapalat" w:cs="Sylfaen"/>
        </w:rPr>
        <w:t xml:space="preserve">), </w:t>
      </w:r>
      <w:r w:rsidRPr="0087724F">
        <w:rPr>
          <w:rFonts w:ascii="GHEA Grapalat" w:hAnsi="GHEA Grapalat" w:cs="Sylfaen" w:hint="eastAsia"/>
        </w:rPr>
        <w:t>не</w:t>
      </w:r>
      <w:r w:rsidRPr="0087724F">
        <w:rPr>
          <w:rFonts w:ascii="GHEA Grapalat" w:hAnsi="GHEA Grapalat" w:cs="Sylfaen"/>
        </w:rPr>
        <w:t xml:space="preserve"> </w:t>
      </w:r>
      <w:r w:rsidRPr="0087724F">
        <w:rPr>
          <w:rFonts w:ascii="GHEA Grapalat" w:hAnsi="GHEA Grapalat" w:cs="Sylfaen" w:hint="eastAsia"/>
        </w:rPr>
        <w:t>заменяет</w:t>
      </w:r>
      <w:r w:rsidRPr="0087724F">
        <w:rPr>
          <w:rFonts w:ascii="GHEA Grapalat" w:hAnsi="GHEA Grapalat" w:cs="Sylfaen"/>
        </w:rPr>
        <w:t xml:space="preserve"> </w:t>
      </w:r>
      <w:r w:rsidRPr="0087724F">
        <w:rPr>
          <w:rFonts w:ascii="GHEA Grapalat" w:hAnsi="GHEA Grapalat" w:cs="Sylfaen" w:hint="eastAsia"/>
        </w:rPr>
        <w:t>на</w:t>
      </w:r>
      <w:r w:rsidRPr="0087724F">
        <w:rPr>
          <w:rFonts w:ascii="GHEA Grapalat" w:hAnsi="GHEA Grapalat" w:cs="Sylfaen"/>
        </w:rPr>
        <w:t xml:space="preserve"> </w:t>
      </w:r>
      <w:r w:rsidRPr="0087724F">
        <w:rPr>
          <w:rFonts w:ascii="GHEA Grapalat" w:hAnsi="GHEA Grapalat" w:cs="Sylfaen" w:hint="eastAsia"/>
        </w:rPr>
        <w:t>банковскую</w:t>
      </w:r>
      <w:r w:rsidRPr="0087724F">
        <w:rPr>
          <w:rFonts w:ascii="GHEA Grapalat" w:hAnsi="GHEA Grapalat" w:cs="Sylfaen"/>
        </w:rPr>
        <w:t xml:space="preserve"> </w:t>
      </w:r>
      <w:r w:rsidRPr="0087724F">
        <w:rPr>
          <w:rFonts w:ascii="GHEA Grapalat" w:hAnsi="GHEA Grapalat" w:cs="Sylfaen" w:hint="eastAsia"/>
        </w:rPr>
        <w:t>гарантию</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наличные</w:t>
      </w:r>
      <w:r w:rsidRPr="0087724F">
        <w:rPr>
          <w:rFonts w:ascii="GHEA Grapalat" w:hAnsi="GHEA Grapalat" w:cs="Sylfaen"/>
        </w:rPr>
        <w:t xml:space="preserve"> </w:t>
      </w:r>
      <w:r w:rsidRPr="0087724F">
        <w:rPr>
          <w:rFonts w:ascii="GHEA Grapalat" w:hAnsi="GHEA Grapalat" w:cs="Sylfaen" w:hint="eastAsia"/>
        </w:rPr>
        <w:t>деньги</w:t>
      </w:r>
      <w:r w:rsidRPr="0087724F">
        <w:rPr>
          <w:rFonts w:ascii="GHEA Grapalat" w:hAnsi="GHEA Grapalat" w:cs="Sylfaen"/>
        </w:rPr>
        <w:t xml:space="preserve">, </w:t>
      </w:r>
      <w:r w:rsidRPr="0087724F">
        <w:rPr>
          <w:rFonts w:ascii="GHEA Grapalat" w:hAnsi="GHEA Grapalat" w:cs="Sylfaen" w:hint="eastAsia"/>
        </w:rPr>
        <w:t>то</w:t>
      </w:r>
      <w:r w:rsidRPr="0087724F">
        <w:rPr>
          <w:rFonts w:ascii="GHEA Grapalat" w:hAnsi="GHEA Grapalat" w:cs="Sylfaen"/>
        </w:rPr>
        <w:t xml:space="preserve"> </w:t>
      </w:r>
      <w:r w:rsidRPr="0087724F">
        <w:rPr>
          <w:rFonts w:ascii="GHEA Grapalat" w:hAnsi="GHEA Grapalat" w:cs="Sylfaen" w:hint="eastAsia"/>
        </w:rPr>
        <w:t>это</w:t>
      </w:r>
      <w:r w:rsidRPr="0087724F">
        <w:rPr>
          <w:rFonts w:ascii="GHEA Grapalat" w:hAnsi="GHEA Grapalat" w:cs="Sylfaen"/>
        </w:rPr>
        <w:t xml:space="preserve"> </w:t>
      </w:r>
      <w:r w:rsidRPr="0087724F">
        <w:rPr>
          <w:rFonts w:ascii="GHEA Grapalat" w:hAnsi="GHEA Grapalat" w:cs="Sylfaen" w:hint="eastAsia"/>
        </w:rPr>
        <w:t>обстоятельство</w:t>
      </w:r>
      <w:r w:rsidRPr="0087724F">
        <w:rPr>
          <w:rFonts w:ascii="GHEA Grapalat" w:hAnsi="GHEA Grapalat" w:cs="Sylfaen"/>
        </w:rPr>
        <w:t xml:space="preserve"> </w:t>
      </w:r>
      <w:r w:rsidRPr="0087724F">
        <w:rPr>
          <w:rFonts w:ascii="GHEA Grapalat" w:hAnsi="GHEA Grapalat" w:cs="Sylfaen" w:hint="eastAsia"/>
        </w:rPr>
        <w:t>считается</w:t>
      </w:r>
      <w:r w:rsidRPr="0087724F">
        <w:rPr>
          <w:rFonts w:ascii="GHEA Grapalat" w:hAnsi="GHEA Grapalat" w:cs="Sylfaen"/>
        </w:rPr>
        <w:t xml:space="preserve"> </w:t>
      </w:r>
      <w:r w:rsidRPr="0087724F">
        <w:rPr>
          <w:rFonts w:ascii="GHEA Grapalat" w:hAnsi="GHEA Grapalat" w:cs="Sylfaen" w:hint="eastAsia"/>
        </w:rPr>
        <w:t>нарушением</w:t>
      </w:r>
      <w:r w:rsidRPr="0087724F">
        <w:rPr>
          <w:rFonts w:ascii="GHEA Grapalat" w:hAnsi="GHEA Grapalat" w:cs="Sylfaen"/>
        </w:rPr>
        <w:t xml:space="preserve"> </w:t>
      </w:r>
      <w:r w:rsidRPr="0087724F">
        <w:rPr>
          <w:rFonts w:ascii="GHEA Grapalat" w:hAnsi="GHEA Grapalat" w:cs="Sylfaen" w:hint="eastAsia"/>
        </w:rPr>
        <w:t>обязательства</w:t>
      </w:r>
      <w:r w:rsidRPr="0087724F">
        <w:rPr>
          <w:rFonts w:ascii="GHEA Grapalat" w:hAnsi="GHEA Grapalat" w:cs="Sylfaen"/>
        </w:rPr>
        <w:t xml:space="preserve"> </w:t>
      </w:r>
      <w:r w:rsidRPr="0087724F">
        <w:rPr>
          <w:rFonts w:ascii="GHEA Grapalat" w:hAnsi="GHEA Grapalat" w:cs="Sylfaen" w:hint="eastAsia"/>
        </w:rPr>
        <w:t>участника</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рамках</w:t>
      </w:r>
      <w:r w:rsidRPr="0087724F">
        <w:rPr>
          <w:rFonts w:ascii="GHEA Grapalat" w:hAnsi="GHEA Grapalat" w:cs="Sylfaen"/>
        </w:rPr>
        <w:t xml:space="preserve"> </w:t>
      </w:r>
      <w:r w:rsidRPr="0087724F">
        <w:rPr>
          <w:rFonts w:ascii="GHEA Grapalat" w:hAnsi="GHEA Grapalat" w:cs="Sylfaen" w:hint="eastAsia"/>
        </w:rPr>
        <w:t>процесса</w:t>
      </w:r>
      <w:r w:rsidRPr="0087724F">
        <w:rPr>
          <w:rFonts w:ascii="GHEA Grapalat" w:hAnsi="GHEA Grapalat" w:cs="Sylfaen"/>
        </w:rPr>
        <w:t xml:space="preserve"> </w:t>
      </w:r>
      <w:r w:rsidRPr="0087724F">
        <w:rPr>
          <w:rFonts w:ascii="GHEA Grapalat" w:hAnsi="GHEA Grapalat" w:cs="Sylfaen" w:hint="eastAsia"/>
        </w:rPr>
        <w:t>закупки</w:t>
      </w:r>
      <w:r w:rsidRPr="0087724F">
        <w:rPr>
          <w:rFonts w:ascii="GHEA Grapalat" w:hAnsi="GHEA Grapalat" w:cs="Sylfaen"/>
        </w:rPr>
        <w:t>.</w:t>
      </w:r>
    </w:p>
    <w:p w14:paraId="70CD422A" w14:textId="77777777"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C44C97">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14:paraId="0D704A1C" w14:textId="77777777"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C44C97">
        <w:rPr>
          <w:rFonts w:ascii="GHEA Grapalat" w:hAnsi="GHEA Grapalat"/>
          <w:sz w:val="24"/>
          <w:szCs w:val="24"/>
        </w:rPr>
        <w:t>5</w:t>
      </w:r>
      <w:r>
        <w:rPr>
          <w:rFonts w:ascii="GHEA Grapalat" w:hAnsi="GHEA Grapalat"/>
          <w:sz w:val="24"/>
          <w:szCs w:val="24"/>
        </w:rPr>
        <w:t xml:space="preserve"> </w:t>
      </w:r>
      <w:r w:rsidR="00C44C97">
        <w:rPr>
          <w:rFonts w:ascii="GHEA Grapalat" w:hAnsi="GHEA Grapalat"/>
          <w:sz w:val="24"/>
          <w:szCs w:val="24"/>
        </w:rPr>
        <w:t>Документы, указанные в пункте</w:t>
      </w:r>
      <w:r w:rsidR="00A74478" w:rsidRPr="00A74478">
        <w:rPr>
          <w:rFonts w:ascii="GHEA Grapalat" w:hAnsi="GHEA Grapalat"/>
          <w:sz w:val="24"/>
          <w:szCs w:val="24"/>
        </w:rPr>
        <w:t xml:space="preserve"> 8.</w:t>
      </w:r>
      <w:r w:rsidR="00F20C21" w:rsidRPr="00F20C21">
        <w:rPr>
          <w:rFonts w:ascii="GHEA Grapalat" w:hAnsi="GHEA Grapalat"/>
          <w:sz w:val="24"/>
          <w:szCs w:val="24"/>
        </w:rPr>
        <w:t>8</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27D7C999" w14:textId="77777777" w:rsidR="002B121D" w:rsidRPr="001439BD" w:rsidRDefault="00A150A9" w:rsidP="00B46D58">
      <w:pPr>
        <w:pStyle w:val="BodyTextIndent2"/>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E520F6">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1C5DB99E" w14:textId="77777777" w:rsidR="00BF457D" w:rsidRPr="003E009B" w:rsidRDefault="00BF457D" w:rsidP="00C04986">
      <w:pPr>
        <w:widowControl w:val="0"/>
        <w:tabs>
          <w:tab w:val="left" w:pos="1276"/>
        </w:tabs>
        <w:spacing w:after="160"/>
        <w:ind w:firstLine="567"/>
        <w:jc w:val="both"/>
        <w:rPr>
          <w:rFonts w:ascii="GHEA Grapalat" w:hAnsi="GHEA Grapalat"/>
        </w:rPr>
      </w:pPr>
      <w:r w:rsidRPr="00AD29CE">
        <w:rPr>
          <w:rFonts w:ascii="GHEA Grapalat" w:hAnsi="GHEA Grapalat"/>
        </w:rPr>
        <w:t>8.</w:t>
      </w:r>
      <w:r>
        <w:rPr>
          <w:rFonts w:ascii="GHEA Grapalat" w:hAnsi="GHEA Grapalat"/>
        </w:rPr>
        <w:t>1</w:t>
      </w:r>
      <w:r w:rsidR="00E520F6">
        <w:rPr>
          <w:rFonts w:ascii="GHEA Grapalat" w:hAnsi="GHEA Grapalat"/>
        </w:rPr>
        <w:t>7</w:t>
      </w:r>
      <w:r>
        <w:rPr>
          <w:rFonts w:ascii="GHEA Grapalat" w:hAnsi="GHEA Grapalat"/>
        </w:rPr>
        <w:t>.</w:t>
      </w:r>
      <w:r>
        <w:rPr>
          <w:rFonts w:ascii="GHEA Grapalat" w:hAnsi="GHEA Grapalat"/>
        </w:rPr>
        <w:tab/>
      </w:r>
      <w:r w:rsidRPr="00AA5BD2">
        <w:rPr>
          <w:rFonts w:ascii="GHEA Grapalat" w:hAnsi="GHEA Grapalat"/>
        </w:rPr>
        <w:t xml:space="preserve">Электронные извещения отправляются комиссией и (или) заказчиком </w:t>
      </w:r>
      <w:r>
        <w:rPr>
          <w:rFonts w:ascii="GHEA Grapalat" w:hAnsi="GHEA Grapalat"/>
        </w:rPr>
        <w:t>на электронную почту, указанную в заявке участника</w:t>
      </w:r>
      <w:r w:rsidRPr="00AA5BD2">
        <w:rPr>
          <w:rFonts w:ascii="GHEA Grapalat" w:hAnsi="GHEA Grapalat"/>
        </w:rPr>
        <w:t>,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14:paraId="52A69D5E" w14:textId="77777777" w:rsidR="00BF457D" w:rsidRPr="00AA5BD2" w:rsidRDefault="00BF457D" w:rsidP="00C04986">
      <w:pPr>
        <w:widowControl w:val="0"/>
        <w:spacing w:after="160"/>
        <w:ind w:firstLine="567"/>
        <w:jc w:val="both"/>
        <w:rPr>
          <w:rFonts w:ascii="GHEA Grapalat" w:hAnsi="GHEA Grapalat"/>
        </w:rPr>
      </w:pPr>
      <w:r w:rsidRPr="00AA5BD2">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14:paraId="5CEFF71D" w14:textId="77777777" w:rsidR="002B103D" w:rsidRPr="000811C1"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E520F6">
        <w:rPr>
          <w:rFonts w:ascii="GHEA Grapalat" w:hAnsi="GHEA Grapalat"/>
          <w:sz w:val="24"/>
          <w:szCs w:val="24"/>
        </w:rPr>
        <w:t>8</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sidR="00757B7C">
        <w:rPr>
          <w:rStyle w:val="FootnoteReference"/>
          <w:rFonts w:ascii="GHEA Grapalat" w:hAnsi="GHEA Grapalat"/>
          <w:sz w:val="24"/>
          <w:szCs w:val="24"/>
        </w:rPr>
        <w:footnoteReference w:customMarkFollows="1" w:id="7"/>
        <w:t>10</w:t>
      </w:r>
      <w:r w:rsidRPr="009044F1">
        <w:rPr>
          <w:rFonts w:ascii="GHEA Grapalat" w:hAnsi="GHEA Grapalat"/>
          <w:sz w:val="24"/>
          <w:szCs w:val="24"/>
        </w:rPr>
        <w:t xml:space="preserve">. </w:t>
      </w:r>
    </w:p>
    <w:p w14:paraId="7CE7F6D0" w14:textId="77777777" w:rsidR="00583092" w:rsidRPr="009044F1" w:rsidRDefault="00A150A9"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18426E">
        <w:rPr>
          <w:rFonts w:ascii="GHEA Grapalat" w:hAnsi="GHEA Grapalat"/>
        </w:rPr>
        <w:t>1</w:t>
      </w:r>
      <w:r w:rsidR="00144C98">
        <w:rPr>
          <w:rFonts w:ascii="GHEA Grapalat" w:hAnsi="GHEA Grapalat"/>
        </w:rPr>
        <w:t>9</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r w:rsidR="000702A0" w:rsidRPr="009044F1">
        <w:rPr>
          <w:rFonts w:ascii="GHEA Grapalat" w:hAnsi="GHEA Grapalat"/>
        </w:rPr>
        <w:t>комисси</w:t>
      </w:r>
      <w:r w:rsidR="000702A0">
        <w:rPr>
          <w:rFonts w:ascii="GHEA Grapalat" w:hAnsi="GHEA Grapalat"/>
        </w:rPr>
        <w:t>и</w:t>
      </w:r>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w:t>
      </w:r>
      <w:r w:rsidRPr="00E0696C">
        <w:rPr>
          <w:rFonts w:ascii="GHEA Grapalat" w:hAnsi="GHEA Grapalat"/>
        </w:rPr>
        <w:t>пунктами 8.1</w:t>
      </w:r>
      <w:r w:rsidR="00C808AC" w:rsidRPr="00E0696C">
        <w:rPr>
          <w:rFonts w:ascii="GHEA Grapalat" w:hAnsi="GHEA Grapalat"/>
        </w:rPr>
        <w:t>2</w:t>
      </w:r>
      <w:r w:rsidRPr="00E0696C">
        <w:rPr>
          <w:rFonts w:ascii="GHEA Grapalat" w:hAnsi="GHEA Grapalat"/>
        </w:rPr>
        <w:t>-8.</w:t>
      </w:r>
      <w:r w:rsidR="00807FD0" w:rsidRPr="00E0696C">
        <w:rPr>
          <w:rFonts w:ascii="GHEA Grapalat" w:hAnsi="GHEA Grapalat"/>
        </w:rPr>
        <w:t>19</w:t>
      </w:r>
      <w:r w:rsidR="007854B2" w:rsidRPr="00E0696C">
        <w:rPr>
          <w:rFonts w:ascii="GHEA Grapalat" w:hAnsi="GHEA Grapalat"/>
        </w:rPr>
        <w:t xml:space="preserve"> </w:t>
      </w:r>
      <w:r w:rsidRPr="009044F1">
        <w:rPr>
          <w:rFonts w:ascii="GHEA Grapalat" w:hAnsi="GHEA Grapalat"/>
        </w:rPr>
        <w:t>части 1 настоящего Приглашения.</w:t>
      </w:r>
    </w:p>
    <w:p w14:paraId="69F47D40" w14:textId="77777777"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144C98">
        <w:rPr>
          <w:rFonts w:ascii="GHEA Grapalat" w:hAnsi="GHEA Grapalat"/>
          <w:sz w:val="24"/>
          <w:szCs w:val="24"/>
        </w:rPr>
        <w:t>20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6375EB78" w14:textId="77777777" w:rsidR="00583092" w:rsidRPr="005114D0" w:rsidRDefault="0066216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w:t>
      </w:r>
      <w:r w:rsidRPr="009044F1">
        <w:rPr>
          <w:rFonts w:ascii="GHEA Grapalat" w:hAnsi="GHEA Grapalat"/>
          <w:sz w:val="24"/>
          <w:szCs w:val="24"/>
        </w:rPr>
        <w:lastRenderedPageBreak/>
        <w:t>участником данных они квалифицируются как несоответствующие действительности, то заявка этого участника отклоняется.</w:t>
      </w:r>
    </w:p>
    <w:p w14:paraId="3DD75806" w14:textId="77777777" w:rsidR="00583092" w:rsidRPr="00374F4A"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5F1A20">
        <w:rPr>
          <w:rFonts w:ascii="GHEA Grapalat" w:hAnsi="GHEA Grapalat"/>
          <w:sz w:val="24"/>
          <w:szCs w:val="24"/>
        </w:rPr>
        <w:t>1</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5F1A20">
        <w:rPr>
          <w:rFonts w:ascii="GHEA Grapalat" w:hAnsi="GHEA Grapalat"/>
          <w:sz w:val="24"/>
          <w:szCs w:val="24"/>
        </w:rPr>
        <w:t>20</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14:paraId="0958BA92" w14:textId="77777777"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7D73EF">
        <w:rPr>
          <w:rFonts w:ascii="GHEA Grapalat" w:hAnsi="GHEA Grapalat"/>
          <w:spacing w:val="-6"/>
          <w:sz w:val="24"/>
          <w:szCs w:val="24"/>
        </w:rPr>
        <w:t>22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14:paraId="2BFA2518" w14:textId="77777777" w:rsidR="00583092"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163324">
        <w:rPr>
          <w:rFonts w:ascii="GHEA Grapalat" w:hAnsi="GHEA Grapalat"/>
          <w:sz w:val="24"/>
          <w:szCs w:val="24"/>
        </w:rPr>
        <w:t>2</w:t>
      </w:r>
      <w:r w:rsidR="00E61E7C">
        <w:rPr>
          <w:rFonts w:ascii="GHEA Grapalat" w:hAnsi="GHEA Grapalat"/>
          <w:sz w:val="24"/>
          <w:szCs w:val="24"/>
        </w:rPr>
        <w:t>3</w:t>
      </w:r>
      <w:r w:rsidR="00BA2853" w:rsidRPr="00BA2853">
        <w:rPr>
          <w:rFonts w:ascii="GHEA Grapalat" w:hAnsi="GHEA Grapalat"/>
          <w:sz w:val="24"/>
          <w:szCs w:val="24"/>
        </w:rPr>
        <w:t>.</w:t>
      </w:r>
      <w:r w:rsidR="00735C9B">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366DCA15" w14:textId="77777777" w:rsidR="00EE5A30" w:rsidRDefault="00EE5A30" w:rsidP="009E460F">
      <w:pPr>
        <w:pStyle w:val="BodyTextIndent2"/>
        <w:widowControl w:val="0"/>
        <w:spacing w:after="160" w:line="240" w:lineRule="auto"/>
        <w:ind w:left="284" w:firstLine="567"/>
        <w:contextualSpacing/>
        <w:rPr>
          <w:rFonts w:ascii="GHEA Grapalat" w:hAnsi="GHEA Grapalat"/>
          <w:sz w:val="24"/>
          <w:szCs w:val="24"/>
        </w:rPr>
      </w:pPr>
      <w:r w:rsidRPr="009044F1">
        <w:rPr>
          <w:rFonts w:ascii="GHEA Grapalat" w:hAnsi="GHEA Grapalat"/>
          <w:sz w:val="24"/>
          <w:szCs w:val="24"/>
        </w:rPr>
        <w:t>Период ожидания в случае настоящей процедуры составляет "</w:t>
      </w:r>
      <w:r>
        <w:rPr>
          <w:rFonts w:ascii="GHEA Grapalat" w:hAnsi="GHEA Grapalat"/>
          <w:sz w:val="24"/>
          <w:szCs w:val="24"/>
        </w:rPr>
        <w:t xml:space="preserve"> </w:t>
      </w:r>
      <w:r w:rsidRPr="009044F1">
        <w:rPr>
          <w:rFonts w:ascii="GHEA Grapalat" w:hAnsi="GHEA Grapalat"/>
          <w:sz w:val="24"/>
          <w:szCs w:val="24"/>
        </w:rPr>
        <w:t>" календарных дней. Период ожидания</w:t>
      </w:r>
      <w:r>
        <w:rPr>
          <w:rFonts w:ascii="GHEA Grapalat" w:hAnsi="GHEA Grapalat"/>
          <w:sz w:val="24"/>
          <w:szCs w:val="24"/>
        </w:rPr>
        <w:t>:</w:t>
      </w:r>
    </w:p>
    <w:p w14:paraId="2CEE6298" w14:textId="77777777" w:rsidR="00EE5A30" w:rsidRPr="00B6749E" w:rsidRDefault="00EE5A30" w:rsidP="009E460F">
      <w:pPr>
        <w:pStyle w:val="BodyTextIndent2"/>
        <w:widowControl w:val="0"/>
        <w:numPr>
          <w:ilvl w:val="0"/>
          <w:numId w:val="32"/>
        </w:numPr>
        <w:spacing w:after="160" w:line="240" w:lineRule="auto"/>
        <w:ind w:left="284" w:hanging="426"/>
        <w:contextualSpacing/>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sidR="009E460F">
        <w:rPr>
          <w:rFonts w:ascii="GHEA Grapalat" w:hAnsi="GHEA Grapalat"/>
          <w:sz w:val="24"/>
          <w:szCs w:val="24"/>
        </w:rPr>
        <w:t>;</w:t>
      </w:r>
    </w:p>
    <w:p w14:paraId="50492853" w14:textId="77777777" w:rsidR="00EE5A30" w:rsidRDefault="00EE5A30" w:rsidP="009E460F">
      <w:pPr>
        <w:pStyle w:val="norm"/>
        <w:widowControl w:val="0"/>
        <w:numPr>
          <w:ilvl w:val="0"/>
          <w:numId w:val="32"/>
        </w:numPr>
        <w:spacing w:line="240" w:lineRule="auto"/>
        <w:ind w:left="284"/>
        <w:contextualSpacing/>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219CE074" w14:textId="77777777" w:rsidR="00EE5A30" w:rsidRPr="00747338" w:rsidRDefault="00EE5A30" w:rsidP="009E460F">
      <w:pPr>
        <w:pStyle w:val="norm"/>
        <w:widowControl w:val="0"/>
        <w:tabs>
          <w:tab w:val="left" w:pos="1276"/>
        </w:tabs>
        <w:spacing w:line="240" w:lineRule="auto"/>
        <w:ind w:left="284" w:firstLine="0"/>
        <w:contextualSpacing/>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1A5B95FD" w14:textId="77777777" w:rsidR="00EE5A30" w:rsidRPr="009044F1" w:rsidRDefault="00EE5A30" w:rsidP="009E460F">
      <w:pPr>
        <w:pStyle w:val="BodyTextIndent2"/>
        <w:widowControl w:val="0"/>
        <w:tabs>
          <w:tab w:val="left" w:pos="1276"/>
        </w:tabs>
        <w:spacing w:after="160" w:line="240" w:lineRule="auto"/>
        <w:ind w:firstLine="567"/>
        <w:contextualSpacing/>
        <w:rPr>
          <w:rFonts w:ascii="GHEA Grapalat" w:hAnsi="GHEA Grapalat" w:cs="Sylfaen"/>
          <w:sz w:val="24"/>
          <w:szCs w:val="24"/>
        </w:rPr>
      </w:pPr>
    </w:p>
    <w:p w14:paraId="4695C834" w14:textId="77777777"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14:paraId="7B2E3CB1" w14:textId="77777777"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37DB4F48" w14:textId="77777777"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5F0A8F">
        <w:rPr>
          <w:rFonts w:ascii="GHEA Grapalat" w:hAnsi="GHEA Grapalat"/>
        </w:rPr>
        <w:t>На</w:t>
      </w:r>
      <w:r w:rsidRPr="009044F1">
        <w:rPr>
          <w:rFonts w:ascii="GHEA Grapalat" w:hAnsi="GHEA Grapalat"/>
        </w:rPr>
        <w:t xml:space="preserve"> чет</w:t>
      </w:r>
      <w:r w:rsidR="005F0A8F">
        <w:rPr>
          <w:rFonts w:ascii="GHEA Grapalat" w:hAnsi="GHEA Grapalat"/>
        </w:rPr>
        <w:t>вертый</w:t>
      </w:r>
      <w:r w:rsidRPr="009044F1">
        <w:rPr>
          <w:rFonts w:ascii="GHEA Grapalat" w:hAnsi="GHEA Grapalat"/>
        </w:rPr>
        <w:t xml:space="preserve"> рабочи</w:t>
      </w:r>
      <w:r w:rsidR="005F0A8F">
        <w:rPr>
          <w:rFonts w:ascii="GHEA Grapalat" w:hAnsi="GHEA Grapalat"/>
        </w:rPr>
        <w:t>й</w:t>
      </w:r>
      <w:r w:rsidRPr="009044F1">
        <w:rPr>
          <w:rFonts w:ascii="GHEA Grapalat" w:hAnsi="GHEA Grapalat"/>
        </w:rPr>
        <w:t xml:space="preserve"> д</w:t>
      </w:r>
      <w:r w:rsidR="005F0A8F">
        <w:rPr>
          <w:rFonts w:ascii="GHEA Grapalat" w:hAnsi="GHEA Grapalat"/>
        </w:rPr>
        <w:t>е</w:t>
      </w:r>
      <w:r w:rsidRPr="009044F1">
        <w:rPr>
          <w:rFonts w:ascii="GHEA Grapalat" w:hAnsi="GHEA Grapalat"/>
        </w:rPr>
        <w:t>н</w:t>
      </w:r>
      <w:r w:rsidR="005F0A8F">
        <w:rPr>
          <w:rFonts w:ascii="GHEA Grapalat" w:hAnsi="GHEA Grapalat"/>
        </w:rPr>
        <w:t>ь</w:t>
      </w:r>
      <w:r w:rsidRPr="009044F1">
        <w:rPr>
          <w:rFonts w:ascii="GHEA Grapalat" w:hAnsi="GHEA Grapalat"/>
        </w:rPr>
        <w:t>, следующи</w:t>
      </w:r>
      <w:r w:rsidR="005F0A8F">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A3F9C">
        <w:rPr>
          <w:rFonts w:ascii="GHEA Grapalat" w:hAnsi="GHEA Grapalat"/>
        </w:rPr>
        <w:t>2</w:t>
      </w:r>
      <w:r w:rsidR="005F0A8F">
        <w:rPr>
          <w:rFonts w:ascii="GHEA Grapalat" w:hAnsi="GHEA Grapalat"/>
        </w:rPr>
        <w:t>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432096">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876543">
        <w:rPr>
          <w:rFonts w:ascii="GHEA Grapalat" w:hAnsi="GHEA Grapalat"/>
        </w:rPr>
        <w:t xml:space="preserve">3 </w:t>
      </w:r>
      <w:r w:rsidRPr="009044F1">
        <w:rPr>
          <w:rFonts w:ascii="GHEA Grapalat" w:hAnsi="GHEA Grapalat"/>
        </w:rPr>
        <w:t>части 1 настоящего Приглашения.</w:t>
      </w:r>
    </w:p>
    <w:p w14:paraId="737D5618" w14:textId="77777777"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w:t>
      </w:r>
      <w:r w:rsidR="00C26414" w:rsidRPr="009044F1">
        <w:rPr>
          <w:rFonts w:ascii="GHEA Grapalat" w:hAnsi="GHEA Grapalat"/>
        </w:rPr>
        <w:t xml:space="preserve">электронным способом </w:t>
      </w:r>
      <w:r w:rsidRPr="009044F1">
        <w:rPr>
          <w:rFonts w:ascii="GHEA Grapalat" w:hAnsi="GHEA Grapalat"/>
        </w:rPr>
        <w:t xml:space="preserve">предоставляет отобранному участнику предложение о заключении договора и проект заключаемого договора. </w:t>
      </w:r>
    </w:p>
    <w:p w14:paraId="2A5CC7DD" w14:textId="77777777" w:rsidR="00B06EC9" w:rsidRDefault="00AA0AD8" w:rsidP="00B06EC9">
      <w:pPr>
        <w:widowControl w:val="0"/>
        <w:tabs>
          <w:tab w:val="left" w:pos="1134"/>
        </w:tabs>
        <w:spacing w:after="160"/>
        <w:ind w:firstLine="567"/>
        <w:jc w:val="both"/>
        <w:rPr>
          <w:rFonts w:ascii="GHEA Grapalat" w:hAnsi="GHEA Grapalat"/>
          <w:color w:val="000000" w:themeColor="text1"/>
        </w:rPr>
      </w:pPr>
      <w:r w:rsidRPr="009044F1">
        <w:rPr>
          <w:rFonts w:ascii="GHEA Grapalat" w:hAnsi="GHEA Grapalat"/>
        </w:rPr>
        <w:t>9.</w:t>
      </w:r>
      <w:r w:rsidR="00877DFD">
        <w:rPr>
          <w:rFonts w:ascii="GHEA Grapalat" w:hAnsi="GHEA Grapalat"/>
        </w:rPr>
        <w:t>4</w:t>
      </w:r>
      <w:r w:rsidR="00DC30CC" w:rsidRPr="00DC30CC">
        <w:rPr>
          <w:rFonts w:ascii="GHEA Grapalat" w:hAnsi="GHEA Grapalat"/>
        </w:rPr>
        <w:t>.</w:t>
      </w:r>
      <w:r w:rsidR="00DC30CC" w:rsidRPr="005114D0">
        <w:rPr>
          <w:rFonts w:ascii="GHEA Grapalat" w:hAnsi="GHEA Grapalat"/>
        </w:rPr>
        <w:tab/>
      </w:r>
      <w:r w:rsidR="00B06EC9" w:rsidRPr="00681C1F">
        <w:rPr>
          <w:rFonts w:ascii="GHEA Grapalat" w:hAnsi="GHEA Grapalat"/>
          <w:color w:val="000000" w:themeColor="text1"/>
        </w:rPr>
        <w:t xml:space="preserve">Если отобранный участник </w:t>
      </w:r>
      <w:r w:rsidR="00B06EC9">
        <w:rPr>
          <w:rFonts w:ascii="GHEA Grapalat" w:hAnsi="GHEA Grapalat"/>
          <w:color w:val="000000" w:themeColor="text1"/>
        </w:rPr>
        <w:t xml:space="preserve"> после </w:t>
      </w:r>
      <w:r w:rsidR="00B06EC9" w:rsidRPr="00681C1F">
        <w:rPr>
          <w:rFonts w:ascii="GHEA Grapalat" w:hAnsi="GHEA Grapalat"/>
          <w:color w:val="000000" w:themeColor="text1"/>
        </w:rPr>
        <w:t xml:space="preserve">получения уведомления о заключении договора и проекта договора </w:t>
      </w:r>
      <w:r w:rsidR="00B06EC9" w:rsidRPr="00996C18">
        <w:rPr>
          <w:rFonts w:ascii="GHEA Grapalat" w:hAnsi="GHEA Grapalat"/>
        </w:rPr>
        <w:t xml:space="preserve">в </w:t>
      </w:r>
      <w:r w:rsidR="00B06EC9" w:rsidRPr="00C61190">
        <w:rPr>
          <w:rFonts w:ascii="GHEA Grapalat" w:hAnsi="GHEA Grapalat"/>
        </w:rPr>
        <w:t>срок, предусмотренный пунктом 10.1 настоящего приглашения</w:t>
      </w:r>
      <w:r w:rsidR="00B06EC9">
        <w:rPr>
          <w:rFonts w:ascii="GHEA Grapalat" w:hAnsi="GHEA Grapalat"/>
        </w:rPr>
        <w:t>,</w:t>
      </w:r>
      <w:r w:rsidR="00B06EC9" w:rsidRPr="00996C18">
        <w:rPr>
          <w:rFonts w:ascii="GHEA Grapalat" w:hAnsi="GHEA Grapalat"/>
        </w:rPr>
        <w:t xml:space="preserve"> </w:t>
      </w:r>
      <w:r w:rsidR="00B06EC9" w:rsidRPr="00C61190">
        <w:rPr>
          <w:rFonts w:ascii="GHEA Grapalat" w:hAnsi="GHEA Grapalat"/>
        </w:rPr>
        <w:t>а в случае, если по заключаемому договору предусмотрен</w:t>
      </w:r>
      <w:r w:rsidR="00B06EC9">
        <w:rPr>
          <w:rFonts w:ascii="GHEA Grapalat" w:hAnsi="GHEA Grapalat"/>
        </w:rPr>
        <w:t>а</w:t>
      </w:r>
      <w:r w:rsidR="00B06EC9" w:rsidRPr="00C61190">
        <w:rPr>
          <w:rFonts w:ascii="GHEA Grapalat" w:hAnsi="GHEA Grapalat"/>
        </w:rPr>
        <w:t xml:space="preserve"> предоплата</w:t>
      </w:r>
      <w:r w:rsidR="00B06EC9">
        <w:rPr>
          <w:rFonts w:ascii="GHEA Grapalat" w:hAnsi="GHEA Grapalat"/>
        </w:rPr>
        <w:t xml:space="preserve"> </w:t>
      </w:r>
      <w:r w:rsidR="00B06EC9">
        <w:rPr>
          <w:rFonts w:ascii="GHEA Grapalat" w:hAnsi="GHEA Grapalat"/>
        </w:rPr>
        <w:lastRenderedPageBreak/>
        <w:t xml:space="preserve">- </w:t>
      </w:r>
      <w:r w:rsidR="00B06EC9" w:rsidRPr="00DF59E9">
        <w:rPr>
          <w:rFonts w:ascii="GHEA Grapalat" w:hAnsi="GHEA Grapalat"/>
        </w:rPr>
        <w:t>в течение 10 рабочих</w:t>
      </w:r>
      <w:r w:rsidR="00B06EC9">
        <w:rPr>
          <w:rFonts w:ascii="GHEA Grapalat" w:hAnsi="GHEA Grapalat"/>
        </w:rPr>
        <w:t xml:space="preserve"> </w:t>
      </w:r>
      <w:r w:rsidR="00B06EC9" w:rsidRPr="00DF59E9">
        <w:rPr>
          <w:rFonts w:ascii="GHEA Grapalat" w:hAnsi="GHEA Grapalat"/>
        </w:rPr>
        <w:t>дней</w:t>
      </w:r>
      <w:r w:rsidR="00B06EC9" w:rsidRPr="00C61190">
        <w:rPr>
          <w:rFonts w:ascii="GHEA Grapalat" w:hAnsi="GHEA Grapalat"/>
        </w:rPr>
        <w:t xml:space="preserve">, </w:t>
      </w:r>
      <w:r w:rsidR="00B06EC9" w:rsidRPr="00DF59E9">
        <w:rPr>
          <w:rFonts w:ascii="GHEA Grapalat" w:hAnsi="GHEA Grapalat"/>
        </w:rPr>
        <w:t xml:space="preserve">не подписывает договор и </w:t>
      </w:r>
      <w:r w:rsidR="00B06EC9">
        <w:rPr>
          <w:rFonts w:ascii="GHEA Grapalat" w:hAnsi="GHEA Grapalat"/>
        </w:rPr>
        <w:t xml:space="preserve"> не </w:t>
      </w:r>
      <w:r w:rsidR="00B06EC9" w:rsidRPr="00DF59E9">
        <w:rPr>
          <w:rFonts w:ascii="GHEA Grapalat" w:hAnsi="GHEA Grapalat"/>
        </w:rPr>
        <w:t>пред</w:t>
      </w:r>
      <w:r w:rsidR="00B06EC9">
        <w:rPr>
          <w:rFonts w:ascii="GHEA Grapalat" w:hAnsi="GHEA Grapalat"/>
        </w:rPr>
        <w:t>о</w:t>
      </w:r>
      <w:r w:rsidR="00B06EC9" w:rsidRPr="00DF59E9">
        <w:rPr>
          <w:rFonts w:ascii="GHEA Grapalat" w:hAnsi="GHEA Grapalat"/>
        </w:rPr>
        <w:t>ставляет заказчику обеспечени</w:t>
      </w:r>
      <w:r w:rsidR="00B06EC9">
        <w:rPr>
          <w:rFonts w:ascii="GHEA Grapalat" w:hAnsi="GHEA Grapalat"/>
        </w:rPr>
        <w:t xml:space="preserve">я </w:t>
      </w:r>
      <w:r w:rsidR="00B06EC9" w:rsidRPr="00DF59E9">
        <w:rPr>
          <w:rFonts w:ascii="GHEA Grapalat" w:hAnsi="GHEA Grapalat"/>
        </w:rPr>
        <w:t>квалификации и договора</w:t>
      </w:r>
      <w:r w:rsidR="00B06EC9">
        <w:rPr>
          <w:rFonts w:ascii="GHEA Grapalat" w:hAnsi="GHEA Grapalat"/>
        </w:rPr>
        <w:t>,</w:t>
      </w:r>
      <w:r w:rsidR="00B06EC9" w:rsidRPr="00C61190">
        <w:rPr>
          <w:rFonts w:ascii="GHEA Grapalat" w:hAnsi="GHEA Grapalat"/>
        </w:rPr>
        <w:t xml:space="preserve"> </w:t>
      </w:r>
      <w:r w:rsidR="00B06EC9" w:rsidRPr="00106011">
        <w:rPr>
          <w:rFonts w:ascii="GHEA Grapalat" w:hAnsi="GHEA Grapalat"/>
        </w:rPr>
        <w:t>а в случае, если проектом заключаемого договора предусмотрена предоплата и</w:t>
      </w:r>
      <w:r w:rsidR="00B06EC9">
        <w:rPr>
          <w:rFonts w:ascii="GHEA Grapalat" w:hAnsi="GHEA Grapalat"/>
        </w:rPr>
        <w:t xml:space="preserve"> при принятии </w:t>
      </w:r>
      <w:r w:rsidR="00B06EC9" w:rsidRPr="00106011">
        <w:rPr>
          <w:rFonts w:ascii="GHEA Grapalat" w:hAnsi="GHEA Grapalat"/>
        </w:rPr>
        <w:t>это</w:t>
      </w:r>
      <w:r w:rsidR="00B06EC9">
        <w:rPr>
          <w:rFonts w:ascii="GHEA Grapalat" w:hAnsi="GHEA Grapalat"/>
        </w:rPr>
        <w:t>го</w:t>
      </w:r>
      <w:r w:rsidR="00B06EC9" w:rsidRPr="00106011">
        <w:rPr>
          <w:rFonts w:ascii="GHEA Grapalat" w:hAnsi="GHEA Grapalat"/>
        </w:rPr>
        <w:t xml:space="preserve"> услови</w:t>
      </w:r>
      <w:r w:rsidR="00B06EC9">
        <w:rPr>
          <w:rFonts w:ascii="GHEA Grapalat" w:hAnsi="GHEA Grapalat"/>
        </w:rPr>
        <w:t>я</w:t>
      </w:r>
      <w:r w:rsidR="00B06EC9" w:rsidRPr="00106011">
        <w:rPr>
          <w:rFonts w:ascii="GHEA Grapalat" w:hAnsi="GHEA Grapalat"/>
        </w:rPr>
        <w:t xml:space="preserve"> </w:t>
      </w:r>
      <w:r w:rsidR="00B06EC9">
        <w:rPr>
          <w:rFonts w:ascii="GHEA Grapalat" w:hAnsi="GHEA Grapalat"/>
        </w:rPr>
        <w:t>ото</w:t>
      </w:r>
      <w:r w:rsidR="00B06EC9" w:rsidRPr="00106011">
        <w:rPr>
          <w:rFonts w:ascii="GHEA Grapalat" w:hAnsi="GHEA Grapalat"/>
        </w:rPr>
        <w:t>бранным участником</w:t>
      </w:r>
      <w:r w:rsidR="00B06EC9">
        <w:rPr>
          <w:rFonts w:ascii="GHEA Grapalat" w:hAnsi="GHEA Grapalat"/>
        </w:rPr>
        <w:t xml:space="preserve"> не представляется также обеспечение предоплаты,</w:t>
      </w:r>
      <w:r w:rsidR="00B06EC9" w:rsidRPr="00D02623">
        <w:rPr>
          <w:rFonts w:ascii="GHEA Grapalat" w:hAnsi="GHEA Grapalat"/>
          <w:color w:val="000000" w:themeColor="text1"/>
        </w:rPr>
        <w:t xml:space="preserve"> </w:t>
      </w:r>
      <w:r w:rsidR="00B06EC9" w:rsidRPr="00681C1F">
        <w:rPr>
          <w:rFonts w:ascii="GHEA Grapalat" w:hAnsi="GHEA Grapalat"/>
          <w:color w:val="000000" w:themeColor="text1"/>
        </w:rPr>
        <w:t>то он лишается права подписания договора.</w:t>
      </w:r>
    </w:p>
    <w:p w14:paraId="446C278D" w14:textId="77777777" w:rsidR="000313A6" w:rsidRPr="009044F1" w:rsidRDefault="00B06EC9" w:rsidP="00B06EC9">
      <w:pPr>
        <w:widowControl w:val="0"/>
        <w:tabs>
          <w:tab w:val="left" w:pos="1134"/>
        </w:tabs>
        <w:spacing w:after="160"/>
        <w:ind w:firstLine="567"/>
        <w:jc w:val="both"/>
        <w:rPr>
          <w:rFonts w:ascii="GHEA Grapalat" w:hAnsi="GHEA Grapalat" w:cs="Sylfaen"/>
        </w:rPr>
      </w:pPr>
      <w:r w:rsidRPr="00681C1F">
        <w:rPr>
          <w:rFonts w:ascii="GHEA Grapalat" w:hAnsi="GHEA Grapalat"/>
          <w:color w:val="000000" w:themeColor="text1"/>
        </w:rPr>
        <w:t xml:space="preserve"> </w:t>
      </w:r>
      <w:r w:rsidRPr="009044F1" w:rsidDel="00DF2686">
        <w:rPr>
          <w:rFonts w:ascii="GHEA Grapalat" w:hAnsi="GHEA Grapalat"/>
        </w:rPr>
        <w:t xml:space="preserve"> </w:t>
      </w:r>
      <w:r w:rsidR="000313A6"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000313A6"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043623E5" w14:textId="77777777" w:rsidR="00D612BC"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877DFD">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5729B9" w:rsidRPr="005729B9">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3442B9" w:rsidRPr="00747338">
        <w:rPr>
          <w:rFonts w:ascii="GHEA Grapalat" w:hAnsi="GHEA Grapalat"/>
          <w:i w:val="0"/>
          <w:sz w:val="24"/>
          <w:szCs w:val="24"/>
        </w:rPr>
        <w:t xml:space="preserve">размера предоплаты или </w:t>
      </w:r>
      <w:r w:rsidR="003442B9" w:rsidRPr="009044F1">
        <w:rPr>
          <w:rFonts w:ascii="GHEA Grapalat" w:hAnsi="GHEA Grapalat"/>
          <w:i w:val="0"/>
          <w:sz w:val="24"/>
          <w:szCs w:val="24"/>
        </w:rPr>
        <w:t>увеличени</w:t>
      </w:r>
      <w:r w:rsidR="003442B9">
        <w:rPr>
          <w:rFonts w:ascii="GHEA Grapalat" w:hAnsi="GHEA Grapalat"/>
          <w:i w:val="0"/>
          <w:sz w:val="24"/>
          <w:szCs w:val="24"/>
        </w:rPr>
        <w:t>ю</w:t>
      </w:r>
      <w:r w:rsidR="003442B9" w:rsidRPr="009044F1">
        <w:rPr>
          <w:rFonts w:ascii="GHEA Grapalat" w:hAnsi="GHEA Grapalat"/>
          <w:i w:val="0"/>
          <w:sz w:val="24"/>
          <w:szCs w:val="24"/>
        </w:rPr>
        <w:t xml:space="preserve"> </w:t>
      </w:r>
      <w:r w:rsidRPr="009044F1">
        <w:rPr>
          <w:rFonts w:ascii="GHEA Grapalat" w:hAnsi="GHEA Grapalat"/>
          <w:i w:val="0"/>
          <w:sz w:val="24"/>
          <w:szCs w:val="24"/>
        </w:rPr>
        <w:t>цены, предложенной отобранным участником.</w:t>
      </w:r>
      <w:r w:rsidRPr="009044F1">
        <w:rPr>
          <w:rFonts w:ascii="GHEA Grapalat" w:hAnsi="GHEA Grapalat"/>
          <w:spacing w:val="-8"/>
          <w:sz w:val="24"/>
          <w:szCs w:val="24"/>
        </w:rPr>
        <w:t xml:space="preserve"> </w:t>
      </w:r>
    </w:p>
    <w:p w14:paraId="2C0BA93D" w14:textId="77777777" w:rsidR="00096865" w:rsidRPr="00925DE0" w:rsidRDefault="007F245B" w:rsidP="009E460F">
      <w:pPr>
        <w:rPr>
          <w:rFonts w:ascii="GHEA Grapalat" w:hAnsi="GHEA Grapalat"/>
          <w:b/>
        </w:rPr>
      </w:pPr>
      <w:r w:rsidRPr="00925DE0">
        <w:rPr>
          <w:rFonts w:ascii="GHEA Grapalat" w:hAnsi="GHEA Grapalat"/>
          <w:b/>
        </w:rPr>
        <w:t xml:space="preserve">                  </w:t>
      </w:r>
      <w:r w:rsidR="00030D40"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00030D40" w:rsidRPr="009044F1">
        <w:rPr>
          <w:rFonts w:ascii="GHEA Grapalat" w:hAnsi="GHEA Grapalat"/>
          <w:b/>
        </w:rPr>
        <w:t>ДОГОВОРА</w:t>
      </w:r>
    </w:p>
    <w:p w14:paraId="5668409B" w14:textId="77777777" w:rsidR="007C56B2" w:rsidRDefault="00030D40" w:rsidP="0057550D">
      <w:pPr>
        <w:widowControl w:val="0"/>
        <w:tabs>
          <w:tab w:val="left" w:pos="1276"/>
        </w:tabs>
        <w:spacing w:after="160"/>
        <w:ind w:firstLine="567"/>
        <w:jc w:val="both"/>
        <w:rPr>
          <w:rFonts w:ascii="GHEA Grapalat" w:hAnsi="GHEA Grapalat"/>
          <w:color w:val="000000" w:themeColor="text1"/>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7C56B2" w:rsidRPr="00681C1F">
        <w:rPr>
          <w:rFonts w:ascii="GHEA Grapalat" w:hAnsi="GHEA Grapalat"/>
          <w:color w:val="000000" w:themeColor="text1"/>
        </w:rPr>
        <w:t>На основании требования о предоставлении обеспечений</w:t>
      </w:r>
      <w:r w:rsidR="007C56B2">
        <w:rPr>
          <w:rFonts w:ascii="GHEA Grapalat" w:hAnsi="GHEA Grapalat"/>
          <w:color w:val="000000" w:themeColor="text1"/>
        </w:rPr>
        <w:t xml:space="preserve"> </w:t>
      </w:r>
      <w:r w:rsidR="007C56B2" w:rsidRPr="00681C1F">
        <w:rPr>
          <w:rFonts w:ascii="GHEA Grapalat" w:hAnsi="GHEA Grapalat"/>
          <w:color w:val="000000" w:themeColor="text1"/>
        </w:rPr>
        <w:t xml:space="preserve">квалификации и договора отобранный участник в течение </w:t>
      </w:r>
      <w:r w:rsidR="007C56B2">
        <w:rPr>
          <w:rFonts w:ascii="GHEA Grapalat" w:hAnsi="GHEA Grapalat"/>
          <w:color w:val="000000" w:themeColor="text1"/>
        </w:rPr>
        <w:t>5</w:t>
      </w:r>
      <w:r w:rsidR="007C56B2" w:rsidRPr="00681C1F">
        <w:rPr>
          <w:rFonts w:ascii="GHEA Grapalat" w:hAnsi="GHEA Grapalat"/>
          <w:color w:val="000000" w:themeColor="text1"/>
        </w:rPr>
        <w:t xml:space="preserve">-и рабочих дней </w:t>
      </w:r>
      <w:r w:rsidR="00676A27">
        <w:rPr>
          <w:rFonts w:ascii="GHEA Grapalat" w:hAnsi="GHEA Grapalat"/>
          <w:color w:val="000000" w:themeColor="text1"/>
        </w:rPr>
        <w:t xml:space="preserve">после </w:t>
      </w:r>
      <w:r w:rsidR="007C56B2" w:rsidRPr="00681C1F">
        <w:rPr>
          <w:rFonts w:ascii="GHEA Grapalat" w:hAnsi="GHEA Grapalat"/>
          <w:color w:val="000000" w:themeColor="text1"/>
        </w:rPr>
        <w:t>дня его получения, обязан представить обеспечения квалификации и договора.</w:t>
      </w:r>
      <w:r w:rsidR="007C56B2" w:rsidRPr="00EA7411">
        <w:rPr>
          <w:rFonts w:ascii="GHEA Grapalat" w:hAnsi="GHEA Grapalat"/>
        </w:rPr>
        <w:t xml:space="preserve"> </w:t>
      </w:r>
      <w:r w:rsidR="007C56B2" w:rsidRPr="00F818E0">
        <w:rPr>
          <w:rFonts w:ascii="GHEA Grapalat" w:hAnsi="GHEA Grapalat"/>
        </w:rPr>
        <w:t>Если обеспечение представляется в виде банковской гарантии, то срок, предусмотренный настоящим пунктом, устанавливается в 10 рабочих дней</w:t>
      </w:r>
      <w:r w:rsidR="007C56B2" w:rsidRPr="00681C1F">
        <w:rPr>
          <w:rFonts w:ascii="GHEA Grapalat" w:hAnsi="GHEA Grapalat"/>
          <w:color w:val="000000" w:themeColor="text1"/>
        </w:rPr>
        <w:t xml:space="preserve"> С отобранным участником заключается договор, если он представляет обеспечения квалификации</w:t>
      </w:r>
      <w:r w:rsidR="007C56B2">
        <w:rPr>
          <w:rFonts w:ascii="GHEA Grapalat" w:hAnsi="GHEA Grapalat"/>
          <w:color w:val="000000" w:themeColor="text1"/>
        </w:rPr>
        <w:t xml:space="preserve"> </w:t>
      </w:r>
      <w:r w:rsidR="007C56B2" w:rsidRPr="00681C1F">
        <w:rPr>
          <w:rFonts w:ascii="GHEA Grapalat" w:hAnsi="GHEA Grapalat"/>
          <w:color w:val="000000" w:themeColor="text1"/>
        </w:rPr>
        <w:t>и договора(</w:t>
      </w:r>
      <w:r w:rsidR="007C56B2">
        <w:rPr>
          <w:rFonts w:ascii="GHEA Grapalat" w:hAnsi="GHEA Grapalat"/>
          <w:color w:val="000000" w:themeColor="text1"/>
        </w:rPr>
        <w:t>предоплаты</w:t>
      </w:r>
      <w:r w:rsidR="007C56B2" w:rsidRPr="00681C1F">
        <w:rPr>
          <w:rFonts w:ascii="GHEA Grapalat" w:hAnsi="GHEA Grapalat"/>
          <w:color w:val="000000" w:themeColor="text1"/>
        </w:rPr>
        <w:t>)</w:t>
      </w:r>
      <w:r w:rsidR="007C56B2">
        <w:rPr>
          <w:rFonts w:ascii="GHEA Grapalat" w:hAnsi="GHEA Grapalat"/>
          <w:color w:val="000000" w:themeColor="text1"/>
        </w:rPr>
        <w:t>.</w:t>
      </w:r>
      <w:r w:rsidR="00573C64" w:rsidRPr="00573C64">
        <w:rPr>
          <w:rFonts w:ascii="GHEA Grapalat" w:hAnsi="GHEA Grapalat"/>
          <w:color w:val="000000" w:themeColor="text1"/>
          <w:vertAlign w:val="superscript"/>
        </w:rPr>
        <w:t>10.1</w:t>
      </w:r>
    </w:p>
    <w:p w14:paraId="78836407" w14:textId="77777777" w:rsidR="0057550D" w:rsidRPr="008D2394" w:rsidRDefault="00A6609C" w:rsidP="0057550D">
      <w:pPr>
        <w:widowControl w:val="0"/>
        <w:tabs>
          <w:tab w:val="left" w:pos="1276"/>
        </w:tabs>
        <w:spacing w:after="160"/>
        <w:ind w:firstLine="567"/>
        <w:jc w:val="both"/>
        <w:rPr>
          <w:rFonts w:ascii="GHEA Grapalat" w:hAnsi="GHEA Grapalat"/>
        </w:rPr>
      </w:pPr>
      <w:r w:rsidRPr="008D2394">
        <w:rPr>
          <w:rFonts w:ascii="GHEA Grapalat" w:hAnsi="GHEA Grapalat"/>
        </w:rPr>
        <w:t xml:space="preserve">10.2 </w:t>
      </w:r>
      <w:r w:rsidR="008C5F2A" w:rsidRPr="008D2394">
        <w:rPr>
          <w:rFonts w:ascii="GHEA Grapalat" w:hAnsi="GHEA Grapalat"/>
        </w:rPr>
        <w:t xml:space="preserve">Размер обеспечения квалификации равен </w:t>
      </w:r>
      <w:r w:rsidR="00427585">
        <w:rPr>
          <w:rFonts w:ascii="GHEA Grapalat" w:hAnsi="GHEA Grapalat"/>
        </w:rPr>
        <w:t>п</w:t>
      </w:r>
      <w:r w:rsidR="003F591C">
        <w:rPr>
          <w:rFonts w:ascii="GHEA Grapalat" w:hAnsi="GHEA Grapalat"/>
        </w:rPr>
        <w:t>я</w:t>
      </w:r>
      <w:r w:rsidR="00427585">
        <w:rPr>
          <w:rFonts w:ascii="GHEA Grapalat" w:hAnsi="GHEA Grapalat"/>
        </w:rPr>
        <w:t>тнадцати процентам</w:t>
      </w:r>
      <w:r w:rsidR="008C5F2A" w:rsidRPr="008D2394">
        <w:rPr>
          <w:rFonts w:ascii="GHEA Grapalat" w:hAnsi="GHEA Grapalat"/>
        </w:rPr>
        <w:t xml:space="preserve"> </w:t>
      </w:r>
      <w:r w:rsidR="003D1A79">
        <w:rPr>
          <w:rFonts w:ascii="GHEA Grapalat" w:hAnsi="GHEA Grapalat"/>
        </w:rPr>
        <w:t xml:space="preserve">от </w:t>
      </w:r>
      <w:r w:rsidR="003D1A79" w:rsidRPr="00123A23">
        <w:rPr>
          <w:rFonts w:ascii="GHEA Grapalat" w:hAnsi="GHEA Grapalat"/>
        </w:rPr>
        <w:t>цен</w:t>
      </w:r>
      <w:r w:rsidR="003D1A79">
        <w:rPr>
          <w:rFonts w:ascii="GHEA Grapalat" w:hAnsi="GHEA Grapalat"/>
        </w:rPr>
        <w:t>ы</w:t>
      </w:r>
      <w:r w:rsidR="003D1A79" w:rsidRPr="00123A23">
        <w:rPr>
          <w:rFonts w:ascii="GHEA Grapalat" w:hAnsi="GHEA Grapalat"/>
        </w:rPr>
        <w:t xml:space="preserve"> закупки </w:t>
      </w:r>
      <w:r w:rsidR="003D1A79">
        <w:rPr>
          <w:rFonts w:ascii="GHEA Grapalat" w:hAnsi="GHEA Grapalat"/>
        </w:rPr>
        <w:t>услуг</w:t>
      </w:r>
      <w:r w:rsidR="003D1A79" w:rsidRPr="00123A23">
        <w:rPr>
          <w:rFonts w:ascii="GHEA Grapalat" w:hAnsi="GHEA Grapalat"/>
        </w:rPr>
        <w:t xml:space="preserve"> закуп</w:t>
      </w:r>
      <w:r w:rsidR="003D1A79">
        <w:rPr>
          <w:rFonts w:ascii="GHEA Grapalat" w:hAnsi="GHEA Grapalat"/>
        </w:rPr>
        <w:t>аемых</w:t>
      </w:r>
      <w:r w:rsidR="003D1A79" w:rsidRPr="00123A23">
        <w:rPr>
          <w:rFonts w:ascii="GHEA Grapalat" w:hAnsi="GHEA Grapalat"/>
        </w:rPr>
        <w:t xml:space="preserve"> в рамках данной процедуры</w:t>
      </w:r>
      <w:r w:rsidR="008C5F2A" w:rsidRPr="008D2394">
        <w:rPr>
          <w:rFonts w:ascii="GHEA Grapalat" w:hAnsi="GHEA Grapalat"/>
        </w:rPr>
        <w:t>.</w:t>
      </w:r>
      <w:r w:rsidR="00466609" w:rsidRPr="00466609">
        <w:t xml:space="preserve"> </w:t>
      </w:r>
      <w:r w:rsidR="00466609" w:rsidRPr="00466609">
        <w:rPr>
          <w:rFonts w:ascii="GHEA Grapalat" w:hAnsi="GHEA Grapalat"/>
        </w:rPr>
        <w:t xml:space="preserve">Если цена закупки </w:t>
      </w:r>
      <w:r w:rsidR="002B179B">
        <w:rPr>
          <w:rFonts w:ascii="GHEA Grapalat" w:hAnsi="GHEA Grapalat"/>
        </w:rPr>
        <w:t>услуг</w:t>
      </w:r>
      <w:r w:rsidR="00466609" w:rsidRPr="00466609">
        <w:rPr>
          <w:rFonts w:ascii="GHEA Grapalat" w:hAnsi="GHEA Grapalat"/>
        </w:rPr>
        <w:t xml:space="preserve"> меньше цены заключаемого договора, то размер обеспечения квалификации исчисляется в отношении цены договора.</w:t>
      </w:r>
      <w:r w:rsidR="003D1A79">
        <w:rPr>
          <w:rFonts w:ascii="GHEA Grapalat" w:hAnsi="GHEA Grapalat"/>
        </w:rPr>
        <w:t xml:space="preserve"> </w:t>
      </w:r>
      <w:r w:rsidR="001647D2" w:rsidRPr="008D2394">
        <w:rPr>
          <w:rFonts w:ascii="GHEA Grapalat" w:hAnsi="GHEA Grapalat"/>
        </w:rPr>
        <w:t xml:space="preserve">Обеспечение квалификации представляется в </w:t>
      </w:r>
      <w:r w:rsidR="004B6A49" w:rsidRPr="008D2394">
        <w:rPr>
          <w:rFonts w:ascii="GHEA Grapalat" w:hAnsi="GHEA Grapalat"/>
        </w:rPr>
        <w:t>виде</w:t>
      </w:r>
      <w:r w:rsidR="001647D2" w:rsidRPr="008D2394">
        <w:rPr>
          <w:rFonts w:ascii="GHEA Grapalat" w:hAnsi="GHEA Grapalat"/>
        </w:rPr>
        <w:t xml:space="preserve"> </w:t>
      </w:r>
      <w:r w:rsidR="00BD5554">
        <w:rPr>
          <w:rFonts w:ascii="GHEA Grapalat" w:hAnsi="GHEA Grapalat"/>
        </w:rPr>
        <w:t>соглашения о неустойке</w:t>
      </w:r>
      <w:r w:rsidR="00BD5554" w:rsidRPr="00174059">
        <w:rPr>
          <w:rFonts w:ascii="GHEA Grapalat" w:hAnsi="GHEA Grapalat"/>
        </w:rPr>
        <w:t xml:space="preserve"> (приложение 4. 2) или наличных денег, или гарантий, предоставленных банками</w:t>
      </w:r>
      <w:r w:rsidR="00EE02C2">
        <w:rPr>
          <w:rFonts w:ascii="GHEA Grapalat" w:hAnsi="GHEA Grapalat"/>
        </w:rPr>
        <w:t>.</w:t>
      </w:r>
      <w:r w:rsidR="001647D2" w:rsidRPr="008D2394">
        <w:rPr>
          <w:rFonts w:ascii="GHEA Grapalat" w:hAnsi="GHEA Grapalat"/>
        </w:rPr>
        <w:t xml:space="preserve"> </w:t>
      </w:r>
      <w:r w:rsidR="00C77407" w:rsidRPr="008D2394">
        <w:rPr>
          <w:rFonts w:ascii="GHEA Grapalat" w:hAnsi="GHEA Grapalat"/>
        </w:rPr>
        <w:t xml:space="preserve">Причем  обеспечение </w:t>
      </w:r>
      <w:r w:rsidR="001647D2" w:rsidRPr="008D2394">
        <w:rPr>
          <w:rFonts w:ascii="GHEA Grapalat" w:hAnsi="GHEA Grapalat"/>
        </w:rPr>
        <w:t xml:space="preserve">должно быть действительным как минимум  включительно до </w:t>
      </w:r>
      <w:r w:rsidR="00777665">
        <w:rPr>
          <w:rFonts w:ascii="GHEA Grapalat" w:hAnsi="GHEA Grapalat"/>
        </w:rPr>
        <w:t>20</w:t>
      </w:r>
      <w:r w:rsidR="0057550D" w:rsidRPr="008D2394">
        <w:rPr>
          <w:rFonts w:ascii="GHEA Grapalat" w:hAnsi="GHEA Grapalat"/>
        </w:rPr>
        <w:t xml:space="preserve">-го </w:t>
      </w:r>
    </w:p>
    <w:p w14:paraId="63A16C0F" w14:textId="77777777" w:rsidR="00384973" w:rsidRDefault="0085658A" w:rsidP="0085658A">
      <w:pPr>
        <w:widowControl w:val="0"/>
        <w:tabs>
          <w:tab w:val="left" w:pos="1276"/>
        </w:tabs>
        <w:spacing w:after="160"/>
        <w:ind w:firstLine="567"/>
        <w:jc w:val="both"/>
        <w:rPr>
          <w:rFonts w:ascii="GHEA Grapalat" w:hAnsi="GHEA Grapalat" w:cs="Sylfaen"/>
        </w:rPr>
      </w:pPr>
      <w:r w:rsidRPr="008D2394">
        <w:rPr>
          <w:rFonts w:ascii="GHEA Grapalat" w:hAnsi="GHEA Grapalat"/>
        </w:rPr>
        <w:t xml:space="preserve">Причем  обеспечение должно быть действительным как минимум  включительно до </w:t>
      </w:r>
      <w:r>
        <w:rPr>
          <w:rFonts w:ascii="GHEA Grapalat" w:hAnsi="GHEA Grapalat"/>
        </w:rPr>
        <w:t>20</w:t>
      </w:r>
      <w:r w:rsidRPr="008D2394">
        <w:rPr>
          <w:rFonts w:ascii="GHEA Grapalat" w:hAnsi="GHEA Grapalat"/>
        </w:rPr>
        <w:t xml:space="preserve">-го </w:t>
      </w:r>
      <w:r w:rsidR="005A180A" w:rsidRPr="008D2394">
        <w:rPr>
          <w:rFonts w:ascii="GHEA Grapalat" w:hAnsi="GHEA Grapalat"/>
        </w:rPr>
        <w:t>рабочего дня, следующего за днем полного принятия заказчиком результата выполнения договора</w:t>
      </w:r>
      <w:r w:rsidR="005A180A">
        <w:rPr>
          <w:rFonts w:ascii="GHEA Grapalat" w:hAnsi="GHEA Grapalat"/>
        </w:rPr>
        <w:t>.</w:t>
      </w:r>
      <w:r w:rsidR="00507599" w:rsidRPr="00507599">
        <w:rPr>
          <w:rFonts w:ascii="GHEA Grapalat" w:hAnsi="GHEA Grapalat"/>
          <w:vertAlign w:val="superscript"/>
        </w:rPr>
        <w:t>12.1</w:t>
      </w:r>
    </w:p>
    <w:p w14:paraId="42BB5DAE" w14:textId="77777777" w:rsidR="00CD2651" w:rsidRPr="002E6E0C" w:rsidRDefault="00CD2651" w:rsidP="00CD2651">
      <w:pPr>
        <w:widowControl w:val="0"/>
        <w:tabs>
          <w:tab w:val="left" w:pos="1276"/>
        </w:tabs>
        <w:spacing w:after="160"/>
        <w:ind w:firstLine="567"/>
        <w:jc w:val="both"/>
        <w:rPr>
          <w:rFonts w:ascii="GHEA Grapalat" w:hAnsi="GHEA Grapalat" w:cs="Sylfaen"/>
        </w:rPr>
      </w:pPr>
      <w:r w:rsidRPr="002E6E0C">
        <w:rPr>
          <w:rFonts w:ascii="GHEA Grapalat" w:hAnsi="GHEA Grapalat" w:cs="Sylfaen"/>
        </w:rPr>
        <w:t xml:space="preserve">Если процедура закупки организована </w:t>
      </w:r>
      <w:r w:rsidR="00611C2E" w:rsidRPr="002E6E0C">
        <w:rPr>
          <w:rFonts w:ascii="GHEA Grapalat" w:hAnsi="GHEA Grapalat" w:cs="Sylfaen"/>
        </w:rPr>
        <w:t>по</w:t>
      </w:r>
      <w:r w:rsidRPr="002E6E0C">
        <w:rPr>
          <w:rFonts w:ascii="GHEA Grapalat" w:hAnsi="GHEA Grapalat" w:cs="Sylfaen"/>
        </w:rPr>
        <w:t xml:space="preserve"> лота</w:t>
      </w:r>
      <w:r w:rsidR="00611C2E" w:rsidRPr="002E6E0C">
        <w:rPr>
          <w:rFonts w:ascii="GHEA Grapalat" w:hAnsi="GHEA Grapalat" w:cs="Sylfaen"/>
        </w:rPr>
        <w:t>м</w:t>
      </w:r>
      <w:r w:rsidRPr="002E6E0C">
        <w:rPr>
          <w:rFonts w:ascii="GHEA Grapalat" w:hAnsi="GHEA Grapalat" w:cs="Sylfaen"/>
        </w:rPr>
        <w:t xml:space="preserve"> и участник признается отобранным участником по более чем одному лоту</w:t>
      </w:r>
      <w:r w:rsidR="00243CC0" w:rsidRPr="002E6E0C">
        <w:rPr>
          <w:rFonts w:ascii="GHEA Grapalat" w:hAnsi="GHEA Grapalat" w:cs="Sylfaen"/>
        </w:rPr>
        <w:t xml:space="preserve">, то он может предоставить обеспечение квалификации как </w:t>
      </w:r>
      <w:r w:rsidR="00243CC0" w:rsidRPr="002E6E0C">
        <w:rPr>
          <w:rFonts w:ascii="GHEA Grapalat" w:hAnsi="GHEA Grapalat"/>
        </w:rPr>
        <w:t>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w:t>
      </w:r>
      <w:r w:rsidR="004C098F">
        <w:rPr>
          <w:rFonts w:ascii="GHEA Grapalat" w:hAnsi="GHEA Grapalat"/>
        </w:rPr>
        <w:t xml:space="preserve"> к</w:t>
      </w:r>
      <w:r w:rsidR="00243CC0" w:rsidRPr="002E6E0C">
        <w:rPr>
          <w:rFonts w:ascii="GHEA Grapalat" w:hAnsi="GHEA Grapalat"/>
        </w:rPr>
        <w:t xml:space="preserve"> </w:t>
      </w:r>
      <w:r w:rsidR="004C098F">
        <w:rPr>
          <w:rFonts w:ascii="GHEA Grapalat" w:hAnsi="GHEA Grapalat"/>
        </w:rPr>
        <w:t xml:space="preserve">сумме цен закупок представленных лотов, </w:t>
      </w:r>
      <w:r w:rsidR="004C098F">
        <w:rPr>
          <w:rFonts w:ascii="GHEA Grapalat" w:hAnsi="GHEA Grapalat" w:cs="Sylfaen"/>
        </w:rPr>
        <w:t>с учетом требований абзаца «в» подпункта 1 пункта 32 Порядка</w:t>
      </w:r>
      <w:r w:rsidR="004C098F">
        <w:rPr>
          <w:rFonts w:ascii="GHEA Grapalat" w:hAnsi="GHEA Grapalat"/>
          <w:color w:val="000000" w:themeColor="text1"/>
        </w:rPr>
        <w:t>.</w:t>
      </w:r>
      <w:r w:rsidRPr="002E6E0C">
        <w:rPr>
          <w:rFonts w:ascii="GHEA Grapalat" w:hAnsi="GHEA Grapalat" w:cs="Sylfaen"/>
        </w:rPr>
        <w:t xml:space="preserve"> Обеспечение квалификации, представленное в виде наличных денег, должно быть перечислено на казначейский счет</w:t>
      </w:r>
      <w:r w:rsidRPr="002E6E0C">
        <w:rPr>
          <w:rFonts w:ascii="Courier New" w:hAnsi="Courier New" w:cs="Courier New"/>
        </w:rPr>
        <w:t> </w:t>
      </w:r>
      <w:r w:rsidRPr="002E6E0C">
        <w:rPr>
          <w:rFonts w:ascii="GHEA Grapalat" w:hAnsi="GHEA Grapalat" w:cs="Sylfaen"/>
        </w:rPr>
        <w:t>«900008000698» открытый в Центральном казначействе на имя уполномоченного органа.</w:t>
      </w:r>
    </w:p>
    <w:p w14:paraId="2905BB12" w14:textId="77777777" w:rsidR="00C74E96" w:rsidRPr="000F2EA6" w:rsidRDefault="00C74E96" w:rsidP="00CD2651">
      <w:pPr>
        <w:widowControl w:val="0"/>
        <w:tabs>
          <w:tab w:val="left" w:pos="1276"/>
        </w:tabs>
        <w:spacing w:after="160"/>
        <w:ind w:firstLine="567"/>
        <w:jc w:val="both"/>
        <w:rPr>
          <w:rFonts w:ascii="GHEA Grapalat" w:hAnsi="GHEA Grapalat" w:cs="Sylfaen"/>
        </w:rPr>
      </w:pPr>
      <w:r w:rsidRPr="002E6E0C">
        <w:rPr>
          <w:rFonts w:ascii="GHEA Grapalat" w:hAnsi="GHEA Grapalat" w:cs="Sylfaen"/>
        </w:rPr>
        <w:t xml:space="preserve">Обеспечение квалификации возвращается предъявившему его лицу в течение </w:t>
      </w:r>
      <w:r w:rsidRPr="002E6E0C">
        <w:rPr>
          <w:rFonts w:ascii="GHEA Grapalat" w:hAnsi="GHEA Grapalat" w:cs="Sylfaen"/>
        </w:rPr>
        <w:lastRenderedPageBreak/>
        <w:t>пяти рабочих дней следующих со дня полного принятия заказчиком результата выполнения договора.</w:t>
      </w:r>
    </w:p>
    <w:p w14:paraId="5BE679BA" w14:textId="77777777" w:rsidR="00CD2651" w:rsidRDefault="00CD2651" w:rsidP="00CD2651">
      <w:pPr>
        <w:widowControl w:val="0"/>
        <w:tabs>
          <w:tab w:val="left" w:pos="1276"/>
        </w:tabs>
        <w:spacing w:after="160"/>
        <w:ind w:firstLine="567"/>
        <w:jc w:val="both"/>
        <w:rPr>
          <w:rFonts w:ascii="GHEA Grapalat" w:hAnsi="GHEA Grapalat"/>
        </w:rPr>
      </w:pPr>
      <w:r w:rsidRPr="00707948">
        <w:rPr>
          <w:rFonts w:ascii="GHEA Grapalat" w:hAnsi="GHEA Grapalat"/>
        </w:rPr>
        <w:t xml:space="preserve">Если выполнение договора поэтапное и выполнение каждого этапа </w:t>
      </w:r>
      <w:r w:rsidR="00707948" w:rsidRPr="00707948">
        <w:rPr>
          <w:rFonts w:ascii="GHEA Grapalat" w:hAnsi="GHEA Grapalat"/>
        </w:rPr>
        <w:t>непосредственно не взаимосвязано</w:t>
      </w:r>
      <w:r w:rsidRPr="00707948">
        <w:rPr>
          <w:rFonts w:ascii="GHEA Grapalat" w:hAnsi="GHEA Grapalat"/>
        </w:rPr>
        <w:t xml:space="preserve">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w:t>
      </w:r>
      <w:r w:rsidR="008F4C63" w:rsidRPr="00935401">
        <w:rPr>
          <w:rFonts w:ascii="GHEA Grapalat" w:hAnsi="GHEA Grapalat"/>
        </w:rPr>
        <w:t>в пропорции, исчисленной в отношении суммы этого этапа</w:t>
      </w:r>
      <w:r w:rsidRPr="00707948">
        <w:rPr>
          <w:rFonts w:ascii="GHEA Grapalat" w:hAnsi="GHEA Grapalat"/>
        </w:rPr>
        <w:t>.</w:t>
      </w:r>
    </w:p>
    <w:p w14:paraId="33D8CCC2" w14:textId="77777777" w:rsidR="00055FCF" w:rsidRDefault="00055FCF">
      <w:pPr>
        <w:rPr>
          <w:rFonts w:ascii="GHEA Grapalat" w:hAnsi="GHEA Grapalat"/>
        </w:rPr>
      </w:pPr>
      <w:r>
        <w:rPr>
          <w:rFonts w:ascii="GHEA Grapalat" w:hAnsi="GHEA Grapalat"/>
        </w:rPr>
        <w:t>--------------------------</w:t>
      </w:r>
    </w:p>
    <w:p w14:paraId="1F33EF71" w14:textId="77777777" w:rsidR="00055FCF" w:rsidRPr="009F031B" w:rsidRDefault="00055FCF" w:rsidP="00055FCF">
      <w:pPr>
        <w:pStyle w:val="FootnoteText"/>
        <w:jc w:val="both"/>
        <w:rPr>
          <w:rFonts w:ascii="GHEA Grapalat" w:hAnsi="GHEA Grapalat"/>
          <w:i/>
        </w:rPr>
      </w:pPr>
      <w:r w:rsidRPr="009F031B">
        <w:rPr>
          <w:rFonts w:ascii="GHEA Grapalat" w:hAnsi="GHEA Grapalat"/>
          <w:i/>
        </w:rPr>
        <w:t>1</w:t>
      </w:r>
      <w:r w:rsidR="00682C6C" w:rsidRPr="009F031B">
        <w:rPr>
          <w:rFonts w:ascii="GHEA Grapalat" w:hAnsi="GHEA Grapalat"/>
          <w:i/>
        </w:rPr>
        <w:t>2</w:t>
      </w:r>
      <w:r w:rsidRPr="009F031B">
        <w:rPr>
          <w:rFonts w:ascii="GHEA Grapalat" w:hAnsi="GHEA Grapalat"/>
          <w:i/>
        </w:rPr>
        <w:t>.1 Если цена</w:t>
      </w:r>
      <w:r w:rsidR="002D7901">
        <w:rPr>
          <w:rFonts w:ascii="GHEA Grapalat" w:hAnsi="GHEA Grapalat"/>
          <w:i/>
        </w:rPr>
        <w:t xml:space="preserve"> закупки</w:t>
      </w:r>
      <w:r w:rsidRPr="009F031B">
        <w:rPr>
          <w:rFonts w:ascii="GHEA Grapalat" w:hAnsi="GHEA Grapalat"/>
          <w:i/>
        </w:rPr>
        <w:t xml:space="preserve"> данного лота по заявке на закупку</w:t>
      </w:r>
      <w:r w:rsidRPr="009F031B">
        <w:rPr>
          <w:rFonts w:ascii="Cambria Math" w:hAnsi="Cambria Math" w:cs="Cambria Math"/>
          <w:i/>
        </w:rPr>
        <w:t>․</w:t>
      </w:r>
    </w:p>
    <w:p w14:paraId="26758809" w14:textId="77777777" w:rsidR="00055FCF" w:rsidRPr="009F031B" w:rsidRDefault="00055FCF" w:rsidP="00055FCF">
      <w:pPr>
        <w:pStyle w:val="FootnoteText"/>
        <w:jc w:val="both"/>
        <w:rPr>
          <w:rFonts w:ascii="GHEA Grapalat" w:hAnsi="GHEA Grapalat"/>
          <w:i/>
        </w:rPr>
      </w:pPr>
      <w:r w:rsidRPr="009F031B">
        <w:rPr>
          <w:rFonts w:ascii="GHEA Grapalat" w:hAnsi="GHEA Grapalat"/>
          <w:i/>
        </w:rPr>
        <w:t>-не превышает двадцатипятикратный размер базовой единицы закупок и предметом закупки не являются услуги по экспертизе проектной документации необходимой для выполнения строительных программ, то из настоящего абзаца исключаются слова "или гарантии, предоставленные банками "</w:t>
      </w:r>
      <w:r w:rsidRPr="009F031B">
        <w:rPr>
          <w:rFonts w:ascii="Cambria Math" w:hAnsi="Cambria Math" w:cs="Cambria Math"/>
          <w:i/>
        </w:rPr>
        <w:t>․</w:t>
      </w:r>
    </w:p>
    <w:p w14:paraId="05F08DC6" w14:textId="77777777" w:rsidR="00055FCF" w:rsidRPr="009F031B" w:rsidRDefault="00055FCF" w:rsidP="00055FCF">
      <w:pPr>
        <w:pStyle w:val="FootnoteText"/>
        <w:jc w:val="both"/>
        <w:rPr>
          <w:rFonts w:ascii="GHEA Grapalat" w:hAnsi="GHEA Grapalat"/>
          <w:i/>
        </w:rPr>
      </w:pPr>
      <w:r w:rsidRPr="009F031B">
        <w:rPr>
          <w:rFonts w:ascii="GHEA Grapalat" w:hAnsi="GHEA Grapalat"/>
          <w:i/>
        </w:rPr>
        <w:t xml:space="preserve">- не превышает </w:t>
      </w:r>
      <w:r w:rsidR="00D532B5" w:rsidRPr="00D532B5">
        <w:rPr>
          <w:rFonts w:ascii="GHEA Grapalat" w:hAnsi="GHEA Grapalat"/>
          <w:i/>
        </w:rPr>
        <w:t xml:space="preserve">восьмидесятикратный </w:t>
      </w:r>
      <w:r w:rsidRPr="009F031B">
        <w:rPr>
          <w:rFonts w:ascii="GHEA Grapalat" w:hAnsi="GHEA Grapalat"/>
          <w:i/>
        </w:rPr>
        <w:t>размер базовой единицы закупок, но более двадцатипятикратного или менее двадцатипятикратного размера, однако предметом закупки являются услуги экспертизы проектных документов, необходимых для выполнения строительных программ, то из настоящего абзаца исключаются слова " соглашения о неустойке (приложение 4</w:t>
      </w:r>
      <w:r w:rsidRPr="00D532B5">
        <w:rPr>
          <w:rFonts w:ascii="GHEA Grapalat" w:hAnsi="GHEA Grapalat"/>
          <w:i/>
        </w:rPr>
        <w:t>․</w:t>
      </w:r>
      <w:r w:rsidRPr="009F031B">
        <w:rPr>
          <w:rFonts w:ascii="GHEA Grapalat" w:hAnsi="GHEA Grapalat"/>
          <w:i/>
        </w:rPr>
        <w:t xml:space="preserve">2) </w:t>
      </w:r>
      <w:r w:rsidRPr="00D532B5">
        <w:rPr>
          <w:rFonts w:ascii="GHEA Grapalat" w:hAnsi="GHEA Grapalat"/>
          <w:i/>
        </w:rPr>
        <w:t>или</w:t>
      </w:r>
      <w:r w:rsidRPr="009F031B">
        <w:rPr>
          <w:rFonts w:ascii="GHEA Grapalat" w:hAnsi="GHEA Grapalat"/>
          <w:i/>
        </w:rPr>
        <w:t xml:space="preserve">", </w:t>
      </w:r>
      <w:r w:rsidRPr="00D532B5">
        <w:rPr>
          <w:rFonts w:ascii="GHEA Grapalat" w:hAnsi="GHEA Grapalat"/>
          <w:i/>
        </w:rPr>
        <w:t>а</w:t>
      </w:r>
      <w:r w:rsidRPr="009F031B">
        <w:rPr>
          <w:rFonts w:ascii="GHEA Grapalat" w:hAnsi="GHEA Grapalat"/>
          <w:i/>
        </w:rPr>
        <w:t xml:space="preserve"> </w:t>
      </w:r>
      <w:r w:rsidRPr="00D532B5">
        <w:rPr>
          <w:rFonts w:ascii="GHEA Grapalat" w:hAnsi="GHEA Grapalat"/>
          <w:i/>
        </w:rPr>
        <w:t>число</w:t>
      </w:r>
      <w:r w:rsidRPr="009F031B">
        <w:rPr>
          <w:rFonts w:ascii="GHEA Grapalat" w:hAnsi="GHEA Grapalat"/>
          <w:i/>
        </w:rPr>
        <w:t xml:space="preserve"> " 20 "</w:t>
      </w:r>
      <w:r w:rsidRPr="00D532B5">
        <w:rPr>
          <w:rFonts w:ascii="GHEA Grapalat" w:hAnsi="GHEA Grapalat"/>
          <w:i/>
        </w:rPr>
        <w:t>заменяется</w:t>
      </w:r>
      <w:r w:rsidRPr="009F031B">
        <w:rPr>
          <w:rFonts w:ascii="GHEA Grapalat" w:hAnsi="GHEA Grapalat"/>
          <w:i/>
        </w:rPr>
        <w:t xml:space="preserve"> </w:t>
      </w:r>
      <w:r w:rsidRPr="00D532B5">
        <w:rPr>
          <w:rFonts w:ascii="GHEA Grapalat" w:hAnsi="GHEA Grapalat"/>
          <w:i/>
        </w:rPr>
        <w:t>числом</w:t>
      </w:r>
      <w:r w:rsidRPr="009F031B">
        <w:rPr>
          <w:rFonts w:ascii="GHEA Grapalat" w:hAnsi="GHEA Grapalat"/>
          <w:i/>
        </w:rPr>
        <w:t xml:space="preserve"> "90".</w:t>
      </w:r>
    </w:p>
    <w:p w14:paraId="787BA9DC" w14:textId="77777777" w:rsidR="00055FCF" w:rsidRPr="009F031B" w:rsidRDefault="00055FCF" w:rsidP="00055FCF">
      <w:pPr>
        <w:pStyle w:val="FootnoteText"/>
        <w:jc w:val="both"/>
        <w:rPr>
          <w:rFonts w:ascii="GHEA Grapalat" w:hAnsi="GHEA Grapalat"/>
          <w:i/>
        </w:rPr>
      </w:pPr>
      <w:r w:rsidRPr="009F031B">
        <w:rPr>
          <w:rFonts w:ascii="GHEA Grapalat" w:hAnsi="GHEA Grapalat"/>
          <w:i/>
        </w:rPr>
        <w:t xml:space="preserve">- превышает </w:t>
      </w:r>
      <w:r w:rsidR="00D532B5" w:rsidRPr="00D532B5">
        <w:rPr>
          <w:rFonts w:ascii="GHEA Grapalat" w:hAnsi="GHEA Grapalat"/>
          <w:i/>
        </w:rPr>
        <w:t>восьмидесятикратный</w:t>
      </w:r>
      <w:r w:rsidRPr="009F031B">
        <w:rPr>
          <w:rFonts w:ascii="GHEA Grapalat" w:hAnsi="GHEA Grapalat"/>
          <w:i/>
        </w:rPr>
        <w:t xml:space="preserve"> размер базовой единицы закупок, то из настоящего абзаца исключаются слова " соглашения о неустойке (приложение 4. 2) или", число " 15 "заменяется числом "30", а число " 20 "- числом "90",</w:t>
      </w:r>
    </w:p>
    <w:p w14:paraId="3B306152" w14:textId="77777777" w:rsidR="00CD2651" w:rsidRPr="00D532B5" w:rsidRDefault="00055FCF">
      <w:pPr>
        <w:rPr>
          <w:rFonts w:ascii="GHEA Grapalat" w:hAnsi="GHEA Grapalat"/>
          <w:i/>
          <w:sz w:val="20"/>
          <w:szCs w:val="20"/>
        </w:rPr>
      </w:pPr>
      <w:r w:rsidRPr="00D532B5">
        <w:rPr>
          <w:rFonts w:ascii="GHEA Grapalat" w:hAnsi="GHEA Grapalat"/>
          <w:i/>
          <w:sz w:val="20"/>
          <w:szCs w:val="20"/>
        </w:rPr>
        <w:t xml:space="preserve">  </w:t>
      </w:r>
    </w:p>
    <w:p w14:paraId="4A125F21" w14:textId="77777777" w:rsidR="00CD2651" w:rsidRPr="00853D2D" w:rsidRDefault="00CD2651" w:rsidP="00CD2651">
      <w:pPr>
        <w:widowControl w:val="0"/>
        <w:tabs>
          <w:tab w:val="left" w:pos="1276"/>
        </w:tabs>
        <w:spacing w:after="160"/>
        <w:ind w:firstLine="567"/>
        <w:jc w:val="both"/>
        <w:rPr>
          <w:rFonts w:ascii="GHEA Grapalat" w:hAnsi="GHEA Grapalat" w:cs="Sylfaen"/>
        </w:rPr>
      </w:pPr>
      <w:r w:rsidRPr="00853D2D">
        <w:rPr>
          <w:rFonts w:ascii="GHEA Grapalat" w:hAnsi="GHEA Grapalat" w:cs="Sylfaen"/>
        </w:rPr>
        <w:t xml:space="preserve">Обеспечение квалификации в виде </w:t>
      </w:r>
      <w:r w:rsidR="00CF4708">
        <w:rPr>
          <w:rFonts w:ascii="GHEA Grapalat" w:hAnsi="GHEA Grapalat" w:cs="Sylfaen"/>
        </w:rPr>
        <w:t xml:space="preserve">банковской </w:t>
      </w:r>
      <w:r w:rsidRPr="00853D2D">
        <w:rPr>
          <w:rFonts w:ascii="GHEA Grapalat" w:hAnsi="GHEA Grapalat" w:cs="Sylfaen"/>
        </w:rPr>
        <w:t>гарантии отобранный участник представляет согласно приложению 4 или приложению 4.1.</w:t>
      </w:r>
      <w:r w:rsidRPr="00853D2D">
        <w:rPr>
          <w:rStyle w:val="FootnoteReference"/>
          <w:rFonts w:ascii="GHEA Grapalat" w:hAnsi="GHEA Grapalat" w:cs="Sylfaen"/>
        </w:rPr>
        <w:footnoteReference w:customMarkFollows="1" w:id="8"/>
        <w:t>11</w:t>
      </w:r>
    </w:p>
    <w:p w14:paraId="3DD854BF" w14:textId="77777777" w:rsidR="00786738" w:rsidRPr="00707948" w:rsidRDefault="00786738" w:rsidP="00786738">
      <w:pPr>
        <w:widowControl w:val="0"/>
        <w:tabs>
          <w:tab w:val="left" w:pos="1276"/>
        </w:tabs>
        <w:spacing w:after="160"/>
        <w:ind w:firstLine="567"/>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Pr>
          <w:rFonts w:ascii="GHEA Grapalat" w:hAnsi="GHEA Grapalat" w:cs="Sylfaen"/>
        </w:rPr>
        <w:t>.</w:t>
      </w:r>
    </w:p>
    <w:p w14:paraId="2F380279" w14:textId="77777777" w:rsidR="002406D8" w:rsidRPr="00853D2D" w:rsidRDefault="002406D8" w:rsidP="00B46D58">
      <w:pPr>
        <w:widowControl w:val="0"/>
        <w:tabs>
          <w:tab w:val="left" w:pos="1276"/>
        </w:tabs>
        <w:spacing w:after="160"/>
        <w:ind w:firstLine="567"/>
        <w:jc w:val="both"/>
        <w:rPr>
          <w:rFonts w:ascii="GHEA Grapalat" w:hAnsi="GHEA Grapalat" w:cs="Sylfaen"/>
        </w:rPr>
      </w:pPr>
      <w:r w:rsidRPr="00853D2D">
        <w:rPr>
          <w:rFonts w:ascii="GHEA Grapalat" w:hAnsi="GHEA Grapalat" w:cs="Sylfaen"/>
        </w:rPr>
        <w:t>Обеспечение квалификации не подлежит возврату, если лицо, представившее его, нарушает предусмотренное договором</w:t>
      </w:r>
      <w:r w:rsidR="007D0757" w:rsidRPr="00853D2D">
        <w:rPr>
          <w:rFonts w:ascii="GHEA Grapalat" w:hAnsi="GHEA Grapalat" w:cs="Sylfaen"/>
        </w:rPr>
        <w:t xml:space="preserve"> </w:t>
      </w:r>
      <w:r w:rsidRPr="00853D2D">
        <w:rPr>
          <w:rFonts w:ascii="GHEA Grapalat" w:hAnsi="GHEA Grapalat" w:cs="Sylfaen"/>
        </w:rPr>
        <w:t xml:space="preserve"> обязательство, которое влечет за собой одностороннее расторжение договора заказчиком.</w:t>
      </w:r>
    </w:p>
    <w:p w14:paraId="12C3A2B1" w14:textId="77777777" w:rsidR="00366C4E" w:rsidRPr="00853D2D" w:rsidRDefault="00030D40" w:rsidP="00B46D58">
      <w:pPr>
        <w:widowControl w:val="0"/>
        <w:tabs>
          <w:tab w:val="left" w:pos="1276"/>
        </w:tabs>
        <w:spacing w:after="160"/>
        <w:ind w:firstLine="567"/>
        <w:jc w:val="both"/>
        <w:rPr>
          <w:rFonts w:ascii="GHEA Grapalat" w:hAnsi="GHEA Grapalat"/>
        </w:rPr>
      </w:pPr>
      <w:r w:rsidRPr="00853D2D">
        <w:rPr>
          <w:rFonts w:ascii="GHEA Grapalat" w:hAnsi="GHEA Grapalat"/>
        </w:rPr>
        <w:t>10.</w:t>
      </w:r>
      <w:r w:rsidR="001723D6" w:rsidRPr="00853D2D">
        <w:rPr>
          <w:rFonts w:ascii="GHEA Grapalat" w:hAnsi="GHEA Grapalat"/>
        </w:rPr>
        <w:t>3</w:t>
      </w:r>
      <w:r w:rsidR="00DC30CC" w:rsidRPr="00853D2D">
        <w:rPr>
          <w:rFonts w:ascii="GHEA Grapalat" w:hAnsi="GHEA Grapalat"/>
        </w:rPr>
        <w:t>.</w:t>
      </w:r>
      <w:r w:rsidR="00DC30CC" w:rsidRPr="00853D2D">
        <w:rPr>
          <w:rFonts w:ascii="GHEA Grapalat" w:hAnsi="GHEA Grapalat"/>
        </w:rPr>
        <w:tab/>
      </w:r>
      <w:r w:rsidRPr="00853D2D">
        <w:rPr>
          <w:rFonts w:ascii="GHEA Grapalat" w:hAnsi="GHEA Grapalat"/>
        </w:rPr>
        <w:t xml:space="preserve">Размер обеспечения договора составляет 10 процентов от </w:t>
      </w:r>
      <w:r w:rsidR="00571554">
        <w:rPr>
          <w:rFonts w:ascii="GHEA Grapalat" w:hAnsi="GHEA Grapalat"/>
        </w:rPr>
        <w:t xml:space="preserve">цены </w:t>
      </w:r>
      <w:r w:rsidR="00A01774">
        <w:rPr>
          <w:rFonts w:ascii="GHEA Grapalat" w:hAnsi="GHEA Grapalat"/>
        </w:rPr>
        <w:t>закупки</w:t>
      </w:r>
      <w:r w:rsidR="00A01774" w:rsidRPr="001775FE">
        <w:rPr>
          <w:rFonts w:ascii="GHEA Grapalat" w:hAnsi="GHEA Grapalat"/>
        </w:rPr>
        <w:t xml:space="preserve">. </w:t>
      </w:r>
      <w:r w:rsidR="00A01774" w:rsidRPr="002C42AD">
        <w:rPr>
          <w:rFonts w:ascii="GHEA Grapalat" w:hAnsi="GHEA Grapalat"/>
        </w:rPr>
        <w:t xml:space="preserve">Если цена закупки </w:t>
      </w:r>
      <w:r w:rsidR="003A7D5F">
        <w:rPr>
          <w:rFonts w:ascii="GHEA Grapalat" w:hAnsi="GHEA Grapalat"/>
        </w:rPr>
        <w:t>услу</w:t>
      </w:r>
      <w:r w:rsidR="00567245">
        <w:rPr>
          <w:rFonts w:ascii="GHEA Grapalat" w:hAnsi="GHEA Grapalat"/>
        </w:rPr>
        <w:t>г</w:t>
      </w:r>
      <w:r w:rsidR="00A01774" w:rsidRPr="002C42AD">
        <w:rPr>
          <w:rFonts w:ascii="GHEA Grapalat" w:hAnsi="GHEA Grapalat"/>
        </w:rPr>
        <w:t>, предусмотренных проектом договора, меньше цены заключаемого договора, то размер обеспечения договора исчисляется в отношении цены договора</w:t>
      </w:r>
      <w:r w:rsidRPr="00853D2D">
        <w:rPr>
          <w:rFonts w:ascii="GHEA Grapalat" w:hAnsi="GHEA Grapalat"/>
        </w:rPr>
        <w:t xml:space="preserve">. </w:t>
      </w:r>
      <w:r w:rsidR="001723D6" w:rsidRPr="00853D2D">
        <w:rPr>
          <w:rFonts w:ascii="GHEA Grapalat" w:hAnsi="GHEA Grapalat"/>
        </w:rPr>
        <w:t xml:space="preserve">Обеспечение </w:t>
      </w:r>
      <w:r w:rsidR="00896AAF" w:rsidRPr="00853D2D">
        <w:rPr>
          <w:rFonts w:ascii="GHEA Grapalat" w:hAnsi="GHEA Grapalat"/>
        </w:rPr>
        <w:t>договора</w:t>
      </w:r>
      <w:r w:rsidR="001723D6" w:rsidRPr="00853D2D">
        <w:rPr>
          <w:rFonts w:ascii="GHEA Grapalat" w:hAnsi="GHEA Grapalat"/>
        </w:rPr>
        <w:t xml:space="preserve"> представляется в </w:t>
      </w:r>
      <w:r w:rsidR="005876A3" w:rsidRPr="00853D2D">
        <w:rPr>
          <w:rFonts w:ascii="GHEA Grapalat" w:hAnsi="GHEA Grapalat"/>
        </w:rPr>
        <w:t>виде</w:t>
      </w:r>
      <w:r w:rsidR="001723D6" w:rsidRPr="00853D2D">
        <w:rPr>
          <w:rFonts w:ascii="GHEA Grapalat" w:hAnsi="GHEA Grapalat"/>
        </w:rPr>
        <w:t xml:space="preserve"> банковской гарантии </w:t>
      </w:r>
      <w:r w:rsidR="001723D6" w:rsidRPr="00853D2D">
        <w:rPr>
          <w:rFonts w:ascii="GHEA Grapalat" w:hAnsi="GHEA Grapalat"/>
        </w:rPr>
        <w:lastRenderedPageBreak/>
        <w:t>(Приложение 5)</w:t>
      </w:r>
      <w:r w:rsidR="00375E5E" w:rsidRPr="00853D2D">
        <w:rPr>
          <w:rFonts w:ascii="GHEA Grapalat" w:hAnsi="GHEA Grapalat"/>
        </w:rPr>
        <w:t xml:space="preserve"> или наличных денег</w:t>
      </w:r>
      <w:r w:rsidR="00C019F8" w:rsidRPr="00853D2D">
        <w:rPr>
          <w:rStyle w:val="FootnoteReference"/>
          <w:rFonts w:ascii="GHEA Grapalat" w:hAnsi="GHEA Grapalat"/>
        </w:rPr>
        <w:footnoteReference w:customMarkFollows="1" w:id="9"/>
        <w:t>12</w:t>
      </w:r>
      <w:r w:rsidR="00375E5E" w:rsidRPr="00853D2D">
        <w:rPr>
          <w:rFonts w:ascii="GHEA Grapalat" w:hAnsi="GHEA Grapalat"/>
        </w:rPr>
        <w:t>.</w:t>
      </w:r>
    </w:p>
    <w:p w14:paraId="764525C2" w14:textId="77777777" w:rsidR="0011249D" w:rsidRDefault="0058395E" w:rsidP="00B46D58">
      <w:pPr>
        <w:widowControl w:val="0"/>
        <w:tabs>
          <w:tab w:val="left" w:pos="1276"/>
        </w:tabs>
        <w:spacing w:after="160"/>
        <w:ind w:firstLine="567"/>
        <w:jc w:val="both"/>
        <w:rPr>
          <w:rFonts w:ascii="GHEA Grapalat" w:hAnsi="GHEA Grapalat"/>
        </w:rPr>
      </w:pPr>
      <w:r w:rsidRPr="00AA515D">
        <w:rPr>
          <w:rFonts w:ascii="GHEA Grapalat" w:hAnsi="GHEA Grapalat"/>
        </w:rPr>
        <w:t xml:space="preserve">Если процедура закупки организована </w:t>
      </w:r>
      <w:r w:rsidR="0011249D" w:rsidRPr="00AA515D">
        <w:rPr>
          <w:rFonts w:ascii="GHEA Grapalat" w:hAnsi="GHEA Grapalat"/>
        </w:rPr>
        <w:t xml:space="preserve">по лотам и участник признается отобранным участником по более чем одному лоту, </w:t>
      </w:r>
      <w:r w:rsidR="0011249D" w:rsidRPr="00AA515D">
        <w:rPr>
          <w:rFonts w:ascii="GHEA Grapalat" w:hAnsi="GHEA Grapalat" w:cs="Sylfaen"/>
        </w:rPr>
        <w:t xml:space="preserve">то он может предоставить обеспечение </w:t>
      </w:r>
      <w:r w:rsidR="0075486A" w:rsidRPr="00AA515D">
        <w:rPr>
          <w:rFonts w:ascii="GHEA Grapalat" w:hAnsi="GHEA Grapalat" w:cs="Sylfaen"/>
        </w:rPr>
        <w:t>догогвора</w:t>
      </w:r>
      <w:r w:rsidR="0011249D" w:rsidRPr="00AA515D">
        <w:rPr>
          <w:rFonts w:ascii="GHEA Grapalat" w:hAnsi="GHEA Grapalat" w:cs="Sylfaen"/>
        </w:rPr>
        <w:t xml:space="preserve"> как </w:t>
      </w:r>
      <w:r w:rsidR="0011249D" w:rsidRPr="00AA515D">
        <w:rPr>
          <w:rFonts w:ascii="GHEA Grapalat" w:hAnsi="GHEA Grapalat"/>
        </w:rPr>
        <w:t xml:space="preserve">для каждого лота в отдельности, так и одно обеспечение - для всех лотов. При представлении одного обеспечения </w:t>
      </w:r>
      <w:r w:rsidR="0075486A" w:rsidRPr="00AA515D">
        <w:rPr>
          <w:rFonts w:ascii="GHEA Grapalat" w:hAnsi="GHEA Grapalat"/>
        </w:rPr>
        <w:t>догогвора</w:t>
      </w:r>
      <w:r w:rsidR="0011249D" w:rsidRPr="00AA515D">
        <w:rPr>
          <w:rFonts w:ascii="GHEA Grapalat" w:hAnsi="GHEA Grapalat"/>
        </w:rPr>
        <w:t xml:space="preserve"> его сумма исчисляется по отношению </w:t>
      </w:r>
      <w:r w:rsidR="000D2C9D" w:rsidRPr="00AA515D">
        <w:rPr>
          <w:rFonts w:ascii="GHEA Grapalat" w:hAnsi="GHEA Grapalat" w:cs="Sylfaen"/>
        </w:rPr>
        <w:t>к сумме цен закупок представленных лотов</w:t>
      </w:r>
      <w:r w:rsidR="000D2C9D" w:rsidRPr="00AA515D">
        <w:rPr>
          <w:rFonts w:ascii="GHEA Grapalat" w:hAnsi="GHEA Grapalat"/>
          <w:color w:val="FF0000"/>
        </w:rPr>
        <w:t xml:space="preserve"> </w:t>
      </w:r>
      <w:r w:rsidR="000D2C9D" w:rsidRPr="00AA515D">
        <w:rPr>
          <w:rFonts w:ascii="GHEA Grapalat" w:hAnsi="GHEA Grapalat"/>
          <w:color w:val="000000" w:themeColor="text1"/>
        </w:rPr>
        <w:t>с учетом требований 9-ого подпункта 32-ого пункта</w:t>
      </w:r>
      <w:r w:rsidR="0011249D" w:rsidRPr="00AA515D">
        <w:rPr>
          <w:rFonts w:ascii="GHEA Grapalat" w:hAnsi="GHEA Grapalat"/>
        </w:rPr>
        <w:t>.</w:t>
      </w:r>
      <w:r w:rsidR="0011249D">
        <w:rPr>
          <w:rFonts w:ascii="GHEA Grapalat" w:hAnsi="GHEA Grapalat"/>
        </w:rPr>
        <w:t xml:space="preserve"> </w:t>
      </w:r>
    </w:p>
    <w:p w14:paraId="55C66BED" w14:textId="77777777" w:rsidR="00E969ED" w:rsidRPr="00DC30CC" w:rsidRDefault="00740EF5" w:rsidP="00B46D58">
      <w:pPr>
        <w:widowControl w:val="0"/>
        <w:tabs>
          <w:tab w:val="left" w:pos="1276"/>
        </w:tabs>
        <w:spacing w:after="160"/>
        <w:ind w:firstLine="567"/>
        <w:jc w:val="both"/>
        <w:rPr>
          <w:rFonts w:ascii="GHEA Grapalat" w:hAnsi="GHEA Grapalat"/>
        </w:rPr>
      </w:pPr>
      <w:r>
        <w:rPr>
          <w:rFonts w:ascii="GHEA Grapalat" w:hAnsi="GHEA Grapalat"/>
        </w:rPr>
        <w:t xml:space="preserve"> </w:t>
      </w:r>
      <w:r w:rsidR="0011249D">
        <w:rPr>
          <w:rFonts w:ascii="GHEA Grapalat" w:hAnsi="GHEA Grapalat"/>
        </w:rPr>
        <w:t xml:space="preserve">  </w:t>
      </w:r>
      <w:r w:rsidR="00030D40" w:rsidRPr="009044F1">
        <w:rPr>
          <w:rFonts w:ascii="GHEA Grapalat" w:hAnsi="GHEA Grapalat"/>
        </w:rPr>
        <w:t xml:space="preserve">Обеспечение договора должно быть действительно как минимум включительно до </w:t>
      </w:r>
      <w:r w:rsidR="00963991">
        <w:rPr>
          <w:rFonts w:ascii="GHEA Grapalat" w:hAnsi="GHEA Grapalat"/>
        </w:rPr>
        <w:t>90</w:t>
      </w:r>
      <w:r w:rsidR="00030D40"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00030D40"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14:paraId="38274508" w14:textId="77777777"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14:paraId="559006E4" w14:textId="77777777" w:rsidR="00D32092" w:rsidRPr="00BC2673" w:rsidRDefault="004A0321" w:rsidP="00B46D58">
      <w:pPr>
        <w:widowControl w:val="0"/>
        <w:tabs>
          <w:tab w:val="left" w:pos="1276"/>
        </w:tabs>
        <w:spacing w:after="160"/>
        <w:ind w:firstLine="567"/>
        <w:jc w:val="both"/>
        <w:rPr>
          <w:rFonts w:ascii="GHEA Grapalat" w:hAnsi="GHEA Grapalat" w:cs="Sylfaen"/>
        </w:rPr>
      </w:pPr>
      <w:r>
        <w:rPr>
          <w:rFonts w:ascii="GHEA Grapalat" w:hAnsi="GHEA Grapalat"/>
        </w:rPr>
        <w:t>10.4</w:t>
      </w:r>
      <w:r w:rsidR="00251CF9">
        <w:rPr>
          <w:rFonts w:ascii="GHEA Grapalat" w:hAnsi="GHEA Grapalat"/>
        </w:rPr>
        <w:t xml:space="preserve"> </w:t>
      </w:r>
      <w:r w:rsidR="0076763C">
        <w:rPr>
          <w:rFonts w:ascii="GHEA Grapalat" w:hAnsi="GHEA Grapalat"/>
        </w:rPr>
        <w:t>Е</w:t>
      </w:r>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 xml:space="preserve">на момент возникновения правомочия </w:t>
      </w:r>
      <w:r w:rsidR="006D7219" w:rsidRPr="00A21022">
        <w:rPr>
          <w:rFonts w:ascii="GHEA Grapalat" w:hAnsi="GHEA Grapalat"/>
        </w:rPr>
        <w:t>по заключению договора</w:t>
      </w:r>
      <w:r w:rsidR="00111EF8" w:rsidRPr="00A21022">
        <w:rPr>
          <w:rFonts w:ascii="GHEA Grapalat" w:hAnsi="GHEA Grapalat"/>
        </w:rPr>
        <w:t xml:space="preserve"> </w:t>
      </w:r>
      <w:r w:rsidR="00D32092" w:rsidRPr="00A21022">
        <w:rPr>
          <w:rFonts w:ascii="GHEA Grapalat" w:hAnsi="GHEA Grapalat" w:cs="Sylfaen"/>
        </w:rPr>
        <w:t xml:space="preserve">предусмотренные финансовые средства превышают </w:t>
      </w:r>
      <w:r w:rsidR="001D421C" w:rsidRPr="00A21022">
        <w:rPr>
          <w:rFonts w:ascii="GHEA Grapalat" w:hAnsi="GHEA Grapalat" w:cs="Sylfaen"/>
        </w:rPr>
        <w:t>25</w:t>
      </w:r>
      <w:r w:rsidR="00D32092" w:rsidRPr="00A21022">
        <w:rPr>
          <w:rFonts w:ascii="GHEA Grapalat" w:hAnsi="GHEA Grapalat" w:cs="Sylfaen"/>
        </w:rPr>
        <w:t xml:space="preserve"> млн. драмов, однако для полного выполнения договора и в дальнейшем требуются финансовые средства, то обеспечени</w:t>
      </w:r>
      <w:r w:rsidR="004C43A3" w:rsidRPr="00A21022">
        <w:rPr>
          <w:rFonts w:ascii="GHEA Grapalat" w:hAnsi="GHEA Grapalat" w:cs="Sylfaen"/>
        </w:rPr>
        <w:t xml:space="preserve">я </w:t>
      </w:r>
      <w:r w:rsidR="00D32092" w:rsidRPr="00A21022">
        <w:rPr>
          <w:rFonts w:ascii="GHEA Grapalat" w:hAnsi="GHEA Grapalat" w:cs="Sylfaen"/>
        </w:rPr>
        <w:t xml:space="preserve"> договора</w:t>
      </w:r>
      <w:r w:rsidR="004C43A3" w:rsidRPr="00A21022">
        <w:rPr>
          <w:rFonts w:ascii="GHEA Grapalat" w:hAnsi="GHEA Grapalat" w:cs="Sylfaen"/>
        </w:rPr>
        <w:t xml:space="preserve"> и квалификации</w:t>
      </w:r>
      <w:r w:rsidR="00D32092" w:rsidRPr="00A21022">
        <w:rPr>
          <w:rFonts w:ascii="GHEA Grapalat" w:hAnsi="GHEA Grapalat" w:cs="Sylfaen"/>
        </w:rPr>
        <w:t xml:space="preserve">, по части выделенных финансовых средств, представляется в </w:t>
      </w:r>
      <w:r w:rsidR="00D32092" w:rsidRPr="00BF1915">
        <w:rPr>
          <w:rFonts w:ascii="GHEA Grapalat" w:hAnsi="GHEA Grapalat" w:cs="Sylfaen"/>
        </w:rPr>
        <w:t xml:space="preserve">виде </w:t>
      </w:r>
      <w:r w:rsidR="00A15EF7" w:rsidRPr="00BF1915">
        <w:rPr>
          <w:rFonts w:ascii="GHEA Grapalat" w:hAnsi="GHEA Grapalat" w:cs="Sylfaen"/>
        </w:rPr>
        <w:t>банковской</w:t>
      </w:r>
      <w:r w:rsidR="00A15EF7">
        <w:rPr>
          <w:rFonts w:ascii="GHEA Grapalat" w:hAnsi="GHEA Grapalat" w:cs="Sylfaen"/>
        </w:rPr>
        <w:t xml:space="preserve"> </w:t>
      </w:r>
      <w:r w:rsidR="00D32092" w:rsidRPr="00A21022">
        <w:rPr>
          <w:rFonts w:ascii="GHEA Grapalat" w:hAnsi="GHEA Grapalat" w:cs="Sylfaen"/>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r w:rsidR="00BC2673" w:rsidRPr="00A21022">
        <w:rPr>
          <w:rFonts w:ascii="GHEA Grapalat" w:hAnsi="GHEA Grapalat" w:cs="Sylfaen"/>
        </w:rPr>
        <w:t>.</w:t>
      </w:r>
    </w:p>
    <w:p w14:paraId="11654182" w14:textId="77777777" w:rsidR="008F0732" w:rsidRPr="00625529" w:rsidRDefault="00030D40" w:rsidP="00B46D58">
      <w:pPr>
        <w:widowControl w:val="0"/>
        <w:tabs>
          <w:tab w:val="left" w:pos="1276"/>
        </w:tabs>
        <w:spacing w:after="160"/>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7811E5">
        <w:rPr>
          <w:rFonts w:ascii="GHEA Grapalat" w:hAnsi="GHEA Grapalat"/>
        </w:rPr>
        <w:t xml:space="preserve"> </w:t>
      </w:r>
      <w:r w:rsidR="007811E5" w:rsidRPr="001647D2">
        <w:rPr>
          <w:rFonts w:ascii="GHEA Grapalat" w:hAnsi="GHEA Grapalat"/>
        </w:rPr>
        <w:t>(</w:t>
      </w:r>
      <w:r w:rsidR="007811E5">
        <w:rPr>
          <w:rFonts w:ascii="GHEA Grapalat" w:hAnsi="GHEA Grapalat"/>
        </w:rPr>
        <w:t>П</w:t>
      </w:r>
      <w:r w:rsidR="007811E5" w:rsidRPr="001647D2">
        <w:rPr>
          <w:rFonts w:ascii="GHEA Grapalat" w:hAnsi="GHEA Grapalat"/>
        </w:rPr>
        <w:t xml:space="preserve">риложение </w:t>
      </w:r>
      <w:r w:rsidR="007811E5">
        <w:rPr>
          <w:rFonts w:ascii="GHEA Grapalat" w:hAnsi="GHEA Grapalat"/>
        </w:rPr>
        <w:t>5.2</w:t>
      </w:r>
      <w:r w:rsidR="007811E5" w:rsidRPr="001647D2">
        <w:rPr>
          <w:rFonts w:ascii="GHEA Grapalat" w:hAnsi="GHEA Grapalat"/>
        </w:rPr>
        <w:t>)</w:t>
      </w:r>
      <w:r w:rsidR="007811E5" w:rsidRPr="009044F1">
        <w:rPr>
          <w:rFonts w:ascii="GHEA Grapalat" w:hAnsi="GHEA Grapalat"/>
        </w:rPr>
        <w:t>.</w:t>
      </w:r>
      <w:r w:rsidR="007811E5" w:rsidRPr="009044F1">
        <w:rPr>
          <w:rFonts w:ascii="GHEA Grapalat" w:hAnsi="GHEA Grapalat"/>
          <w:i/>
        </w:rPr>
        <w:t xml:space="preserve"> </w:t>
      </w:r>
      <w:r w:rsidRPr="009044F1">
        <w:rPr>
          <w:rFonts w:ascii="GHEA Grapalat" w:hAnsi="GHEA Grapalat"/>
          <w:i/>
        </w:rPr>
        <w:t xml:space="preserve"> </w:t>
      </w:r>
    </w:p>
    <w:p w14:paraId="748EC22F" w14:textId="77777777"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14:paraId="23BC7A7D" w14:textId="77777777" w:rsidR="002807DD" w:rsidRDefault="002807DD" w:rsidP="002807DD">
      <w:pPr>
        <w:rPr>
          <w:rFonts w:ascii="GHEA Grapalat" w:hAnsi="GHEA Grapalat"/>
          <w:b/>
        </w:rPr>
      </w:pPr>
      <w:r>
        <w:rPr>
          <w:rFonts w:ascii="GHEA Grapalat" w:hAnsi="GHEA Grapalat"/>
          <w:b/>
        </w:rPr>
        <w:t xml:space="preserve">                         </w:t>
      </w:r>
    </w:p>
    <w:p w14:paraId="10B3D92A" w14:textId="77777777" w:rsidR="0074650E" w:rsidRDefault="0074650E" w:rsidP="0074650E">
      <w:pPr>
        <w:widowControl w:val="0"/>
        <w:tabs>
          <w:tab w:val="left" w:pos="1134"/>
        </w:tabs>
        <w:spacing w:after="160"/>
        <w:ind w:firstLine="567"/>
        <w:jc w:val="both"/>
        <w:rPr>
          <w:rFonts w:ascii="GHEA Grapalat" w:hAnsi="GHEA Grapalat"/>
        </w:rPr>
      </w:pPr>
      <w:r>
        <w:rPr>
          <w:rFonts w:ascii="GHEA Grapalat" w:hAnsi="GHEA Grapalat"/>
          <w:b/>
        </w:rPr>
        <w:t xml:space="preserve">  </w:t>
      </w:r>
      <w:r w:rsidRPr="0074650E">
        <w:rPr>
          <w:rFonts w:ascii="GHEA Grapalat" w:hAnsi="GHEA Grapalat"/>
        </w:rPr>
        <w:t xml:space="preserve">10.7 Руководитель заказчика </w:t>
      </w:r>
      <w:r w:rsidR="00004B08">
        <w:rPr>
          <w:rFonts w:ascii="GHEA Grapalat" w:hAnsi="GHEA Grapalat"/>
        </w:rPr>
        <w:t xml:space="preserve">в письменной форме </w:t>
      </w:r>
      <w:r w:rsidRPr="0074650E">
        <w:rPr>
          <w:rFonts w:ascii="GHEA Grapalat" w:hAnsi="GHEA Grapalat"/>
        </w:rPr>
        <w:t xml:space="preserve">представляет требование о </w:t>
      </w:r>
      <w:r w:rsidRPr="0074650E">
        <w:rPr>
          <w:rFonts w:ascii="GHEA Grapalat" w:hAnsi="GHEA Grapalat"/>
        </w:rPr>
        <w:lastRenderedPageBreak/>
        <w:t>выплате обеспечения договора  и квалификации банку, а в случае обеспечения, представленного в виде наличных денег</w:t>
      </w:r>
      <w:r w:rsidRPr="0074650E">
        <w:rPr>
          <w:rFonts w:ascii="GHEA Grapalat" w:hAnsi="GHEA Grapalat"/>
          <w:lang w:val="hy-AM"/>
        </w:rPr>
        <w:t>-</w:t>
      </w:r>
      <w:r w:rsidRPr="0074650E">
        <w:rPr>
          <w:rFonts w:ascii="GHEA Grapalat" w:hAnsi="GHEA Grapalat"/>
        </w:rPr>
        <w:t xml:space="preserve"> </w:t>
      </w:r>
      <w:r w:rsidR="00004B08">
        <w:rPr>
          <w:rFonts w:ascii="GHEA Grapalat" w:hAnsi="GHEA Grapalat"/>
        </w:rPr>
        <w:t>Министерству Финансов РА</w:t>
      </w:r>
      <w:r w:rsidRPr="0074650E">
        <w:rPr>
          <w:rFonts w:ascii="GHEA Grapalat" w:hAnsi="GHEA Grapalat"/>
          <w:lang w:val="hy-AM"/>
        </w:rPr>
        <w:t>,</w:t>
      </w:r>
      <w:r w:rsidRPr="0074650E">
        <w:rPr>
          <w:rFonts w:ascii="GHEA Grapalat" w:hAnsi="GHEA Grapalat"/>
        </w:rPr>
        <w:t xml:space="preserve"> в течение </w:t>
      </w:r>
      <w:r w:rsidR="00004B08">
        <w:rPr>
          <w:rFonts w:ascii="GHEA Grapalat" w:hAnsi="GHEA Grapalat"/>
        </w:rPr>
        <w:t>пяти</w:t>
      </w:r>
      <w:r w:rsidR="00004B08" w:rsidRPr="0074650E">
        <w:rPr>
          <w:rFonts w:ascii="GHEA Grapalat" w:hAnsi="GHEA Grapalat"/>
        </w:rPr>
        <w:t xml:space="preserve"> </w:t>
      </w:r>
      <w:r w:rsidRPr="0074650E">
        <w:rPr>
          <w:rFonts w:ascii="GHEA Grapalat" w:hAnsi="GHEA Grapalat"/>
        </w:rPr>
        <w:t xml:space="preserve">рабочих дней, следующих за днем возникновения основания для вылаты </w:t>
      </w:r>
      <w:r w:rsidRPr="00F2342B">
        <w:rPr>
          <w:rFonts w:ascii="GHEA Grapalat" w:hAnsi="GHEA Grapalat"/>
        </w:rPr>
        <w:t>обеспечения. Если требование о выплате обеспечения отклоняется банком</w:t>
      </w:r>
      <w:r w:rsidR="00084BA4" w:rsidRPr="00F2342B">
        <w:rPr>
          <w:rFonts w:ascii="GHEA Grapalat" w:hAnsi="GHEA Grapalat"/>
        </w:rPr>
        <w:t xml:space="preserve"> или Министерством Финансов РА</w:t>
      </w:r>
      <w:r w:rsidRPr="00F2342B">
        <w:rPr>
          <w:rFonts w:ascii="GHEA Grapalat" w:hAnsi="GHEA Grapalat"/>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w:t>
      </w:r>
      <w:r w:rsidR="00084BA4" w:rsidRPr="00F2342B">
        <w:rPr>
          <w:rFonts w:ascii="GHEA Grapalat" w:hAnsi="GHEA Grapalat"/>
        </w:rPr>
        <w:t>письменно</w:t>
      </w:r>
      <w:r w:rsidRPr="00F2342B">
        <w:rPr>
          <w:rFonts w:ascii="GHEA Grapalat" w:hAnsi="GHEA Grapalat"/>
        </w:rPr>
        <w:t>в течение двух рабочих дней после получения</w:t>
      </w:r>
      <w:r w:rsidRPr="0074650E">
        <w:rPr>
          <w:rFonts w:ascii="GHEA Grapalat" w:hAnsi="GHEA Grapalat"/>
        </w:rPr>
        <w:t xml:space="preserve"> отказа.</w:t>
      </w:r>
    </w:p>
    <w:p w14:paraId="5E9EEC3C" w14:textId="77777777" w:rsidR="00004B08" w:rsidRPr="00F2342B" w:rsidRDefault="003F7E4D" w:rsidP="00F2342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Pr>
          <w:rFonts w:ascii="GHEA Grapalat" w:hAnsi="GHEA Grapalat"/>
          <w:lang w:val="hy-AM"/>
        </w:rPr>
        <w:t xml:space="preserve">           </w:t>
      </w:r>
      <w:r w:rsidR="00004B08" w:rsidRPr="00F2342B">
        <w:rPr>
          <w:rFonts w:ascii="GHEA Grapalat" w:hAnsi="GHEA Grapalat"/>
        </w:rPr>
        <w:t xml:space="preserve">10.8 </w:t>
      </w:r>
      <w:r w:rsidR="00004B08" w:rsidRPr="00F2342B">
        <w:rPr>
          <w:rFonts w:ascii="GHEA Grapalat" w:hAnsi="GHEA Grapalat" w:hint="eastAsia"/>
        </w:rPr>
        <w:t>О</w:t>
      </w:r>
      <w:r w:rsidR="00004B08" w:rsidRPr="00F2342B">
        <w:rPr>
          <w:rFonts w:ascii="GHEA Grapalat" w:hAnsi="GHEA Grapalat"/>
        </w:rPr>
        <w:t xml:space="preserve"> </w:t>
      </w:r>
      <w:r w:rsidR="00004B08" w:rsidRPr="00F2342B">
        <w:rPr>
          <w:rFonts w:ascii="GHEA Grapalat" w:hAnsi="GHEA Grapalat" w:hint="eastAsia"/>
        </w:rPr>
        <w:t>возврате</w:t>
      </w:r>
      <w:r w:rsidR="00004B08" w:rsidRPr="00F2342B">
        <w:rPr>
          <w:rFonts w:ascii="GHEA Grapalat" w:hAnsi="GHEA Grapalat"/>
        </w:rPr>
        <w:t xml:space="preserve"> </w:t>
      </w:r>
      <w:r w:rsidR="00004B08" w:rsidRPr="00F2342B">
        <w:rPr>
          <w:rFonts w:ascii="GHEA Grapalat" w:hAnsi="GHEA Grapalat" w:hint="eastAsia"/>
        </w:rPr>
        <w:t>обеспечения</w:t>
      </w:r>
      <w:r w:rsidR="00004B08" w:rsidRPr="00F2342B">
        <w:rPr>
          <w:rFonts w:ascii="GHEA Grapalat" w:hAnsi="GHEA Grapalat"/>
        </w:rPr>
        <w:t xml:space="preserve"> </w:t>
      </w:r>
      <w:r w:rsidR="00004B08" w:rsidRPr="00F2342B">
        <w:rPr>
          <w:rFonts w:ascii="GHEA Grapalat" w:hAnsi="GHEA Grapalat" w:hint="eastAsia"/>
        </w:rPr>
        <w:t>договора</w:t>
      </w:r>
      <w:r w:rsidR="00004B08" w:rsidRPr="00F2342B">
        <w:rPr>
          <w:rFonts w:ascii="GHEA Grapalat" w:hAnsi="GHEA Grapalat"/>
        </w:rPr>
        <w:t xml:space="preserve"> </w:t>
      </w:r>
      <w:r w:rsidR="00004B08" w:rsidRPr="00F2342B">
        <w:rPr>
          <w:rFonts w:ascii="GHEA Grapalat" w:hAnsi="GHEA Grapalat" w:hint="eastAsia"/>
        </w:rPr>
        <w:t>или</w:t>
      </w:r>
      <w:r w:rsidR="00004B08" w:rsidRPr="00F2342B">
        <w:rPr>
          <w:rFonts w:ascii="GHEA Grapalat" w:hAnsi="GHEA Grapalat"/>
        </w:rPr>
        <w:t xml:space="preserve"> </w:t>
      </w:r>
      <w:r w:rsidR="00004B08" w:rsidRPr="00F2342B">
        <w:rPr>
          <w:rFonts w:ascii="GHEA Grapalat" w:hAnsi="GHEA Grapalat" w:hint="eastAsia"/>
        </w:rPr>
        <w:t>квалификации</w:t>
      </w:r>
      <w:r w:rsidR="00004B08" w:rsidRPr="00F2342B">
        <w:rPr>
          <w:rFonts w:ascii="GHEA Grapalat" w:hAnsi="GHEA Grapalat"/>
        </w:rPr>
        <w:t xml:space="preserve"> </w:t>
      </w:r>
      <w:r w:rsidR="00004B08" w:rsidRPr="00F2342B">
        <w:rPr>
          <w:rFonts w:ascii="GHEA Grapalat" w:hAnsi="GHEA Grapalat" w:hint="eastAsia"/>
        </w:rPr>
        <w:t>руководитель</w:t>
      </w:r>
      <w:r w:rsidR="00004B08" w:rsidRPr="00F2342B">
        <w:rPr>
          <w:rFonts w:ascii="GHEA Grapalat" w:hAnsi="GHEA Grapalat"/>
        </w:rPr>
        <w:t xml:space="preserve"> </w:t>
      </w:r>
      <w:r w:rsidR="00004B08" w:rsidRPr="00F2342B">
        <w:rPr>
          <w:rFonts w:ascii="GHEA Grapalat" w:hAnsi="GHEA Grapalat" w:hint="eastAsia"/>
        </w:rPr>
        <w:t>заказчика</w:t>
      </w:r>
      <w:r w:rsidR="00004B08" w:rsidRPr="00F2342B">
        <w:rPr>
          <w:rFonts w:ascii="GHEA Grapalat" w:hAnsi="GHEA Grapalat"/>
        </w:rPr>
        <w:t xml:space="preserve"> </w:t>
      </w:r>
      <w:r w:rsidR="00004B08" w:rsidRPr="00F2342B">
        <w:rPr>
          <w:rFonts w:ascii="GHEA Grapalat" w:hAnsi="GHEA Grapalat" w:hint="eastAsia"/>
        </w:rPr>
        <w:t>уведомляет</w:t>
      </w:r>
      <w:r w:rsidR="00004B08" w:rsidRPr="00F2342B">
        <w:rPr>
          <w:rFonts w:ascii="GHEA Grapalat" w:hAnsi="GHEA Grapalat"/>
        </w:rPr>
        <w:t xml:space="preserve"> </w:t>
      </w:r>
      <w:r w:rsidR="00004B08" w:rsidRPr="00F2342B">
        <w:rPr>
          <w:rFonts w:ascii="GHEA Grapalat" w:hAnsi="GHEA Grapalat" w:hint="eastAsia"/>
        </w:rPr>
        <w:t>в</w:t>
      </w:r>
      <w:r w:rsidR="00004B08" w:rsidRPr="00F2342B">
        <w:rPr>
          <w:rFonts w:ascii="GHEA Grapalat" w:hAnsi="GHEA Grapalat"/>
        </w:rPr>
        <w:t xml:space="preserve"> </w:t>
      </w:r>
      <w:r w:rsidR="00004B08" w:rsidRPr="00F2342B">
        <w:rPr>
          <w:rFonts w:ascii="GHEA Grapalat" w:hAnsi="GHEA Grapalat" w:hint="eastAsia"/>
        </w:rPr>
        <w:t>письменной</w:t>
      </w:r>
      <w:r w:rsidR="00004B08" w:rsidRPr="00F2342B">
        <w:rPr>
          <w:rFonts w:ascii="GHEA Grapalat" w:hAnsi="GHEA Grapalat"/>
        </w:rPr>
        <w:t xml:space="preserve"> </w:t>
      </w:r>
      <w:r w:rsidR="00004B08" w:rsidRPr="00F2342B">
        <w:rPr>
          <w:rFonts w:ascii="GHEA Grapalat" w:hAnsi="GHEA Grapalat" w:hint="eastAsia"/>
        </w:rPr>
        <w:t>форме</w:t>
      </w:r>
      <w:r w:rsidR="00004B08" w:rsidRPr="00F2342B">
        <w:rPr>
          <w:rFonts w:ascii="GHEA Grapalat" w:hAnsi="GHEA Grapalat"/>
        </w:rPr>
        <w:t xml:space="preserve"> </w:t>
      </w:r>
      <w:r w:rsidR="00004B08" w:rsidRPr="00F2342B">
        <w:rPr>
          <w:rFonts w:ascii="GHEA Grapalat" w:hAnsi="GHEA Grapalat" w:hint="eastAsia"/>
        </w:rPr>
        <w:t>в</w:t>
      </w:r>
      <w:r w:rsidR="00004B08" w:rsidRPr="00F2342B">
        <w:rPr>
          <w:rFonts w:ascii="GHEA Grapalat" w:hAnsi="GHEA Grapalat"/>
        </w:rPr>
        <w:t xml:space="preserve"> </w:t>
      </w:r>
      <w:r w:rsidR="00004B08" w:rsidRPr="00F2342B">
        <w:rPr>
          <w:rFonts w:ascii="GHEA Grapalat" w:hAnsi="GHEA Grapalat" w:hint="eastAsia"/>
        </w:rPr>
        <w:t>течение</w:t>
      </w:r>
      <w:r w:rsidR="00004B08" w:rsidRPr="00F2342B">
        <w:rPr>
          <w:rFonts w:ascii="GHEA Grapalat" w:hAnsi="GHEA Grapalat"/>
        </w:rPr>
        <w:t xml:space="preserve"> </w:t>
      </w:r>
      <w:r w:rsidR="00004B08" w:rsidRPr="00F2342B">
        <w:rPr>
          <w:rFonts w:ascii="GHEA Grapalat" w:hAnsi="GHEA Grapalat" w:hint="eastAsia"/>
        </w:rPr>
        <w:t>пяти</w:t>
      </w:r>
      <w:r w:rsidR="00004B08" w:rsidRPr="00F2342B">
        <w:rPr>
          <w:rFonts w:ascii="GHEA Grapalat" w:hAnsi="GHEA Grapalat"/>
        </w:rPr>
        <w:t xml:space="preserve"> </w:t>
      </w:r>
      <w:r w:rsidR="00004B08" w:rsidRPr="00F2342B">
        <w:rPr>
          <w:rFonts w:ascii="GHEA Grapalat" w:hAnsi="GHEA Grapalat" w:hint="eastAsia"/>
        </w:rPr>
        <w:t>рабочих</w:t>
      </w:r>
      <w:r w:rsidR="00004B08" w:rsidRPr="00F2342B">
        <w:rPr>
          <w:rFonts w:ascii="GHEA Grapalat" w:hAnsi="GHEA Grapalat"/>
        </w:rPr>
        <w:t xml:space="preserve"> </w:t>
      </w:r>
      <w:r w:rsidR="00004B08" w:rsidRPr="00F2342B">
        <w:rPr>
          <w:rFonts w:ascii="GHEA Grapalat" w:hAnsi="GHEA Grapalat" w:hint="eastAsia"/>
        </w:rPr>
        <w:t>дней</w:t>
      </w:r>
      <w:r w:rsidR="00004B08" w:rsidRPr="00F2342B">
        <w:rPr>
          <w:rFonts w:ascii="GHEA Grapalat" w:hAnsi="GHEA Grapalat"/>
        </w:rPr>
        <w:t xml:space="preserve">, </w:t>
      </w:r>
      <w:r w:rsidR="00004B08" w:rsidRPr="00F2342B">
        <w:rPr>
          <w:rFonts w:ascii="GHEA Grapalat" w:hAnsi="GHEA Grapalat" w:hint="eastAsia"/>
        </w:rPr>
        <w:t>следующих</w:t>
      </w:r>
      <w:r w:rsidR="00004B08" w:rsidRPr="00F2342B">
        <w:rPr>
          <w:rFonts w:ascii="GHEA Grapalat" w:hAnsi="GHEA Grapalat"/>
        </w:rPr>
        <w:t xml:space="preserve"> </w:t>
      </w:r>
      <w:r w:rsidR="00004B08" w:rsidRPr="00F2342B">
        <w:rPr>
          <w:rFonts w:ascii="GHEA Grapalat" w:hAnsi="GHEA Grapalat" w:hint="eastAsia"/>
        </w:rPr>
        <w:t>за</w:t>
      </w:r>
      <w:r w:rsidR="00004B08" w:rsidRPr="00F2342B">
        <w:rPr>
          <w:rFonts w:ascii="GHEA Grapalat" w:hAnsi="GHEA Grapalat"/>
        </w:rPr>
        <w:t xml:space="preserve"> </w:t>
      </w:r>
      <w:r w:rsidR="003333FB" w:rsidRPr="00F2342B">
        <w:rPr>
          <w:rFonts w:ascii="GHEA Grapalat" w:hAnsi="GHEA Grapalat"/>
        </w:rPr>
        <w:t>днем возникновения основания возврата обеспечения</w:t>
      </w:r>
      <w:r w:rsidR="003333FB" w:rsidRPr="00F2342B" w:rsidDel="00960F8B">
        <w:rPr>
          <w:rFonts w:ascii="GHEA Grapalat" w:hAnsi="GHEA Grapalat"/>
        </w:rPr>
        <w:t xml:space="preserve"> </w:t>
      </w:r>
      <w:r w:rsidR="003333FB" w:rsidRPr="00F2342B">
        <w:rPr>
          <w:rFonts w:ascii="GHEA Grapalat" w:hAnsi="GHEA Grapalat"/>
        </w:rPr>
        <w:t>уведомляет;</w:t>
      </w:r>
      <w:r w:rsidR="00004B08" w:rsidRPr="00F2342B">
        <w:rPr>
          <w:rFonts w:ascii="GHEA Grapalat" w:hAnsi="GHEA Grapalat"/>
        </w:rPr>
        <w:t>:</w:t>
      </w:r>
    </w:p>
    <w:p w14:paraId="11D99AAF" w14:textId="77777777" w:rsidR="00004B08" w:rsidRPr="00F2342B" w:rsidRDefault="00004B08" w:rsidP="00F2342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00D73841" w:rsidRPr="00F2342B">
        <w:rPr>
          <w:rFonts w:ascii="GHEA Grapalat" w:hAnsi="GHEA Grapalat" w:hint="eastAsia"/>
        </w:rPr>
        <w:t>представлен</w:t>
      </w:r>
      <w:r w:rsidR="00D73841" w:rsidRPr="00F2342B">
        <w:rPr>
          <w:rFonts w:ascii="GHEA Grapalat" w:hAnsi="GHEA Grapalat"/>
        </w:rPr>
        <w:t xml:space="preserve">ного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форме</w:t>
      </w:r>
      <w:r w:rsidRPr="00F2342B">
        <w:rPr>
          <w:rFonts w:ascii="GHEA Grapalat" w:hAnsi="GHEA Grapalat"/>
        </w:rPr>
        <w:t xml:space="preserve"> наличных денег - </w:t>
      </w:r>
      <w:r w:rsidRPr="00F2342B">
        <w:rPr>
          <w:rFonts w:ascii="GHEA Grapalat" w:hAnsi="GHEA Grapalat" w:hint="eastAsia"/>
        </w:rPr>
        <w:t>Министерство</w:t>
      </w:r>
      <w:r w:rsidRPr="00F2342B">
        <w:rPr>
          <w:rFonts w:ascii="GHEA Grapalat" w:hAnsi="GHEA Grapalat"/>
        </w:rPr>
        <w:t xml:space="preserve"> </w:t>
      </w:r>
      <w:r w:rsidRPr="00F2342B">
        <w:rPr>
          <w:rFonts w:ascii="GHEA Grapalat" w:hAnsi="GHEA Grapalat" w:hint="eastAsia"/>
        </w:rPr>
        <w:t>финансов</w:t>
      </w:r>
      <w:r w:rsidRPr="00F2342B">
        <w:rPr>
          <w:rFonts w:ascii="GHEA Grapalat" w:hAnsi="GHEA Grapalat"/>
        </w:rPr>
        <w:t xml:space="preserve"> </w:t>
      </w:r>
      <w:r w:rsidRPr="00F2342B">
        <w:rPr>
          <w:rFonts w:ascii="GHEA Grapalat" w:hAnsi="GHEA Grapalat" w:hint="eastAsia"/>
        </w:rPr>
        <w:t>РА</w:t>
      </w:r>
      <w:r w:rsidRPr="00F2342B">
        <w:rPr>
          <w:rFonts w:ascii="GHEA Grapalat" w:hAnsi="GHEA Grapalat"/>
        </w:rPr>
        <w:t xml:space="preserve"> </w:t>
      </w:r>
      <w:r w:rsidRPr="00F2342B">
        <w:rPr>
          <w:rFonts w:ascii="GHEA Grapalat" w:hAnsi="GHEA Grapalat" w:hint="eastAsia"/>
        </w:rPr>
        <w:t>с</w:t>
      </w:r>
      <w:r w:rsidRPr="00F2342B">
        <w:rPr>
          <w:rFonts w:ascii="GHEA Grapalat" w:hAnsi="GHEA Grapalat"/>
        </w:rPr>
        <w:t xml:space="preserve"> </w:t>
      </w:r>
      <w:r w:rsidRPr="00F2342B">
        <w:rPr>
          <w:rFonts w:ascii="GHEA Grapalat" w:hAnsi="GHEA Grapalat" w:hint="eastAsia"/>
        </w:rPr>
        <w:t>приложением</w:t>
      </w:r>
      <w:r w:rsidRPr="00F2342B">
        <w:rPr>
          <w:rFonts w:ascii="GHEA Grapalat" w:hAnsi="GHEA Grapalat"/>
        </w:rPr>
        <w:t xml:space="preserve"> </w:t>
      </w:r>
      <w:r w:rsidRPr="00F2342B">
        <w:rPr>
          <w:rFonts w:ascii="GHEA Grapalat" w:hAnsi="GHEA Grapalat" w:hint="eastAsia"/>
        </w:rPr>
        <w:t>копии</w:t>
      </w:r>
      <w:r w:rsidRPr="00F2342B">
        <w:rPr>
          <w:rFonts w:ascii="GHEA Grapalat" w:hAnsi="GHEA Grapalat"/>
        </w:rPr>
        <w:t xml:space="preserve"> представленного в заявке </w:t>
      </w:r>
      <w:r w:rsidRPr="00F2342B">
        <w:rPr>
          <w:rFonts w:ascii="GHEA Grapalat" w:hAnsi="GHEA Grapalat" w:hint="eastAsia"/>
        </w:rPr>
        <w:t>документа</w:t>
      </w:r>
      <w:r w:rsidRPr="00F2342B">
        <w:rPr>
          <w:rFonts w:ascii="GHEA Grapalat" w:hAnsi="GHEA Grapalat"/>
        </w:rPr>
        <w:t xml:space="preserve"> </w:t>
      </w:r>
      <w:r w:rsidRPr="00F2342B">
        <w:rPr>
          <w:rFonts w:ascii="GHEA Grapalat" w:hAnsi="GHEA Grapalat" w:hint="eastAsia"/>
        </w:rPr>
        <w:t>об</w:t>
      </w:r>
      <w:r w:rsidRPr="00F2342B">
        <w:rPr>
          <w:rFonts w:ascii="GHEA Grapalat" w:hAnsi="GHEA Grapalat"/>
        </w:rPr>
        <w:t xml:space="preserve"> </w:t>
      </w:r>
      <w:r w:rsidRPr="00F2342B">
        <w:rPr>
          <w:rFonts w:ascii="GHEA Grapalat" w:hAnsi="GHEA Grapalat" w:hint="eastAsia"/>
        </w:rPr>
        <w:t>обосновании</w:t>
      </w:r>
      <w:r w:rsidRPr="00F2342B">
        <w:rPr>
          <w:rFonts w:ascii="GHEA Grapalat" w:hAnsi="GHEA Grapalat"/>
        </w:rPr>
        <w:t xml:space="preserve"> </w:t>
      </w:r>
      <w:r w:rsidRPr="00F2342B">
        <w:rPr>
          <w:rFonts w:ascii="GHEA Grapalat" w:hAnsi="GHEA Grapalat" w:hint="eastAsia"/>
        </w:rPr>
        <w:t>платежа</w:t>
      </w:r>
      <w:r w:rsidRPr="00F2342B">
        <w:rPr>
          <w:rFonts w:ascii="GHEA Grapalat" w:hAnsi="GHEA Grapalat"/>
        </w:rPr>
        <w:t>;</w:t>
      </w:r>
    </w:p>
    <w:p w14:paraId="640FD9BA" w14:textId="77777777" w:rsidR="00004B08" w:rsidRPr="00F2342B" w:rsidRDefault="00004B08" w:rsidP="00F2342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представленного</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виде</w:t>
      </w:r>
      <w:r w:rsidRPr="00F2342B">
        <w:rPr>
          <w:rFonts w:ascii="GHEA Grapalat" w:hAnsi="GHEA Grapalat"/>
        </w:rPr>
        <w:t xml:space="preserve"> </w:t>
      </w:r>
      <w:r w:rsidRPr="00F2342B">
        <w:rPr>
          <w:rFonts w:ascii="GHEA Grapalat" w:hAnsi="GHEA Grapalat" w:hint="eastAsia"/>
        </w:rPr>
        <w:t>банковской</w:t>
      </w:r>
      <w:r w:rsidRPr="00F2342B">
        <w:rPr>
          <w:rFonts w:ascii="GHEA Grapalat" w:hAnsi="GHEA Grapalat"/>
        </w:rPr>
        <w:t xml:space="preserve"> </w:t>
      </w:r>
      <w:r w:rsidRPr="00F2342B">
        <w:rPr>
          <w:rFonts w:ascii="GHEA Grapalat" w:hAnsi="GHEA Grapalat" w:hint="eastAsia"/>
        </w:rPr>
        <w:t>гарантии</w:t>
      </w:r>
      <w:r w:rsidRPr="00F2342B">
        <w:rPr>
          <w:rFonts w:ascii="GHEA Grapalat" w:hAnsi="GHEA Grapalat"/>
        </w:rPr>
        <w:t xml:space="preserve">- </w:t>
      </w:r>
      <w:r w:rsidRPr="00F2342B">
        <w:rPr>
          <w:rFonts w:ascii="GHEA Grapalat" w:hAnsi="GHEA Grapalat" w:hint="eastAsia"/>
        </w:rPr>
        <w:t>банк</w:t>
      </w:r>
      <w:r w:rsidRPr="00F2342B">
        <w:rPr>
          <w:rFonts w:ascii="GHEA Grapalat" w:hAnsi="GHEA Grapalat"/>
        </w:rPr>
        <w:t xml:space="preserve">, </w:t>
      </w:r>
      <w:r w:rsidRPr="00F2342B">
        <w:rPr>
          <w:rFonts w:ascii="GHEA Grapalat" w:hAnsi="GHEA Grapalat" w:hint="eastAsia"/>
        </w:rPr>
        <w:t>выдавший</w:t>
      </w:r>
      <w:r w:rsidRPr="00F2342B">
        <w:rPr>
          <w:rFonts w:ascii="GHEA Grapalat" w:hAnsi="GHEA Grapalat"/>
        </w:rPr>
        <w:t xml:space="preserve"> </w:t>
      </w:r>
      <w:r w:rsidRPr="00F2342B">
        <w:rPr>
          <w:rFonts w:ascii="GHEA Grapalat" w:hAnsi="GHEA Grapalat" w:hint="eastAsia"/>
        </w:rPr>
        <w:t>гарантию</w:t>
      </w:r>
      <w:r w:rsidRPr="00F2342B">
        <w:rPr>
          <w:rFonts w:ascii="GHEA Grapalat" w:hAnsi="GHEA Grapalat"/>
        </w:rPr>
        <w:t>;</w:t>
      </w:r>
    </w:p>
    <w:p w14:paraId="4F20B093" w14:textId="77777777" w:rsidR="002807DD" w:rsidRDefault="00004B08" w:rsidP="00F2342B">
      <w:pPr>
        <w:jc w:val="both"/>
        <w:rPr>
          <w:rFonts w:ascii="GHEA Grapalat" w:hAnsi="GHEA Grapalat"/>
          <w:b/>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представленного</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виде</w:t>
      </w:r>
      <w:r w:rsidRPr="00F2342B">
        <w:rPr>
          <w:rFonts w:ascii="GHEA Grapalat" w:hAnsi="GHEA Grapalat"/>
        </w:rPr>
        <w:t xml:space="preserve"> соглашения о неустойке - </w:t>
      </w:r>
      <w:r w:rsidRPr="00F2342B">
        <w:rPr>
          <w:rFonts w:ascii="GHEA Grapalat" w:hAnsi="GHEA Grapalat" w:hint="eastAsia"/>
        </w:rPr>
        <w:t>представивше</w:t>
      </w:r>
      <w:r w:rsidRPr="00F2342B">
        <w:rPr>
          <w:rFonts w:ascii="GHEA Grapalat" w:hAnsi="GHEA Grapalat"/>
        </w:rPr>
        <w:t>го его участника.</w:t>
      </w:r>
    </w:p>
    <w:p w14:paraId="3422E8D8" w14:textId="77777777" w:rsidR="00DA751A" w:rsidRDefault="00DA751A" w:rsidP="002807DD">
      <w:pPr>
        <w:rPr>
          <w:rFonts w:ascii="GHEA Grapalat" w:hAnsi="GHEA Grapalat"/>
          <w:b/>
        </w:rPr>
      </w:pPr>
    </w:p>
    <w:p w14:paraId="3A4B8075" w14:textId="77777777" w:rsidR="00096865" w:rsidRDefault="002807DD" w:rsidP="002807DD">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14:paraId="7D8BE81C" w14:textId="77777777" w:rsidR="002807DD" w:rsidRPr="009044F1" w:rsidRDefault="002807DD" w:rsidP="002807DD">
      <w:pPr>
        <w:rPr>
          <w:rFonts w:ascii="GHEA Grapalat" w:hAnsi="GHEA Grapalat" w:cs="Arial"/>
          <w:b/>
        </w:rPr>
      </w:pPr>
    </w:p>
    <w:p w14:paraId="7B5471AE" w14:textId="77777777"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14:paraId="719A159F"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14:paraId="3F3C66E1"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r w:rsidR="00CE5A9F">
        <w:rPr>
          <w:rStyle w:val="FootnoteReference"/>
          <w:rFonts w:ascii="GHEA Grapalat" w:hAnsi="GHEA Grapalat"/>
        </w:rPr>
        <w:footnoteReference w:customMarkFollows="1" w:id="10"/>
        <w:t>13</w:t>
      </w:r>
      <w:r w:rsidRPr="009044F1">
        <w:rPr>
          <w:rFonts w:ascii="GHEA Grapalat" w:hAnsi="GHEA Grapalat"/>
        </w:rPr>
        <w:t>.</w:t>
      </w:r>
    </w:p>
    <w:p w14:paraId="0B4391CB"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14:paraId="3A3CDA3C" w14:textId="77777777"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14:paraId="4B8D0032" w14:textId="77777777"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7B4D542E" w14:textId="77777777"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14:paraId="60A356A1" w14:textId="77777777" w:rsidR="00167353" w:rsidRPr="00216702" w:rsidRDefault="00167353" w:rsidP="00167353">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 xml:space="preserve">аждое заинтересованное лицо вправе обжаловать действия (бездействие) и решения заказчика, оценочной комиссии в порядке, установленном Гражданским </w:t>
      </w:r>
      <w:r w:rsidRPr="00216702">
        <w:rPr>
          <w:rFonts w:ascii="GHEA Grapalat" w:hAnsi="GHEA Grapalat"/>
        </w:rPr>
        <w:lastRenderedPageBreak/>
        <w:t>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14:paraId="753F4A4F" w14:textId="77777777" w:rsidR="00167353" w:rsidRDefault="00167353" w:rsidP="00167353">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14:paraId="1812A127" w14:textId="77777777" w:rsidR="00167353" w:rsidRDefault="00167353" w:rsidP="00167353">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14:paraId="1DBD10BD" w14:textId="77777777" w:rsidR="00167353" w:rsidRDefault="00167353" w:rsidP="00167353">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14:paraId="7937E5A5" w14:textId="77777777" w:rsidR="00167353" w:rsidRPr="00996C18" w:rsidRDefault="00167353" w:rsidP="00167353">
      <w:pPr>
        <w:widowControl w:val="0"/>
        <w:ind w:firstLine="567"/>
        <w:jc w:val="both"/>
        <w:rPr>
          <w:rFonts w:ascii="GHEA Grapalat" w:hAnsi="GHEA Grapalat"/>
        </w:rPr>
      </w:pPr>
      <w:r w:rsidRPr="000B56C9">
        <w:rPr>
          <w:rFonts w:ascii="GHEA Grapalat" w:hAnsi="GHEA Grapalat"/>
        </w:rPr>
        <w:t>12.4</w:t>
      </w:r>
      <w:r w:rsidRPr="00826490">
        <w:rPr>
          <w:rFonts w:ascii="GHEA Grapalat" w:hAnsi="GHEA Grapalat"/>
        </w:rPr>
        <w:t xml:space="preserve">. Срок ожидания, </w:t>
      </w:r>
      <w:r w:rsidRPr="000B56C9">
        <w:rPr>
          <w:rFonts w:ascii="GHEA Grapalat" w:hAnsi="GHEA Grapalat"/>
        </w:rPr>
        <w:t>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7071D39D" w14:textId="77777777"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14:paraId="59D024CC" w14:textId="77777777"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14:paraId="21207C34" w14:textId="77777777"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14:paraId="7649A56A" w14:textId="77777777" w:rsidR="00167353" w:rsidRPr="00570BBD" w:rsidRDefault="00167353" w:rsidP="00167353">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14:paraId="025BBB23" w14:textId="77777777" w:rsidR="00167353" w:rsidRPr="00570BBD" w:rsidRDefault="00167353" w:rsidP="00167353">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14:paraId="1426E949" w14:textId="77777777" w:rsidR="00167353" w:rsidRDefault="00167353" w:rsidP="00167353">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14:paraId="33D05882" w14:textId="77777777" w:rsidR="00167353" w:rsidRPr="00570BBD" w:rsidRDefault="00167353" w:rsidP="00167353">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14:paraId="5AE04C8A" w14:textId="77777777" w:rsidR="00167353" w:rsidRPr="00570BBD" w:rsidRDefault="00167353" w:rsidP="00167353">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14:paraId="69E537C0" w14:textId="77777777" w:rsidR="00167353" w:rsidRPr="00570BBD" w:rsidRDefault="00167353" w:rsidP="00167353">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 xml:space="preserve">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w:t>
      </w:r>
      <w:r w:rsidRPr="00570BBD">
        <w:rPr>
          <w:rFonts w:ascii="GHEA Grapalat" w:hAnsi="GHEA Grapalat"/>
        </w:rPr>
        <w:lastRenderedPageBreak/>
        <w:t>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14:paraId="1998B6FD" w14:textId="77777777" w:rsidR="00167353" w:rsidRDefault="00167353" w:rsidP="00167353">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w:t>
      </w:r>
      <w:r w:rsidRPr="009E7576">
        <w:rPr>
          <w:rFonts w:ascii="GHEA Grapalat" w:hAnsi="GHEA Grapalat"/>
        </w:rPr>
        <w:t xml:space="preserve">или 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14:paraId="12B0D384" w14:textId="77777777" w:rsidR="00167353" w:rsidRPr="00570BBD" w:rsidRDefault="00167353" w:rsidP="00167353">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14:paraId="24AF2CFF" w14:textId="77777777" w:rsidR="00167353" w:rsidRPr="00570BBD" w:rsidRDefault="00167353" w:rsidP="00167353">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14:paraId="6F5DF565" w14:textId="77777777" w:rsidR="00167353" w:rsidRPr="00570BBD" w:rsidRDefault="00167353" w:rsidP="00167353">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14:paraId="029C1DD4" w14:textId="77777777" w:rsidR="00167353" w:rsidRPr="00570BBD" w:rsidRDefault="00167353" w:rsidP="00167353">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14:paraId="3A31047D" w14:textId="77777777" w:rsidR="00167353" w:rsidRPr="00570BBD" w:rsidRDefault="00167353" w:rsidP="00167353">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14:paraId="05860B47" w14:textId="77777777" w:rsidR="00167353" w:rsidRPr="00570BBD" w:rsidRDefault="00167353" w:rsidP="00167353">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14:paraId="026B6170" w14:textId="77777777"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r>
        <w:rPr>
          <w:rFonts w:ascii="GHEA Grapalat" w:hAnsi="GHEA Grapalat"/>
        </w:rPr>
        <w:t>.</w:t>
      </w:r>
    </w:p>
    <w:p w14:paraId="6C85B377" w14:textId="77777777"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14:paraId="6042DBC2" w14:textId="77777777"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14:paraId="7FF5983C" w14:textId="77777777" w:rsidR="00167353" w:rsidRPr="00570BBD" w:rsidRDefault="00167353" w:rsidP="00167353">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14:paraId="0BDE322E" w14:textId="77777777" w:rsidR="00167353" w:rsidRPr="009044F1" w:rsidRDefault="00167353" w:rsidP="00167353">
      <w:pPr>
        <w:widowControl w:val="0"/>
        <w:spacing w:after="160"/>
        <w:ind w:firstLine="567"/>
        <w:jc w:val="both"/>
        <w:rPr>
          <w:rFonts w:ascii="GHEA Grapalat" w:hAnsi="GHEA Grapalat" w:cs="Sylfaen"/>
          <w:b/>
        </w:rPr>
      </w:pPr>
      <w:r w:rsidRPr="00570BBD">
        <w:rPr>
          <w:rFonts w:ascii="GHEA Grapalat" w:hAnsi="GHEA Grapalat"/>
        </w:rPr>
        <w:lastRenderedPageBreak/>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14:paraId="6637D644" w14:textId="77777777" w:rsidR="00167353" w:rsidRPr="009044F1" w:rsidRDefault="00167353" w:rsidP="00167353">
      <w:pPr>
        <w:widowControl w:val="0"/>
        <w:spacing w:after="160"/>
        <w:jc w:val="both"/>
        <w:rPr>
          <w:rFonts w:ascii="GHEA Grapalat" w:hAnsi="GHEA Grapalat" w:cs="Sylfaen"/>
          <w:b/>
        </w:rPr>
      </w:pPr>
    </w:p>
    <w:p w14:paraId="0723DA74" w14:textId="77777777" w:rsidR="004373E3" w:rsidRDefault="004373E3" w:rsidP="00B46D58">
      <w:pPr>
        <w:rPr>
          <w:rFonts w:ascii="GHEA Grapalat" w:hAnsi="GHEA Grapalat"/>
          <w:b/>
        </w:rPr>
      </w:pPr>
    </w:p>
    <w:p w14:paraId="05804F43" w14:textId="77777777" w:rsidR="00503980" w:rsidRDefault="00503980">
      <w:pPr>
        <w:rPr>
          <w:rFonts w:ascii="GHEA Grapalat" w:hAnsi="GHEA Grapalat"/>
          <w:b/>
        </w:rPr>
      </w:pPr>
      <w:r>
        <w:rPr>
          <w:rFonts w:ascii="GHEA Grapalat" w:hAnsi="GHEA Grapalat"/>
          <w:b/>
        </w:rPr>
        <w:br w:type="page"/>
      </w:r>
    </w:p>
    <w:p w14:paraId="266D7CE2" w14:textId="77777777" w:rsidR="00096865" w:rsidRPr="00374F4A" w:rsidRDefault="00096865" w:rsidP="00B46D58">
      <w:pPr>
        <w:widowControl w:val="0"/>
        <w:spacing w:after="160"/>
        <w:jc w:val="center"/>
        <w:rPr>
          <w:rFonts w:ascii="GHEA Grapalat" w:hAnsi="GHEA Grapalat"/>
          <w:b/>
        </w:rPr>
      </w:pPr>
      <w:r w:rsidRPr="009044F1">
        <w:rPr>
          <w:rFonts w:ascii="GHEA Grapalat" w:hAnsi="GHEA Grapalat"/>
          <w:b/>
        </w:rPr>
        <w:lastRenderedPageBreak/>
        <w:t>ЧАСТЬ II</w:t>
      </w:r>
    </w:p>
    <w:p w14:paraId="515C9EC7" w14:textId="77777777" w:rsidR="008842CE" w:rsidRPr="00374F4A" w:rsidRDefault="008842CE" w:rsidP="00B46D58">
      <w:pPr>
        <w:widowControl w:val="0"/>
        <w:spacing w:after="160"/>
        <w:jc w:val="center"/>
        <w:rPr>
          <w:rFonts w:ascii="GHEA Grapalat" w:hAnsi="GHEA Grapalat"/>
          <w:b/>
        </w:rPr>
      </w:pPr>
    </w:p>
    <w:p w14:paraId="6944065E" w14:textId="77777777" w:rsidR="00096865" w:rsidRPr="009044F1" w:rsidRDefault="00096865" w:rsidP="00B46D58">
      <w:pPr>
        <w:pStyle w:val="BodyText"/>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AB5994">
        <w:rPr>
          <w:rFonts w:ascii="GHEA Grapalat" w:hAnsi="GHEA Grapalat"/>
          <w:b/>
        </w:rPr>
        <w:t>ЗАПРОС КОТИРОВОК</w:t>
      </w:r>
    </w:p>
    <w:p w14:paraId="71B52853" w14:textId="77777777" w:rsidR="00096865" w:rsidRPr="009044F1" w:rsidRDefault="00096865" w:rsidP="00B46D58">
      <w:pPr>
        <w:widowControl w:val="0"/>
        <w:spacing w:after="160"/>
        <w:jc w:val="center"/>
        <w:rPr>
          <w:rFonts w:ascii="GHEA Grapalat" w:hAnsi="GHEA Grapalat"/>
        </w:rPr>
      </w:pPr>
    </w:p>
    <w:p w14:paraId="4DD8F2BC" w14:textId="77777777"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14:paraId="16E4F66F"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14:paraId="68CEB585"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5D16AE2B" w14:textId="77777777"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14:paraId="4A249551" w14:textId="77777777" w:rsidR="00140A36" w:rsidRDefault="00140A36" w:rsidP="00B46D58">
      <w:pPr>
        <w:widowControl w:val="0"/>
        <w:spacing w:after="160"/>
        <w:jc w:val="center"/>
        <w:rPr>
          <w:rFonts w:ascii="GHEA Grapalat" w:hAnsi="GHEA Grapalat"/>
          <w:b/>
        </w:rPr>
      </w:pPr>
    </w:p>
    <w:p w14:paraId="78811B44" w14:textId="77777777"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14:paraId="0BFFED8D" w14:textId="77777777" w:rsidR="000A0E52" w:rsidRDefault="000A0E52" w:rsidP="000A0E52">
      <w:pPr>
        <w:widowControl w:val="0"/>
        <w:spacing w:after="160"/>
        <w:ind w:firstLine="567"/>
        <w:jc w:val="both"/>
        <w:rPr>
          <w:rFonts w:ascii="GHEA Grapalat" w:hAnsi="GHEA Grapalat"/>
        </w:rPr>
      </w:pP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r w:rsidRPr="00AA5BD2">
        <w:rPr>
          <w:rFonts w:ascii="GHEA Grapalat" w:hAnsi="GHEA Grapalat"/>
        </w:rPr>
        <w:t xml:space="preserve"> </w:t>
      </w:r>
    </w:p>
    <w:p w14:paraId="7448F8C9" w14:textId="77777777" w:rsidR="00412DF7" w:rsidRPr="00AD29CE" w:rsidRDefault="00412DF7" w:rsidP="00412DF7">
      <w:pPr>
        <w:widowControl w:val="0"/>
        <w:spacing w:after="160" w:line="360" w:lineRule="auto"/>
        <w:ind w:firstLine="567"/>
        <w:jc w:val="both"/>
        <w:rPr>
          <w:rFonts w:ascii="GHEA Grapalat" w:hAnsi="GHEA Grapalat" w:cs="Sylfaen"/>
        </w:rPr>
      </w:pPr>
      <w:r w:rsidRPr="00AD29CE">
        <w:rPr>
          <w:rFonts w:ascii="GHEA Grapalat" w:hAnsi="GHEA Grapalat"/>
        </w:rPr>
        <w:t>Участник заявкой представляет утвержденные им:</w:t>
      </w:r>
    </w:p>
    <w:p w14:paraId="2E7D2A8F" w14:textId="77777777"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14:paraId="12D68D63" w14:textId="77777777" w:rsidR="009D7EFF" w:rsidRPr="00D3436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0027E1" w:rsidRPr="000027E1">
        <w:rPr>
          <w:rFonts w:ascii="GHEA Grapalat" w:hAnsi="GHEA Grapalat"/>
        </w:rPr>
        <w:t>2</w:t>
      </w:r>
      <w:r w:rsidR="00F429C4">
        <w:rPr>
          <w:rFonts w:ascii="GHEA Grapalat" w:hAnsi="GHEA Grapalat"/>
        </w:rPr>
        <w:t>.</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14:paraId="4BFAD5D9" w14:textId="77777777"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0027E1" w:rsidRPr="000027E1">
        <w:rPr>
          <w:rFonts w:ascii="GHEA Grapalat" w:hAnsi="GHEA Grapalat"/>
        </w:rPr>
        <w:t>3</w:t>
      </w:r>
      <w:r w:rsidR="00F429C4">
        <w:rPr>
          <w:rFonts w:ascii="GHEA Grapalat" w:hAnsi="GHEA Grapalat"/>
        </w:rPr>
        <w:t>.</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54780B">
        <w:rPr>
          <w:rStyle w:val="FootnoteReference"/>
          <w:rFonts w:ascii="GHEA Grapalat" w:hAnsi="GHEA Grapalat"/>
        </w:rPr>
        <w:footnoteReference w:customMarkFollows="1" w:id="11"/>
        <w:t>14</w:t>
      </w:r>
    </w:p>
    <w:p w14:paraId="70EAB939" w14:textId="77777777" w:rsidR="005A4F11" w:rsidRDefault="005A4F11" w:rsidP="005A4F11">
      <w:pPr>
        <w:widowControl w:val="0"/>
        <w:tabs>
          <w:tab w:val="left" w:pos="1134"/>
        </w:tabs>
        <w:spacing w:after="160"/>
        <w:ind w:firstLine="567"/>
        <w:jc w:val="both"/>
        <w:rPr>
          <w:rFonts w:ascii="GHEA Grapalat" w:hAnsi="GHEA Grapalat"/>
        </w:rPr>
      </w:pPr>
      <w:r>
        <w:rPr>
          <w:rFonts w:ascii="GHEA Grapalat" w:hAnsi="GHEA Grapalat"/>
        </w:rPr>
        <w:t>2.4</w:t>
      </w:r>
      <w:r w:rsidRPr="00C0056D">
        <w:rPr>
          <w:rFonts w:ascii="GHEA Grapalat" w:hAnsi="GHEA Grapalat"/>
        </w:rPr>
        <w:t>.</w:t>
      </w:r>
      <w:r>
        <w:rPr>
          <w:rFonts w:ascii="GHEA Grapalat" w:hAnsi="GHEA Grapalat"/>
        </w:rPr>
        <w:t xml:space="preserve"> документы, обосновывающие критерий "квалификация персонала" согласно Приложению № 1.</w:t>
      </w:r>
      <w:r w:rsidRPr="00C03660">
        <w:rPr>
          <w:rFonts w:ascii="GHEA Grapalat" w:hAnsi="GHEA Grapalat"/>
        </w:rPr>
        <w:t>3</w:t>
      </w:r>
      <w:r>
        <w:rPr>
          <w:rFonts w:ascii="GHEA Grapalat" w:hAnsi="GHEA Grapalat"/>
        </w:rPr>
        <w:t>.</w:t>
      </w:r>
    </w:p>
    <w:p w14:paraId="77D0C646" w14:textId="77777777" w:rsidR="00E67BA7" w:rsidRPr="00E267E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F82CB7" w:rsidRPr="006F1605">
        <w:rPr>
          <w:rFonts w:ascii="GHEA Grapalat" w:hAnsi="GHEA Grapalat"/>
        </w:rPr>
        <w:t>5</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00BC7BF7">
        <w:rPr>
          <w:rFonts w:ascii="GHEA Grapalat" w:hAnsi="GHEA Grapalat"/>
        </w:rPr>
        <w:t>.</w:t>
      </w:r>
      <w:r w:rsidRPr="009044F1">
        <w:rPr>
          <w:rFonts w:ascii="GHEA Grapalat" w:hAnsi="GHEA Grapalat"/>
        </w:rPr>
        <w:t xml:space="preserve"> Ценовое предложение представляется в форме расчета, состоящего из обобщенных компонентов стоимости</w:t>
      </w:r>
      <w:r w:rsidR="008F7138" w:rsidRPr="008F7138">
        <w:rPr>
          <w:rFonts w:ascii="GHEA Grapalat" w:hAnsi="GHEA Grapalat"/>
        </w:rPr>
        <w:t xml:space="preserve"> </w:t>
      </w:r>
      <w:r w:rsidR="008F7138" w:rsidRPr="00A60FE7">
        <w:rPr>
          <w:rFonts w:ascii="GHEA Grapalat" w:hAnsi="GHEA Grapalat"/>
        </w:rPr>
        <w:t xml:space="preserve">(совокупность себестоимости и прогнозируемой прибыли) </w:t>
      </w:r>
      <w:r w:rsidR="006B2A75" w:rsidRPr="00A60FE7">
        <w:rPr>
          <w:rFonts w:ascii="GHEA Grapalat" w:hAnsi="GHEA Grapalat"/>
        </w:rPr>
        <w:t xml:space="preserve"> </w:t>
      </w:r>
      <w:r w:rsidRPr="009044F1">
        <w:rPr>
          <w:rFonts w:ascii="GHEA Grapalat" w:hAnsi="GHEA Grapalat"/>
        </w:rPr>
        <w:t>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14:paraId="1F537453" w14:textId="77777777" w:rsidR="00E52441" w:rsidRPr="00925DE0" w:rsidRDefault="00E52441" w:rsidP="00E24455">
      <w:pPr>
        <w:widowControl w:val="0"/>
        <w:spacing w:after="160" w:line="360" w:lineRule="auto"/>
        <w:jc w:val="center"/>
        <w:rPr>
          <w:rFonts w:ascii="GHEA Grapalat" w:hAnsi="GHEA Grapalat"/>
          <w:b/>
        </w:rPr>
      </w:pPr>
    </w:p>
    <w:p w14:paraId="5FA26898" w14:textId="77777777" w:rsidR="00E24455" w:rsidRDefault="00E24455" w:rsidP="00E24455">
      <w:pPr>
        <w:widowControl w:val="0"/>
        <w:spacing w:after="160" w:line="360" w:lineRule="auto"/>
        <w:jc w:val="center"/>
        <w:rPr>
          <w:rFonts w:ascii="GHEA Grapalat" w:hAnsi="GHEA Grapalat" w:cs="Sylfaen"/>
          <w:b/>
        </w:rPr>
      </w:pPr>
      <w:r>
        <w:rPr>
          <w:rFonts w:ascii="GHEA Grapalat" w:hAnsi="GHEA Grapalat"/>
          <w:b/>
        </w:rPr>
        <w:lastRenderedPageBreak/>
        <w:t>3. ПОРЯДОК ПОДГОТОВКИ ЗАЯВКИ</w:t>
      </w:r>
    </w:p>
    <w:p w14:paraId="74938441" w14:textId="77777777" w:rsidR="00E24455" w:rsidRPr="002658C9" w:rsidRDefault="00E24455" w:rsidP="00151A6A">
      <w:pPr>
        <w:widowControl w:val="0"/>
        <w:tabs>
          <w:tab w:val="left" w:pos="1134"/>
        </w:tabs>
        <w:spacing w:after="160"/>
        <w:ind w:firstLine="567"/>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14:paraId="5A45A72D" w14:textId="77777777" w:rsidR="00E24455" w:rsidRPr="002658C9" w:rsidRDefault="00E24455" w:rsidP="00151A6A">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оригинала) и копий в _____________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14:paraId="3D2B430A" w14:textId="77777777" w:rsidR="00E24455" w:rsidRPr="002658C9" w:rsidRDefault="00E24455" w:rsidP="00151A6A">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3FB79A5E" w14:textId="77777777" w:rsidR="00E24455" w:rsidRPr="002658C9" w:rsidRDefault="00107A05" w:rsidP="00151A6A">
      <w:pPr>
        <w:widowControl w:val="0"/>
        <w:tabs>
          <w:tab w:val="left" w:pos="1134"/>
        </w:tabs>
        <w:spacing w:after="160"/>
        <w:ind w:firstLine="567"/>
        <w:jc w:val="both"/>
        <w:rPr>
          <w:rFonts w:ascii="GHEA Grapalat" w:hAnsi="GHEA Grapalat"/>
        </w:rPr>
      </w:pPr>
      <w:r>
        <w:rPr>
          <w:rFonts w:ascii="GHEA Grapalat" w:hAnsi="GHEA Grapalat"/>
        </w:rPr>
        <w:t>3</w:t>
      </w:r>
      <w:r w:rsidR="00E24455" w:rsidRPr="002658C9">
        <w:rPr>
          <w:rFonts w:ascii="GHEA Grapalat" w:hAnsi="GHEA Grapalat"/>
        </w:rPr>
        <w:t>.2.</w:t>
      </w:r>
      <w:r w:rsidR="00E24455" w:rsidRPr="002658C9">
        <w:rPr>
          <w:rFonts w:ascii="GHEA Grapalat" w:hAnsi="GHEA Grapalat"/>
        </w:rPr>
        <w:tab/>
        <w:t xml:space="preserve">На конверте, указанном в пункте </w:t>
      </w:r>
      <w:r>
        <w:rPr>
          <w:rFonts w:ascii="GHEA Grapalat" w:hAnsi="GHEA Grapalat"/>
        </w:rPr>
        <w:t>3</w:t>
      </w:r>
      <w:r w:rsidR="00E24455" w:rsidRPr="002658C9">
        <w:rPr>
          <w:rFonts w:ascii="GHEA Grapalat" w:hAnsi="GHEA Grapalat"/>
        </w:rPr>
        <w:t xml:space="preserve">.1 настоящей </w:t>
      </w:r>
      <w:r w:rsidR="00E24455">
        <w:rPr>
          <w:rFonts w:ascii="GHEA Grapalat" w:hAnsi="GHEA Grapalat"/>
        </w:rPr>
        <w:t>и</w:t>
      </w:r>
      <w:r w:rsidR="00E24455" w:rsidRPr="002658C9">
        <w:rPr>
          <w:rFonts w:ascii="GHEA Grapalat" w:hAnsi="GHEA Grapalat"/>
        </w:rPr>
        <w:t xml:space="preserve">нструкции, на языке составления заявки указываются: </w:t>
      </w:r>
    </w:p>
    <w:p w14:paraId="01A9E9C9" w14:textId="77777777" w:rsidR="00E24455" w:rsidRPr="002658C9" w:rsidRDefault="00E24455" w:rsidP="00151A6A">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14:paraId="6E7A6B21" w14:textId="77777777" w:rsidR="00E24455" w:rsidRPr="002658C9" w:rsidRDefault="00E24455" w:rsidP="00151A6A">
      <w:pPr>
        <w:widowControl w:val="0"/>
        <w:tabs>
          <w:tab w:val="left" w:pos="1134"/>
          <w:tab w:val="left" w:pos="628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107A05">
        <w:rPr>
          <w:rFonts w:ascii="GHEA Grapalat" w:hAnsi="GHEA Grapalat"/>
        </w:rPr>
        <w:t>процедуры</w:t>
      </w:r>
      <w:r w:rsidRPr="002658C9">
        <w:rPr>
          <w:rFonts w:ascii="GHEA Grapalat" w:hAnsi="GHEA Grapalat"/>
        </w:rPr>
        <w:t>;</w:t>
      </w:r>
      <w:r>
        <w:rPr>
          <w:rFonts w:ascii="GHEA Grapalat" w:hAnsi="GHEA Grapalat"/>
        </w:rPr>
        <w:tab/>
      </w:r>
    </w:p>
    <w:p w14:paraId="696CCA25" w14:textId="77777777" w:rsidR="00E24455" w:rsidRPr="002658C9" w:rsidRDefault="00E24455" w:rsidP="00151A6A">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14:paraId="0D93EE3F" w14:textId="77777777" w:rsidR="00E24455" w:rsidRPr="002658C9" w:rsidRDefault="00E24455" w:rsidP="00151A6A">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14:paraId="7F27A393" w14:textId="77777777" w:rsidR="00E24455" w:rsidRDefault="00107A05" w:rsidP="00151A6A">
      <w:pPr>
        <w:widowControl w:val="0"/>
        <w:tabs>
          <w:tab w:val="left" w:pos="1134"/>
        </w:tabs>
        <w:spacing w:after="160"/>
        <w:ind w:firstLine="567"/>
        <w:jc w:val="both"/>
        <w:rPr>
          <w:rFonts w:ascii="GHEA Grapalat" w:hAnsi="GHEA Grapalat" w:cs="Sylfaen"/>
        </w:rPr>
      </w:pPr>
      <w:r>
        <w:rPr>
          <w:rFonts w:ascii="GHEA Grapalat" w:hAnsi="GHEA Grapalat"/>
        </w:rPr>
        <w:t>3</w:t>
      </w:r>
      <w:r w:rsidR="00E24455" w:rsidRPr="002658C9">
        <w:rPr>
          <w:rFonts w:ascii="GHEA Grapalat" w:hAnsi="GHEA Grapalat"/>
        </w:rPr>
        <w:t>.3.</w:t>
      </w:r>
      <w:r w:rsidR="00E24455" w:rsidRPr="002658C9">
        <w:rPr>
          <w:rFonts w:ascii="GHEA Grapalat" w:hAnsi="GHEA Grapalat"/>
        </w:rPr>
        <w:tab/>
        <w:t>На заседании по вскрытию заявок комиссия отклоняет заявки, не</w:t>
      </w:r>
      <w:r w:rsidR="00E24455" w:rsidRPr="002658C9">
        <w:rPr>
          <w:rFonts w:ascii="Courier New" w:hAnsi="Courier New" w:cs="Courier New"/>
        </w:rPr>
        <w:t> </w:t>
      </w:r>
      <w:r w:rsidR="00E24455" w:rsidRPr="002658C9">
        <w:rPr>
          <w:rFonts w:ascii="GHEA Grapalat" w:hAnsi="GHEA Grapalat"/>
        </w:rPr>
        <w:t xml:space="preserve">соответствующие требованиям пунктов </w:t>
      </w:r>
      <w:r>
        <w:rPr>
          <w:rFonts w:ascii="GHEA Grapalat" w:hAnsi="GHEA Grapalat"/>
        </w:rPr>
        <w:t>3</w:t>
      </w:r>
      <w:r w:rsidR="00E24455" w:rsidRPr="002658C9">
        <w:rPr>
          <w:rFonts w:ascii="GHEA Grapalat" w:hAnsi="GHEA Grapalat"/>
        </w:rPr>
        <w:t xml:space="preserve">.1 и </w:t>
      </w:r>
      <w:r>
        <w:rPr>
          <w:rFonts w:ascii="GHEA Grapalat" w:hAnsi="GHEA Grapalat"/>
        </w:rPr>
        <w:t>3</w:t>
      </w:r>
      <w:r w:rsidR="00E24455" w:rsidRPr="002658C9">
        <w:rPr>
          <w:rFonts w:ascii="GHEA Grapalat" w:hAnsi="GHEA Grapalat"/>
        </w:rPr>
        <w:t xml:space="preserve">.2 настоящей </w:t>
      </w:r>
      <w:r w:rsidR="00E24455">
        <w:rPr>
          <w:rFonts w:ascii="GHEA Grapalat" w:hAnsi="GHEA Grapalat"/>
        </w:rPr>
        <w:t>и</w:t>
      </w:r>
      <w:r w:rsidR="00E24455" w:rsidRPr="002658C9">
        <w:rPr>
          <w:rFonts w:ascii="GHEA Grapalat" w:hAnsi="GHEA Grapalat"/>
        </w:rPr>
        <w:t>нструкции, и в том же виде возвращает подающему их лицу.</w:t>
      </w:r>
    </w:p>
    <w:p w14:paraId="2EBB438D" w14:textId="77777777" w:rsidR="00E24455" w:rsidRPr="00AD29CE" w:rsidRDefault="00E24455" w:rsidP="00E24455">
      <w:pPr>
        <w:widowControl w:val="0"/>
        <w:tabs>
          <w:tab w:val="left" w:pos="1134"/>
        </w:tabs>
        <w:spacing w:after="160" w:line="360" w:lineRule="auto"/>
        <w:ind w:firstLine="567"/>
        <w:jc w:val="both"/>
        <w:rPr>
          <w:rFonts w:ascii="GHEA Grapalat" w:hAnsi="GHEA Grapalat" w:cs="Sylfaen"/>
        </w:rPr>
      </w:pPr>
    </w:p>
    <w:p w14:paraId="611B4985" w14:textId="77777777" w:rsidR="009C1687" w:rsidRDefault="009C1687">
      <w:pPr>
        <w:rPr>
          <w:rFonts w:ascii="GHEA Grapalat" w:hAnsi="GHEA Grapalat"/>
          <w:b/>
        </w:rPr>
      </w:pPr>
    </w:p>
    <w:p w14:paraId="6EE0503A" w14:textId="77777777" w:rsidR="00107A05" w:rsidRDefault="00107A05">
      <w:pPr>
        <w:rPr>
          <w:rFonts w:ascii="GHEA Grapalat" w:hAnsi="GHEA Grapalat"/>
          <w:b/>
        </w:rPr>
      </w:pPr>
      <w:r>
        <w:rPr>
          <w:rFonts w:ascii="GHEA Grapalat" w:hAnsi="GHEA Grapalat"/>
          <w:b/>
        </w:rPr>
        <w:br w:type="page"/>
      </w:r>
    </w:p>
    <w:p w14:paraId="2E72A3E7" w14:textId="77777777"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14:paraId="7F069EDE" w14:textId="389BAA47" w:rsidR="00B2572B" w:rsidRPr="00946001" w:rsidRDefault="00B2572B" w:rsidP="00EC799F">
      <w:pPr>
        <w:pStyle w:val="BodyTextIndent3"/>
        <w:widowControl w:val="0"/>
        <w:tabs>
          <w:tab w:val="left" w:pos="2127"/>
        </w:tabs>
        <w:spacing w:after="160" w:line="240" w:lineRule="auto"/>
        <w:jc w:val="right"/>
        <w:rPr>
          <w:rFonts w:ascii="GHEA Grapalat" w:hAnsi="GHEA Grapalat"/>
          <w:b/>
          <w:sz w:val="24"/>
          <w:szCs w:val="24"/>
        </w:rPr>
      </w:pPr>
      <w:r w:rsidRPr="00BF4E90">
        <w:rPr>
          <w:rFonts w:ascii="GHEA Grapalat" w:hAnsi="GHEA Grapalat"/>
          <w:b/>
          <w:sz w:val="24"/>
          <w:szCs w:val="24"/>
        </w:rPr>
        <w:t xml:space="preserve">к Приглашению на </w:t>
      </w:r>
      <w:r w:rsidR="00AB5994">
        <w:rPr>
          <w:rFonts w:ascii="GHEA Grapalat" w:hAnsi="GHEA Grapalat"/>
          <w:b/>
          <w:sz w:val="24"/>
          <w:szCs w:val="24"/>
        </w:rPr>
        <w:t>запрос котировок</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D837A7">
        <w:rPr>
          <w:rFonts w:ascii="GHEA Grapalat" w:hAnsi="GHEA Grapalat"/>
          <w:b/>
          <w:sz w:val="24"/>
          <w:szCs w:val="24"/>
        </w:rPr>
        <w:t>HFF-NTsDzB-2025/2</w:t>
      </w:r>
    </w:p>
    <w:p w14:paraId="3C09B591" w14:textId="77777777" w:rsidR="00D87B1D" w:rsidRPr="00374F4A" w:rsidRDefault="00D87B1D" w:rsidP="00B46D58">
      <w:pPr>
        <w:widowControl w:val="0"/>
        <w:spacing w:after="120"/>
        <w:jc w:val="center"/>
        <w:rPr>
          <w:rFonts w:ascii="GHEA Grapalat" w:hAnsi="GHEA Grapalat" w:cs="Sylfaen"/>
          <w:b/>
        </w:rPr>
      </w:pPr>
    </w:p>
    <w:p w14:paraId="5B874C86" w14:textId="77777777"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14:paraId="708F8A24" w14:textId="77777777" w:rsidR="00B2572B" w:rsidRPr="00374F4A" w:rsidRDefault="00B2572B" w:rsidP="00B46D58">
      <w:pPr>
        <w:pStyle w:val="Heading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946001">
        <w:rPr>
          <w:rFonts w:ascii="GHEA Grapalat" w:hAnsi="GHEA Grapalat"/>
          <w:color w:val="auto"/>
          <w:sz w:val="24"/>
          <w:szCs w:val="24"/>
        </w:rPr>
        <w:t>запросе котировок</w:t>
      </w:r>
      <w:r w:rsidR="00AA7117" w:rsidRPr="00374F4A">
        <w:rPr>
          <w:rFonts w:ascii="GHEA Grapalat" w:hAnsi="GHEA Grapalat"/>
          <w:color w:val="auto"/>
          <w:sz w:val="24"/>
          <w:szCs w:val="24"/>
        </w:rPr>
        <w:t xml:space="preserve"> </w:t>
      </w:r>
    </w:p>
    <w:p w14:paraId="4DB382A2" w14:textId="77777777" w:rsidR="00B2572B" w:rsidRPr="00374F4A" w:rsidRDefault="00B2572B" w:rsidP="00B46D58">
      <w:pPr>
        <w:widowControl w:val="0"/>
        <w:spacing w:after="120"/>
        <w:jc w:val="center"/>
        <w:rPr>
          <w:rFonts w:ascii="GHEA Grapalat" w:hAnsi="GHEA Grapalat"/>
        </w:rPr>
      </w:pPr>
    </w:p>
    <w:p w14:paraId="7AA76EEB" w14:textId="77777777"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14:paraId="0457270F" w14:textId="77777777"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14:paraId="1E821D54" w14:textId="77777777"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14:paraId="00ABDFCF" w14:textId="77777777"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14:paraId="5CB5B5D4" w14:textId="250CCEFB" w:rsidR="00374F4A" w:rsidRPr="00946001" w:rsidRDefault="00374F4A" w:rsidP="00B46D58">
      <w:pPr>
        <w:jc w:val="both"/>
        <w:rPr>
          <w:rFonts w:ascii="GHEA Grapalat" w:hAnsi="GHEA Grapalat"/>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D837A7">
        <w:rPr>
          <w:rFonts w:ascii="GHEA Grapalat" w:hAnsi="GHEA Grapalat"/>
          <w:b/>
        </w:rPr>
        <w:t>HFF-NTsDzB-2025/2</w:t>
      </w:r>
    </w:p>
    <w:p w14:paraId="420D779C" w14:textId="77777777" w:rsidR="00374F4A" w:rsidRPr="00946001" w:rsidRDefault="00374F4A" w:rsidP="00B46D58">
      <w:pPr>
        <w:spacing w:after="160"/>
        <w:ind w:left="1560"/>
        <w:jc w:val="both"/>
        <w:rPr>
          <w:rFonts w:ascii="GHEA Grapalat" w:hAnsi="GHEA Grapalat"/>
        </w:rPr>
      </w:pPr>
      <w:r w:rsidRPr="00946001">
        <w:rPr>
          <w:rFonts w:ascii="GHEA Grapalat" w:hAnsi="GHEA Grapalat"/>
        </w:rPr>
        <w:t>наименование заказчика</w:t>
      </w:r>
    </w:p>
    <w:p w14:paraId="19B268B3" w14:textId="77777777" w:rsidR="00374F4A" w:rsidRPr="00DA5EA0" w:rsidRDefault="00B16F41" w:rsidP="00B46D58">
      <w:pPr>
        <w:spacing w:after="160"/>
        <w:jc w:val="both"/>
        <w:rPr>
          <w:rFonts w:ascii="GHEA Grapalat" w:hAnsi="GHEA Grapalat"/>
        </w:rPr>
      </w:pPr>
      <w:r>
        <w:rPr>
          <w:rFonts w:ascii="GHEA Grapalat" w:hAnsi="GHEA Grapalat"/>
        </w:rPr>
        <w:t>запроса котировок</w:t>
      </w:r>
      <w:r w:rsidR="00374F4A" w:rsidRPr="005437F6">
        <w:rPr>
          <w:rFonts w:ascii="GHEA Grapalat" w:hAnsi="GHEA Grapalat"/>
        </w:rPr>
        <w:t xml:space="preserve"> </w:t>
      </w:r>
      <w:r w:rsidR="00374F4A" w:rsidRPr="00DA5EA0">
        <w:rPr>
          <w:rFonts w:ascii="GHEA Grapalat" w:hAnsi="GHEA Grapalat"/>
        </w:rPr>
        <w:t>и в соответствии с требованиями приглашения подает заявку.</w:t>
      </w:r>
    </w:p>
    <w:p w14:paraId="6C676A60" w14:textId="77777777"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14:paraId="5668CC6D" w14:textId="77777777"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14:paraId="0D774CA4" w14:textId="77777777"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14:paraId="34C3D74B" w14:textId="77777777"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14:paraId="58271610" w14:textId="77777777" w:rsidR="000612B9" w:rsidRDefault="000612B9" w:rsidP="00B46D58">
      <w:pPr>
        <w:jc w:val="both"/>
        <w:rPr>
          <w:rFonts w:ascii="GHEA Grapalat" w:hAnsi="GHEA Grapalat"/>
        </w:rPr>
      </w:pPr>
    </w:p>
    <w:p w14:paraId="6E863808" w14:textId="77777777"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14:paraId="2E206B0A" w14:textId="77777777"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14:paraId="2CB73A46" w14:textId="77777777" w:rsidR="000612B9" w:rsidRDefault="000612B9" w:rsidP="00B46D58">
      <w:pPr>
        <w:jc w:val="both"/>
        <w:rPr>
          <w:rFonts w:ascii="GHEA Grapalat" w:hAnsi="GHEA Grapalat"/>
        </w:rPr>
      </w:pPr>
    </w:p>
    <w:p w14:paraId="0C434887" w14:textId="77777777"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14:paraId="0C422642" w14:textId="77777777"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14:paraId="60C262D4" w14:textId="77777777" w:rsidR="00B138F3" w:rsidRDefault="00B138F3" w:rsidP="00B46D58">
      <w:pPr>
        <w:jc w:val="both"/>
        <w:rPr>
          <w:rFonts w:ascii="GHEA Grapalat" w:hAnsi="GHEA Grapalat"/>
        </w:rPr>
      </w:pPr>
    </w:p>
    <w:p w14:paraId="1C564957" w14:textId="77777777" w:rsidR="00374F4A" w:rsidRPr="008E7F24" w:rsidRDefault="00374F4A" w:rsidP="00B46D58">
      <w:pPr>
        <w:jc w:val="both"/>
        <w:rPr>
          <w:rFonts w:ascii="GHEA Grapalat" w:hAnsi="GHEA Grapalat"/>
        </w:rPr>
      </w:pPr>
      <w:r w:rsidRPr="00DA5EA0">
        <w:rPr>
          <w:rFonts w:ascii="GHEA Grapalat" w:hAnsi="GHEA Grapalat"/>
        </w:rPr>
        <w:t>Адрес электронной почты</w:t>
      </w:r>
      <w:r w:rsidRPr="008E7F24">
        <w:rPr>
          <w:rFonts w:ascii="GHEA Grapalat" w:hAnsi="GHEA Grapalat"/>
        </w:rPr>
        <w:t xml:space="preserve"> </w:t>
      </w:r>
      <w:r w:rsidR="00B138F3">
        <w:rPr>
          <w:rFonts w:ascii="GHEA Grapalat" w:hAnsi="GHEA Grapalat"/>
        </w:rPr>
        <w:t xml:space="preserve">                           </w:t>
      </w:r>
      <w:r>
        <w:rPr>
          <w:rFonts w:ascii="GHEA Grapalat" w:hAnsi="GHEA Grapalat"/>
        </w:rPr>
        <w:t>______</w:t>
      </w:r>
      <w:r w:rsidRPr="008E7F24">
        <w:rPr>
          <w:rFonts w:ascii="GHEA Grapalat" w:hAnsi="GHEA Grapalat"/>
        </w:rPr>
        <w:t>__</w:t>
      </w:r>
      <w:r>
        <w:rPr>
          <w:rFonts w:ascii="GHEA Grapalat" w:hAnsi="GHEA Grapalat"/>
        </w:rPr>
        <w:t>_______</w:t>
      </w:r>
      <w:r w:rsidRPr="00DA5EA0">
        <w:rPr>
          <w:rFonts w:ascii="GHEA Grapalat" w:hAnsi="GHEA Grapalat"/>
        </w:rPr>
        <w:t>___</w:t>
      </w:r>
    </w:p>
    <w:p w14:paraId="35485EC8" w14:textId="77777777"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14:paraId="3468DFC5" w14:textId="77777777" w:rsidR="00B138F3" w:rsidRDefault="00B138F3" w:rsidP="00F96993">
      <w:pPr>
        <w:jc w:val="both"/>
        <w:rPr>
          <w:rFonts w:ascii="GHEA Grapalat" w:hAnsi="GHEA Grapalat"/>
        </w:rPr>
      </w:pPr>
    </w:p>
    <w:p w14:paraId="365D5C7D" w14:textId="77777777"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14:paraId="36B1EBAC" w14:textId="77777777"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14:paraId="62AAEB2A" w14:textId="77777777" w:rsidR="00B16483" w:rsidRDefault="00B16483" w:rsidP="00F96993">
      <w:pPr>
        <w:jc w:val="both"/>
        <w:rPr>
          <w:rFonts w:ascii="GHEA Grapalat" w:hAnsi="GHEA Grapalat"/>
          <w:sz w:val="18"/>
          <w:szCs w:val="18"/>
        </w:rPr>
      </w:pPr>
    </w:p>
    <w:p w14:paraId="520CA79D" w14:textId="77777777"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14:paraId="4A870774" w14:textId="77777777"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14:paraId="3935C9AE" w14:textId="77777777" w:rsidR="00B16483" w:rsidRPr="00D3436F" w:rsidRDefault="00B16483" w:rsidP="00B16483">
      <w:pPr>
        <w:tabs>
          <w:tab w:val="left" w:pos="7371"/>
        </w:tabs>
        <w:spacing w:after="160"/>
        <w:ind w:left="3544" w:firstLine="3"/>
        <w:jc w:val="both"/>
        <w:rPr>
          <w:rFonts w:ascii="GHEA Grapalat" w:hAnsi="GHEA Grapalat"/>
          <w:sz w:val="16"/>
        </w:rPr>
      </w:pPr>
    </w:p>
    <w:p w14:paraId="5F86D833" w14:textId="77777777" w:rsidR="00B0401C" w:rsidRDefault="00B0401C" w:rsidP="00B46D58">
      <w:pPr>
        <w:widowControl w:val="0"/>
        <w:jc w:val="both"/>
        <w:rPr>
          <w:rFonts w:ascii="GHEA Grapalat" w:hAnsi="GHEA Grapalat"/>
        </w:rPr>
      </w:pPr>
    </w:p>
    <w:p w14:paraId="5320FB03" w14:textId="77777777" w:rsidR="00B0401C" w:rsidRDefault="00B0401C" w:rsidP="00B46D58">
      <w:pPr>
        <w:widowControl w:val="0"/>
        <w:jc w:val="both"/>
        <w:rPr>
          <w:rFonts w:ascii="GHEA Grapalat" w:hAnsi="GHEA Grapalat"/>
        </w:rPr>
      </w:pPr>
    </w:p>
    <w:p w14:paraId="334A7DCE" w14:textId="77777777" w:rsidR="00B0401C" w:rsidRDefault="00B0401C" w:rsidP="00B46D58">
      <w:pPr>
        <w:widowControl w:val="0"/>
        <w:jc w:val="both"/>
        <w:rPr>
          <w:rFonts w:ascii="GHEA Grapalat" w:hAnsi="GHEA Grapalat"/>
        </w:rPr>
      </w:pPr>
    </w:p>
    <w:p w14:paraId="4BC907E6" w14:textId="77777777" w:rsidR="00B0401C" w:rsidRDefault="00B0401C" w:rsidP="00B46D58">
      <w:pPr>
        <w:widowControl w:val="0"/>
        <w:jc w:val="both"/>
        <w:rPr>
          <w:rFonts w:ascii="GHEA Grapalat" w:hAnsi="GHEA Grapalat"/>
        </w:rPr>
      </w:pPr>
    </w:p>
    <w:p w14:paraId="7A40E801" w14:textId="77777777"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14:paraId="27116C52" w14:textId="77777777"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14:paraId="6275464D" w14:textId="77777777" w:rsidR="00D87B1D" w:rsidRDefault="00D87B1D" w:rsidP="00B46D58">
      <w:pPr>
        <w:widowControl w:val="0"/>
        <w:spacing w:after="120"/>
        <w:ind w:left="2835"/>
        <w:jc w:val="both"/>
        <w:rPr>
          <w:rFonts w:ascii="GHEA Grapalat" w:hAnsi="GHEA Grapalat"/>
          <w:sz w:val="16"/>
        </w:rPr>
      </w:pPr>
    </w:p>
    <w:p w14:paraId="4816E0DF" w14:textId="77777777" w:rsidR="00833D4F" w:rsidRPr="001E7AA5" w:rsidRDefault="009917C0" w:rsidP="00833D4F">
      <w:pPr>
        <w:ind w:firstLine="709"/>
        <w:rPr>
          <w:rFonts w:ascii="GHEA Grapalat" w:hAnsi="GHEA Grapalat"/>
          <w:sz w:val="20"/>
          <w:lang w:val="es-ES"/>
        </w:rPr>
      </w:pPr>
      <w:r w:rsidRPr="001E7AA5">
        <w:rPr>
          <w:rFonts w:ascii="GHEA Grapalat" w:hAnsi="GHEA Grapalat" w:cs="Arial"/>
          <w:sz w:val="20"/>
          <w:szCs w:val="20"/>
        </w:rPr>
        <w:t>1</w:t>
      </w:r>
      <w:r w:rsidR="00833D4F" w:rsidRPr="001E7AA5">
        <w:rPr>
          <w:rFonts w:ascii="GHEA Grapalat" w:hAnsi="GHEA Grapalat" w:cs="Arial"/>
          <w:sz w:val="20"/>
          <w:szCs w:val="20"/>
          <w:lang w:val="es-ES"/>
        </w:rPr>
        <w:t>)</w:t>
      </w:r>
      <w:r w:rsidR="00833D4F" w:rsidRPr="001E7AA5">
        <w:rPr>
          <w:rFonts w:ascii="GHEA Grapalat" w:hAnsi="GHEA Grapalat"/>
          <w:sz w:val="20"/>
          <w:lang w:val="hy-AM"/>
        </w:rPr>
        <w:t xml:space="preserve">  </w:t>
      </w:r>
      <w:r w:rsidR="00833D4F" w:rsidRPr="001E7AA5">
        <w:rPr>
          <w:rFonts w:ascii="GHEA Grapalat" w:hAnsi="GHEA Grapalat"/>
          <w:sz w:val="20"/>
          <w:u w:val="single"/>
          <w:lang w:val="hy-AM"/>
        </w:rPr>
        <w:t xml:space="preserve">                                                </w:t>
      </w:r>
      <w:r w:rsidR="00833D4F" w:rsidRPr="001E7AA5">
        <w:rPr>
          <w:rFonts w:ascii="GHEA Grapalat" w:hAnsi="GHEA Grapalat"/>
          <w:sz w:val="20"/>
          <w:u w:val="single"/>
          <w:lang w:val="es-ES"/>
        </w:rPr>
        <w:t xml:space="preserve">                         </w:t>
      </w:r>
      <w:r w:rsidR="00833D4F" w:rsidRPr="001E7AA5">
        <w:rPr>
          <w:rFonts w:ascii="GHEA Grapalat" w:hAnsi="GHEA Grapalat"/>
          <w:sz w:val="20"/>
          <w:u w:val="single"/>
          <w:lang w:val="hy-AM"/>
        </w:rPr>
        <w:t xml:space="preserve">          </w:t>
      </w:r>
      <w:r w:rsidR="00833D4F" w:rsidRPr="001E7AA5">
        <w:rPr>
          <w:rFonts w:ascii="GHEA Grapalat" w:hAnsi="GHEA Grapalat"/>
          <w:sz w:val="20"/>
          <w:u w:val="single"/>
        </w:rPr>
        <w:t xml:space="preserve">и </w:t>
      </w:r>
      <w:r w:rsidR="00833D4F" w:rsidRPr="001E7AA5">
        <w:rPr>
          <w:rFonts w:ascii="GHEA Grapalat" w:hAnsi="GHEA Grapalat"/>
          <w:lang w:val="hy-AM"/>
        </w:rPr>
        <w:t>аффилированные</w:t>
      </w:r>
      <w:r w:rsidR="00833D4F" w:rsidRPr="001E7AA5">
        <w:rPr>
          <w:rFonts w:ascii="GHEA Grapalat" w:hAnsi="GHEA Grapalat"/>
        </w:rPr>
        <w:t xml:space="preserve"> с ним</w:t>
      </w:r>
      <w:r w:rsidR="00833D4F" w:rsidRPr="001E7AA5">
        <w:rPr>
          <w:rFonts w:ascii="GHEA Grapalat" w:hAnsi="GHEA Grapalat"/>
          <w:lang w:val="hy-AM"/>
        </w:rPr>
        <w:t xml:space="preserve"> </w:t>
      </w:r>
    </w:p>
    <w:p w14:paraId="30BDB03E" w14:textId="77777777" w:rsidR="00833D4F" w:rsidRPr="001E7AA5" w:rsidRDefault="00833D4F" w:rsidP="00833D4F">
      <w:pPr>
        <w:widowControl w:val="0"/>
        <w:spacing w:after="120"/>
        <w:ind w:left="2835"/>
        <w:rPr>
          <w:rFonts w:ascii="GHEA Grapalat" w:hAnsi="GHEA Grapalat"/>
          <w:sz w:val="16"/>
        </w:rPr>
      </w:pPr>
      <w:r w:rsidRPr="001E7AA5">
        <w:rPr>
          <w:rFonts w:ascii="GHEA Grapalat" w:hAnsi="GHEA Grapalat"/>
          <w:sz w:val="20"/>
          <w:lang w:val="hy-AM"/>
        </w:rPr>
        <w:lastRenderedPageBreak/>
        <w:tab/>
      </w:r>
      <w:r w:rsidRPr="001E7AA5">
        <w:rPr>
          <w:rFonts w:ascii="GHEA Grapalat" w:hAnsi="GHEA Grapalat"/>
          <w:sz w:val="20"/>
          <w:lang w:val="hy-AM"/>
        </w:rPr>
        <w:tab/>
      </w:r>
      <w:r w:rsidRPr="001E7AA5">
        <w:rPr>
          <w:rFonts w:ascii="GHEA Grapalat" w:hAnsi="GHEA Grapalat"/>
          <w:sz w:val="16"/>
        </w:rPr>
        <w:t>наименование участника</w:t>
      </w:r>
    </w:p>
    <w:p w14:paraId="781EFD35" w14:textId="77777777" w:rsidR="00833D4F" w:rsidRPr="001E7AA5" w:rsidRDefault="00833D4F" w:rsidP="00833D4F">
      <w:pPr>
        <w:rPr>
          <w:rFonts w:ascii="GHEA Grapalat" w:hAnsi="GHEA Grapalat"/>
          <w:i/>
          <w:sz w:val="16"/>
          <w:vertAlign w:val="superscript"/>
          <w:lang w:val="es-ES"/>
        </w:rPr>
      </w:pPr>
    </w:p>
    <w:p w14:paraId="57E4CD6B" w14:textId="34B56D6F" w:rsidR="00833D4F" w:rsidRPr="001E7AA5" w:rsidRDefault="00833D4F" w:rsidP="00833D4F">
      <w:pPr>
        <w:rPr>
          <w:rFonts w:ascii="GHEA Grapalat" w:hAnsi="GHEA Grapalat" w:cs="Sylfaen"/>
          <w:sz w:val="20"/>
          <w:lang w:val="hy-AM"/>
        </w:rPr>
      </w:pPr>
      <w:r w:rsidRPr="001E7AA5">
        <w:rPr>
          <w:rFonts w:ascii="GHEA Grapalat" w:hAnsi="GHEA Grapalat"/>
          <w:lang w:val="hy-AM"/>
        </w:rPr>
        <w:t>лица</w:t>
      </w:r>
      <w:r w:rsidRPr="001E7AA5">
        <w:rPr>
          <w:rFonts w:ascii="GHEA Grapalat" w:hAnsi="GHEA Grapalat" w:cs="Arial"/>
          <w:sz w:val="20"/>
          <w:szCs w:val="20"/>
          <w:lang w:val="es-ES"/>
        </w:rPr>
        <w:t xml:space="preserve"> </w:t>
      </w:r>
      <w:r w:rsidRPr="001E7AA5">
        <w:rPr>
          <w:rFonts w:ascii="GHEA Grapalat" w:hAnsi="GHEA Grapalat" w:cs="Arial"/>
          <w:sz w:val="20"/>
          <w:szCs w:val="20"/>
          <w:lang w:val="hy-AM"/>
        </w:rPr>
        <w:t xml:space="preserve"> </w:t>
      </w:r>
      <w:r w:rsidRPr="001E7AA5">
        <w:rPr>
          <w:rFonts w:ascii="GHEA Grapalat" w:hAnsi="GHEA Grapalat"/>
          <w:lang w:val="hy-AM"/>
        </w:rPr>
        <w:t xml:space="preserve">удовлетворяют </w:t>
      </w:r>
      <w:r w:rsidRPr="001E7AA5">
        <w:rPr>
          <w:rFonts w:ascii="GHEA Grapalat" w:hAnsi="GHEA Grapalat"/>
          <w:color w:val="000000" w:themeColor="text1"/>
          <w:spacing w:val="-4"/>
        </w:rPr>
        <w:t>требованиям</w:t>
      </w:r>
      <w:r w:rsidRPr="001E7AA5">
        <w:rPr>
          <w:rFonts w:ascii="GHEA Grapalat" w:hAnsi="GHEA Grapalat"/>
          <w:color w:val="000000" w:themeColor="text1"/>
          <w:lang w:val="es-ES"/>
        </w:rPr>
        <w:t xml:space="preserve"> </w:t>
      </w:r>
      <w:r w:rsidRPr="001E7AA5">
        <w:rPr>
          <w:rFonts w:ascii="GHEA Grapalat" w:hAnsi="GHEA Grapalat"/>
          <w:color w:val="000000" w:themeColor="text1"/>
          <w:spacing w:val="-4"/>
        </w:rPr>
        <w:t>права</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spacing w:val="-4"/>
        </w:rPr>
        <w:t>участия</w:t>
      </w:r>
      <w:r w:rsidRPr="001E7AA5">
        <w:rPr>
          <w:rFonts w:ascii="GHEA Grapalat" w:hAnsi="GHEA Grapalat"/>
          <w:color w:val="000000" w:themeColor="text1"/>
          <w:lang w:val="es-ES"/>
        </w:rPr>
        <w:t xml:space="preserve"> </w:t>
      </w:r>
      <w:r w:rsidRPr="001E7AA5">
        <w:rPr>
          <w:rFonts w:ascii="GHEA Grapalat" w:hAnsi="GHEA Grapalat"/>
          <w:color w:val="000000" w:themeColor="text1"/>
          <w:spacing w:val="-4"/>
        </w:rPr>
        <w:t>установленным</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spacing w:val="-4"/>
        </w:rPr>
        <w:t xml:space="preserve">приглашением на </w:t>
      </w:r>
      <w:r w:rsidRPr="001E7AA5">
        <w:rPr>
          <w:rFonts w:ascii="GHEA Grapalat" w:hAnsi="GHEA Grapalat"/>
          <w:spacing w:val="-4"/>
        </w:rPr>
        <w:t xml:space="preserve">на </w:t>
      </w:r>
      <w:r w:rsidR="00AB5994">
        <w:rPr>
          <w:rFonts w:ascii="GHEA Grapalat" w:hAnsi="GHEA Grapalat"/>
        </w:rPr>
        <w:t>запрос котировок</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rPr>
        <w:t>под</w:t>
      </w:r>
      <w:r w:rsidR="005F3AEC">
        <w:rPr>
          <w:rFonts w:ascii="GHEA Grapalat" w:hAnsi="GHEA Grapalat"/>
          <w:color w:val="000000" w:themeColor="text1"/>
        </w:rPr>
        <w:t xml:space="preserve"> кодом </w:t>
      </w:r>
      <w:r w:rsidRPr="001E7AA5">
        <w:rPr>
          <w:rFonts w:ascii="GHEA Grapalat" w:hAnsi="GHEA Grapalat"/>
          <w:color w:val="000000" w:themeColor="text1"/>
          <w:lang w:val="es-ES"/>
        </w:rPr>
        <w:t xml:space="preserve"> </w:t>
      </w:r>
      <w:r w:rsidR="00D837A7">
        <w:rPr>
          <w:rFonts w:ascii="GHEA Grapalat" w:hAnsi="GHEA Grapalat"/>
          <w:b/>
          <w:lang w:val="en-GB"/>
        </w:rPr>
        <w:t>HFF</w:t>
      </w:r>
      <w:r w:rsidR="00D837A7" w:rsidRPr="00D837A7">
        <w:rPr>
          <w:rFonts w:ascii="GHEA Grapalat" w:hAnsi="GHEA Grapalat"/>
          <w:b/>
        </w:rPr>
        <w:t>-</w:t>
      </w:r>
      <w:proofErr w:type="spellStart"/>
      <w:r w:rsidR="00D837A7">
        <w:rPr>
          <w:rFonts w:ascii="GHEA Grapalat" w:hAnsi="GHEA Grapalat"/>
          <w:b/>
          <w:lang w:val="en-GB"/>
        </w:rPr>
        <w:t>NTsDzB</w:t>
      </w:r>
      <w:proofErr w:type="spellEnd"/>
      <w:r w:rsidR="00D837A7" w:rsidRPr="00D837A7">
        <w:rPr>
          <w:rFonts w:ascii="GHEA Grapalat" w:hAnsi="GHEA Grapalat"/>
          <w:b/>
        </w:rPr>
        <w:t>-2025/2</w:t>
      </w:r>
      <w:r w:rsidR="00946001">
        <w:rPr>
          <w:rFonts w:ascii="GHEA Grapalat" w:hAnsi="GHEA Grapalat"/>
          <w:i/>
        </w:rPr>
        <w:t xml:space="preserve"> </w:t>
      </w:r>
      <w:r w:rsidRPr="001E7AA5">
        <w:rPr>
          <w:rFonts w:ascii="GHEA Grapalat" w:hAnsi="GHEA Grapalat"/>
          <w:b/>
          <w:color w:val="000000" w:themeColor="text1"/>
        </w:rPr>
        <w:t>и</w:t>
      </w:r>
      <w:r w:rsidRPr="001E7AA5">
        <w:rPr>
          <w:rFonts w:ascii="GHEA Grapalat" w:hAnsi="GHEA Grapalat"/>
          <w:sz w:val="20"/>
          <w:u w:val="single"/>
          <w:lang w:val="hy-AM"/>
        </w:rPr>
        <w:t xml:space="preserve">  </w:t>
      </w:r>
      <w:r w:rsidRPr="001E7AA5">
        <w:rPr>
          <w:rFonts w:ascii="GHEA Grapalat" w:hAnsi="GHEA Grapalat"/>
          <w:sz w:val="20"/>
          <w:u w:val="single"/>
        </w:rPr>
        <w:t>-----------------------------------------</w:t>
      </w:r>
      <w:r w:rsidRPr="001E7AA5">
        <w:rPr>
          <w:rFonts w:ascii="GHEA Grapalat" w:hAnsi="GHEA Grapalat"/>
          <w:sz w:val="20"/>
          <w:u w:val="single"/>
          <w:lang w:val="hy-AM"/>
        </w:rPr>
        <w:t xml:space="preserve">                                    </w:t>
      </w:r>
      <w:r w:rsidRPr="001E7AA5">
        <w:rPr>
          <w:rFonts w:ascii="GHEA Grapalat" w:hAnsi="GHEA Grapalat"/>
          <w:sz w:val="20"/>
          <w:u w:val="single"/>
          <w:lang w:val="es-ES"/>
        </w:rPr>
        <w:t xml:space="preserve">                         </w:t>
      </w:r>
      <w:r w:rsidRPr="001E7AA5">
        <w:rPr>
          <w:rFonts w:ascii="GHEA Grapalat" w:hAnsi="GHEA Grapalat"/>
          <w:sz w:val="20"/>
          <w:u w:val="single"/>
          <w:lang w:val="hy-AM"/>
        </w:rPr>
        <w:t xml:space="preserve">          </w:t>
      </w:r>
      <w:r w:rsidRPr="001E7AA5">
        <w:rPr>
          <w:rFonts w:ascii="GHEA Grapalat" w:hAnsi="GHEA Grapalat" w:cs="Sylfaen"/>
          <w:sz w:val="20"/>
          <w:lang w:val="hy-AM"/>
        </w:rPr>
        <w:t xml:space="preserve"> </w:t>
      </w:r>
    </w:p>
    <w:p w14:paraId="7FA962C0" w14:textId="77777777" w:rsidR="00833D4F" w:rsidRPr="001E7AA5" w:rsidRDefault="00833D4F" w:rsidP="00833D4F">
      <w:pPr>
        <w:tabs>
          <w:tab w:val="left" w:pos="6450"/>
        </w:tabs>
        <w:rPr>
          <w:rFonts w:ascii="GHEA Grapalat" w:hAnsi="GHEA Grapalat"/>
          <w:sz w:val="16"/>
        </w:rPr>
      </w:pPr>
      <w:r w:rsidRPr="001E7AA5">
        <w:rPr>
          <w:rFonts w:ascii="GHEA Grapalat" w:hAnsi="GHEA Grapalat" w:cs="Sylfaen"/>
          <w:sz w:val="20"/>
          <w:lang w:val="es-ES"/>
        </w:rPr>
        <w:t xml:space="preserve">                                                         </w:t>
      </w:r>
      <w:r w:rsidRPr="001E7AA5">
        <w:rPr>
          <w:rFonts w:ascii="GHEA Grapalat" w:hAnsi="GHEA Grapalat" w:cs="Sylfaen"/>
          <w:sz w:val="20"/>
        </w:rPr>
        <w:t xml:space="preserve">       </w:t>
      </w:r>
      <w:r w:rsidR="005F3AEC">
        <w:rPr>
          <w:rFonts w:ascii="GHEA Grapalat" w:hAnsi="GHEA Grapalat" w:cs="Sylfaen"/>
          <w:sz w:val="20"/>
        </w:rPr>
        <w:t xml:space="preserve">                                     </w:t>
      </w:r>
      <w:r w:rsidRPr="001E7AA5">
        <w:rPr>
          <w:rFonts w:ascii="GHEA Grapalat" w:hAnsi="GHEA Grapalat" w:cs="Sylfaen"/>
          <w:sz w:val="20"/>
          <w:lang w:val="es-ES"/>
        </w:rPr>
        <w:t xml:space="preserve"> </w:t>
      </w:r>
      <w:r w:rsidRPr="001E7AA5">
        <w:rPr>
          <w:rFonts w:ascii="GHEA Grapalat" w:hAnsi="GHEA Grapalat"/>
          <w:sz w:val="16"/>
        </w:rPr>
        <w:t>наименование участника</w:t>
      </w:r>
    </w:p>
    <w:p w14:paraId="203E5AA2" w14:textId="77777777" w:rsidR="006B3E56" w:rsidRPr="00EF3DB6" w:rsidRDefault="00833D4F" w:rsidP="006F3CBD">
      <w:pPr>
        <w:widowControl w:val="0"/>
        <w:spacing w:after="160"/>
        <w:ind w:left="426"/>
        <w:jc w:val="both"/>
        <w:rPr>
          <w:rFonts w:ascii="GHEA Grapalat" w:hAnsi="GHEA Grapalat" w:cs="Arial"/>
        </w:rPr>
      </w:pPr>
      <w:r w:rsidRPr="006F3CBD">
        <w:rPr>
          <w:rFonts w:ascii="GHEA Grapalat" w:hAnsi="GHEA Grapalat"/>
          <w:color w:val="000000" w:themeColor="text1"/>
        </w:rPr>
        <w:t xml:space="preserve">обязуется в случае признания отобранным участником в порядке и сроки, установленные приглашением  представить обеспечение квалификаци </w:t>
      </w:r>
      <w:r w:rsidR="00EF3DB6">
        <w:rPr>
          <w:rFonts w:ascii="GHEA Grapalat" w:hAnsi="GHEA Grapalat"/>
          <w:color w:val="000000" w:themeColor="text1"/>
        </w:rPr>
        <w:t>,</w:t>
      </w:r>
    </w:p>
    <w:p w14:paraId="1327CE7F" w14:textId="7A900FC6" w:rsidR="006B3E56" w:rsidRPr="00946001" w:rsidRDefault="006F3CBD" w:rsidP="006F3CBD">
      <w:pPr>
        <w:pStyle w:val="ListParagraph"/>
        <w:widowControl w:val="0"/>
        <w:numPr>
          <w:ilvl w:val="0"/>
          <w:numId w:val="33"/>
        </w:numPr>
        <w:tabs>
          <w:tab w:val="left" w:pos="567"/>
        </w:tabs>
        <w:spacing w:after="160"/>
        <w:jc w:val="both"/>
        <w:rPr>
          <w:rFonts w:ascii="GHEA Grapalat" w:hAnsi="GHEA Grapalat" w:cs="Arial"/>
          <w:b/>
        </w:rPr>
      </w:pPr>
      <w:r>
        <w:rPr>
          <w:rFonts w:ascii="GHEA Grapalat" w:hAnsi="GHEA Grapalat"/>
        </w:rPr>
        <w:t xml:space="preserve"> </w:t>
      </w:r>
      <w:r w:rsidR="006B3E56" w:rsidRPr="006F3CBD">
        <w:rPr>
          <w:rFonts w:ascii="GHEA Grapalat" w:hAnsi="GHEA Grapalat"/>
        </w:rPr>
        <w:t xml:space="preserve">в рамках участия в </w:t>
      </w:r>
      <w:r w:rsidR="00305944" w:rsidRPr="006F3CBD">
        <w:rPr>
          <w:rFonts w:ascii="GHEA Grapalat" w:hAnsi="GHEA Grapalat"/>
        </w:rPr>
        <w:t xml:space="preserve">открытом конкурсе </w:t>
      </w:r>
      <w:r w:rsidR="006B3E56" w:rsidRPr="006F3CBD">
        <w:rPr>
          <w:rFonts w:ascii="GHEA Grapalat" w:hAnsi="GHEA Grapalat"/>
        </w:rPr>
        <w:t xml:space="preserve">под кодом </w:t>
      </w:r>
      <w:r w:rsidR="00D837A7">
        <w:rPr>
          <w:rFonts w:ascii="GHEA Grapalat" w:hAnsi="GHEA Grapalat"/>
          <w:b/>
          <w:lang w:val="en-GB"/>
        </w:rPr>
        <w:t>HFF</w:t>
      </w:r>
      <w:r w:rsidR="00D837A7" w:rsidRPr="00D837A7">
        <w:rPr>
          <w:rFonts w:ascii="GHEA Grapalat" w:hAnsi="GHEA Grapalat"/>
          <w:b/>
        </w:rPr>
        <w:t>-</w:t>
      </w:r>
      <w:proofErr w:type="spellStart"/>
      <w:r w:rsidR="00D837A7">
        <w:rPr>
          <w:rFonts w:ascii="GHEA Grapalat" w:hAnsi="GHEA Grapalat"/>
          <w:b/>
          <w:lang w:val="en-GB"/>
        </w:rPr>
        <w:t>NTsDzB</w:t>
      </w:r>
      <w:proofErr w:type="spellEnd"/>
      <w:r w:rsidR="00D837A7" w:rsidRPr="00D837A7">
        <w:rPr>
          <w:rFonts w:ascii="GHEA Grapalat" w:hAnsi="GHEA Grapalat"/>
          <w:b/>
        </w:rPr>
        <w:t>-2025/2</w:t>
      </w:r>
    </w:p>
    <w:p w14:paraId="7929A936" w14:textId="77777777" w:rsidR="006B3E56" w:rsidRDefault="006B3E56" w:rsidP="00B46D58">
      <w:pPr>
        <w:pStyle w:val="ListParagraph"/>
        <w:widowControl w:val="0"/>
        <w:numPr>
          <w:ilvl w:val="0"/>
          <w:numId w:val="22"/>
        </w:numPr>
        <w:tabs>
          <w:tab w:val="left" w:pos="567"/>
        </w:tabs>
        <w:spacing w:after="160"/>
        <w:jc w:val="both"/>
        <w:rPr>
          <w:rFonts w:ascii="GHEA Grapalat" w:hAnsi="GHEA Grapalat"/>
        </w:rPr>
      </w:pPr>
      <w:r>
        <w:rPr>
          <w:rFonts w:ascii="GHEA Grapalat" w:hAnsi="GHEA Grapalat"/>
        </w:rPr>
        <w:t xml:space="preserve">не допускал и (или) не допустит </w:t>
      </w:r>
      <w:r w:rsidR="00C026EF" w:rsidRPr="00326396">
        <w:rPr>
          <w:rFonts w:ascii="GHEA Grapalat" w:hAnsi="GHEA Grapalat"/>
          <w:lang w:val="hy-AM"/>
        </w:rPr>
        <w:t>недобросовестн</w:t>
      </w:r>
      <w:r w:rsidR="00C026EF">
        <w:rPr>
          <w:rFonts w:ascii="GHEA Grapalat" w:hAnsi="GHEA Grapalat"/>
        </w:rPr>
        <w:t>ой</w:t>
      </w:r>
      <w:r w:rsidR="00C026EF" w:rsidRPr="00326396">
        <w:rPr>
          <w:rFonts w:ascii="GHEA Grapalat" w:hAnsi="GHEA Grapalat"/>
          <w:lang w:val="hy-AM"/>
        </w:rPr>
        <w:t xml:space="preserve"> конкуренци</w:t>
      </w:r>
      <w:r w:rsidR="00C026EF">
        <w:rPr>
          <w:rFonts w:ascii="GHEA Grapalat" w:hAnsi="GHEA Grapalat"/>
        </w:rPr>
        <w:t xml:space="preserve">и, </w:t>
      </w:r>
      <w:r>
        <w:rPr>
          <w:rFonts w:ascii="GHEA Grapalat" w:hAnsi="GHEA Grapalat"/>
        </w:rPr>
        <w:t>злоупотребления доминирующим положением и антиконкурентного соглашения,</w:t>
      </w:r>
    </w:p>
    <w:p w14:paraId="4E4D7CF8" w14:textId="77777777" w:rsidR="006B3E56" w:rsidRDefault="006B3E56" w:rsidP="00B46D58">
      <w:pPr>
        <w:pStyle w:val="ListParagraph"/>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AB5994">
        <w:rPr>
          <w:rFonts w:ascii="GHEA Grapalat" w:hAnsi="GHEA Grapalat"/>
        </w:rPr>
        <w:t>запрос котировок</w:t>
      </w:r>
      <w:r>
        <w:rPr>
          <w:rFonts w:ascii="GHEA Grapalat" w:hAnsi="GHEA Grapalat"/>
        </w:rPr>
        <w:t xml:space="preserve"> случая     одновременного </w:t>
      </w:r>
    </w:p>
    <w:p w14:paraId="0DC015C8" w14:textId="77777777" w:rsidR="006B3E56" w:rsidRDefault="006B3E56" w:rsidP="00B46D58">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14:paraId="1D104B69" w14:textId="77777777"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14:paraId="1529C600" w14:textId="77777777"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14:paraId="7E9DB315" w14:textId="77777777"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14:paraId="02EC189B" w14:textId="77777777"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14:paraId="36789C0B" w14:textId="77777777" w:rsidR="006B3E56" w:rsidRDefault="006B3E56" w:rsidP="00B46D58">
      <w:pPr>
        <w:widowControl w:val="0"/>
        <w:spacing w:after="160"/>
        <w:jc w:val="both"/>
        <w:rPr>
          <w:ins w:id="1" w:author="Inesa Kocharyan" w:date="2021-09-01T14:02:00Z"/>
          <w:rFonts w:ascii="GHEA Grapalat" w:hAnsi="GHEA Grapalat"/>
        </w:rPr>
      </w:pPr>
      <w:r>
        <w:rPr>
          <w:rFonts w:ascii="GHEA Grapalat" w:hAnsi="GHEA Grapalat"/>
        </w:rPr>
        <w:t>долю (пай) в размере более пятидесяти процентов</w:t>
      </w:r>
      <w:r w:rsidR="007906A2">
        <w:rPr>
          <w:rFonts w:ascii="GHEA Grapalat" w:hAnsi="GHEA Grapalat"/>
        </w:rPr>
        <w:t>.</w:t>
      </w:r>
    </w:p>
    <w:p w14:paraId="4C073281" w14:textId="77777777" w:rsidR="007906A2" w:rsidRDefault="007906A2" w:rsidP="007906A2">
      <w:pPr>
        <w:widowControl w:val="0"/>
        <w:spacing w:after="160"/>
        <w:jc w:val="both"/>
        <w:rPr>
          <w:rFonts w:ascii="GHEA Grapalat" w:hAnsi="GHEA Grapalat"/>
        </w:rPr>
      </w:pPr>
      <w:r>
        <w:rPr>
          <w:rFonts w:ascii="GHEA Grapalat" w:hAnsi="GHEA Grapalat"/>
        </w:rPr>
        <w:t>Ниже ------------------------------------------------------</w:t>
      </w:r>
      <w:r w:rsidR="00503980" w:rsidRPr="00503980">
        <w:rPr>
          <w:rFonts w:ascii="GHEA Grapalat" w:hAnsi="GHEA Grapalat"/>
        </w:rPr>
        <w:t xml:space="preserve"> </w:t>
      </w:r>
      <w:r w:rsidR="00C20B9A">
        <w:rPr>
          <w:rFonts w:ascii="GHEA Grapalat" w:hAnsi="GHEA Grapalat"/>
        </w:rPr>
        <w:t>представляет</w:t>
      </w:r>
      <w:r w:rsidR="00C20B9A" w:rsidRPr="006B2B1A">
        <w:rPr>
          <w:rFonts w:ascii="GHEA Grapalat" w:hAnsi="GHEA Grapalat"/>
        </w:rPr>
        <w:t xml:space="preserve"> </w:t>
      </w:r>
      <w:r w:rsidR="00503980" w:rsidRPr="006B2B1A">
        <w:rPr>
          <w:rFonts w:ascii="GHEA Grapalat" w:hAnsi="GHEA Grapalat"/>
        </w:rPr>
        <w:t>ссылк</w:t>
      </w:r>
      <w:r w:rsidR="00503980">
        <w:rPr>
          <w:rFonts w:ascii="GHEA Grapalat" w:hAnsi="GHEA Grapalat"/>
        </w:rPr>
        <w:t>у</w:t>
      </w:r>
      <w:r w:rsidR="00503980" w:rsidRPr="006B2B1A">
        <w:rPr>
          <w:rFonts w:ascii="GHEA Grapalat" w:hAnsi="GHEA Grapalat"/>
        </w:rPr>
        <w:t xml:space="preserve"> на сайт</w:t>
      </w:r>
      <w:r w:rsidR="00503980">
        <w:rPr>
          <w:rFonts w:ascii="GHEA Grapalat" w:hAnsi="GHEA Grapalat"/>
        </w:rPr>
        <w:t>,</w:t>
      </w:r>
    </w:p>
    <w:p w14:paraId="4B296DE8" w14:textId="77777777" w:rsidR="007906A2" w:rsidRDefault="00503980" w:rsidP="00C20B9A">
      <w:pPr>
        <w:widowControl w:val="0"/>
        <w:spacing w:after="160"/>
        <w:ind w:left="1985"/>
        <w:jc w:val="both"/>
        <w:rPr>
          <w:rFonts w:ascii="GHEA Grapalat" w:hAnsi="GHEA Grapalat"/>
        </w:rPr>
      </w:pPr>
      <w:r>
        <w:rPr>
          <w:rFonts w:ascii="GHEA Grapalat" w:hAnsi="GHEA Grapalat"/>
          <w:vertAlign w:val="superscript"/>
        </w:rPr>
        <w:t>наименование участника</w:t>
      </w:r>
      <w:r w:rsidR="007906A2">
        <w:rPr>
          <w:rFonts w:ascii="GHEA Grapalat" w:hAnsi="GHEA Grapalat"/>
        </w:rPr>
        <w:t xml:space="preserve">                                  </w:t>
      </w:r>
    </w:p>
    <w:p w14:paraId="0F6A3E77" w14:textId="77777777" w:rsidR="00B0401C" w:rsidDel="007906A2" w:rsidRDefault="00503980" w:rsidP="00B0401C">
      <w:pPr>
        <w:widowControl w:val="0"/>
        <w:tabs>
          <w:tab w:val="left" w:pos="1134"/>
        </w:tabs>
        <w:spacing w:after="160"/>
        <w:jc w:val="both"/>
        <w:rPr>
          <w:del w:id="2" w:author="Inesa Kocharyan" w:date="2021-09-01T14:03:00Z"/>
          <w:rFonts w:ascii="GHEA Grapalat" w:hAnsi="GHEA Grapalat" w:cs="Sylfaen"/>
        </w:rPr>
      </w:pPr>
      <w:r w:rsidRPr="006B2B1A">
        <w:rPr>
          <w:rFonts w:ascii="GHEA Grapalat" w:hAnsi="GHEA Grapalat"/>
        </w:rPr>
        <w:t>содержащий информацию о реальных бенефициарах</w:t>
      </w:r>
      <w:r w:rsidR="007906A2" w:rsidRPr="006B2B1A">
        <w:rPr>
          <w:rFonts w:ascii="GHEA Grapalat" w:hAnsi="GHEA Grapalat"/>
        </w:rPr>
        <w:t>---</w:t>
      </w:r>
      <w:r w:rsidR="0048501B">
        <w:rPr>
          <w:rFonts w:ascii="GHEA Grapalat" w:hAnsi="GHEA Grapalat"/>
        </w:rPr>
        <w:t xml:space="preserve"> </w:t>
      </w:r>
      <w:r w:rsidR="007906A2" w:rsidRPr="006B2B1A">
        <w:rPr>
          <w:rFonts w:ascii="GHEA Grapalat" w:hAnsi="GHEA Grapalat"/>
        </w:rPr>
        <w:t>----</w:t>
      </w:r>
      <w:r>
        <w:rPr>
          <w:rFonts w:ascii="GHEA Grapalat" w:hAnsi="GHEA Grapalat"/>
        </w:rPr>
        <w:t>--------------</w:t>
      </w:r>
      <w:r w:rsidR="007906A2" w:rsidRPr="006B2B1A">
        <w:rPr>
          <w:rFonts w:ascii="GHEA Grapalat" w:hAnsi="GHEA Grapalat"/>
        </w:rPr>
        <w:t>-------------</w:t>
      </w:r>
      <w:r w:rsidR="006B3E56" w:rsidRPr="00503980">
        <w:rPr>
          <w:rStyle w:val="FootnoteReference"/>
          <w:rFonts w:ascii="GHEA Grapalat" w:hAnsi="GHEA Grapalat"/>
          <w:sz w:val="32"/>
          <w:szCs w:val="32"/>
        </w:rPr>
        <w:footnoteReference w:customMarkFollows="1" w:id="12"/>
        <w:t>**</w:t>
      </w:r>
      <w:r>
        <w:rPr>
          <w:rFonts w:ascii="GHEA Grapalat" w:hAnsi="GHEA Grapalat"/>
          <w:sz w:val="32"/>
          <w:szCs w:val="32"/>
        </w:rPr>
        <w:t xml:space="preserve"> .</w:t>
      </w:r>
      <w:r w:rsidR="006B3E56" w:rsidRPr="00503980">
        <w:rPr>
          <w:rFonts w:ascii="GHEA Grapalat" w:hAnsi="GHEA Grapalat"/>
          <w:sz w:val="32"/>
          <w:szCs w:val="32"/>
        </w:rPr>
        <w:t xml:space="preserve"> </w:t>
      </w:r>
    </w:p>
    <w:p w14:paraId="79EB2542" w14:textId="77777777" w:rsidR="006B3E56" w:rsidRPr="00770B03" w:rsidRDefault="006B3E56" w:rsidP="00B46D58">
      <w:pPr>
        <w:tabs>
          <w:tab w:val="left" w:pos="7371"/>
        </w:tabs>
        <w:spacing w:after="160"/>
        <w:ind w:left="3544" w:firstLine="3"/>
        <w:jc w:val="both"/>
        <w:rPr>
          <w:rFonts w:ascii="GHEA Grapalat" w:hAnsi="GHEA Grapalat"/>
          <w:sz w:val="16"/>
        </w:rPr>
      </w:pPr>
    </w:p>
    <w:p w14:paraId="4D014080" w14:textId="77777777"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14:paraId="44143B27" w14:textId="77777777"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14:paraId="572E1A0A" w14:textId="77777777"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14:paraId="1EA9C76E" w14:textId="77777777"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14:paraId="7254799C" w14:textId="77777777" w:rsidR="00652A78" w:rsidRDefault="00123294">
      <w:pPr>
        <w:rPr>
          <w:ins w:id="3" w:author="Inesa Kocharyan" w:date="2021-09-01T14:04:00Z"/>
          <w:rFonts w:ascii="GHEA Grapalat" w:hAnsi="GHEA Grapalat"/>
          <w:b/>
        </w:rPr>
      </w:pPr>
      <w:r>
        <w:rPr>
          <w:rFonts w:ascii="GHEA Grapalat" w:hAnsi="GHEA Grapalat"/>
          <w:b/>
        </w:rPr>
        <w:br w:type="page"/>
      </w:r>
    </w:p>
    <w:p w14:paraId="2DCA4DC9" w14:textId="77777777" w:rsidR="00652A78" w:rsidRDefault="00652A78" w:rsidP="00652A78">
      <w:pPr>
        <w:jc w:val="right"/>
        <w:rPr>
          <w:rFonts w:ascii="GHEA Grapalat" w:hAnsi="GHEA Grapalat"/>
          <w:b/>
        </w:rPr>
      </w:pPr>
      <w:r>
        <w:rPr>
          <w:rFonts w:ascii="GHEA Grapalat" w:hAnsi="GHEA Grapalat"/>
          <w:b/>
        </w:rPr>
        <w:lastRenderedPageBreak/>
        <w:t>Приложение 1.</w:t>
      </w:r>
      <w:r w:rsidR="00BD3FDD">
        <w:rPr>
          <w:rFonts w:ascii="GHEA Grapalat" w:hAnsi="GHEA Grapalat"/>
          <w:b/>
        </w:rPr>
        <w:t>1</w:t>
      </w:r>
      <w:r>
        <w:rPr>
          <w:rFonts w:ascii="GHEA Grapalat" w:hAnsi="GHEA Grapalat"/>
          <w:b/>
        </w:rPr>
        <w:t xml:space="preserve">** </w:t>
      </w:r>
    </w:p>
    <w:p w14:paraId="4516D217" w14:textId="77777777" w:rsidR="00652A78" w:rsidRPr="00FA6464" w:rsidRDefault="00652A78" w:rsidP="00652A78">
      <w:pPr>
        <w:jc w:val="right"/>
        <w:rPr>
          <w:rFonts w:ascii="GHEA Grapalat" w:hAnsi="GHEA Grapalat"/>
          <w:b/>
        </w:rPr>
      </w:pPr>
      <w:r w:rsidRPr="001439BD">
        <w:rPr>
          <w:rFonts w:ascii="GHEA Grapalat" w:hAnsi="GHEA Grapalat"/>
          <w:b/>
        </w:rPr>
        <w:t xml:space="preserve">к Приглашению на </w:t>
      </w:r>
      <w:r w:rsidR="00AB5994">
        <w:rPr>
          <w:rFonts w:ascii="GHEA Grapalat" w:hAnsi="GHEA Grapalat"/>
          <w:b/>
        </w:rPr>
        <w:t>запрос котировок</w:t>
      </w:r>
    </w:p>
    <w:p w14:paraId="17868D6E" w14:textId="15353984" w:rsidR="00652A78" w:rsidRPr="00BD3FDD" w:rsidRDefault="00652A78" w:rsidP="00652A78">
      <w:pPr>
        <w:pStyle w:val="Heading3"/>
        <w:keepNext w:val="0"/>
        <w:widowControl w:val="0"/>
        <w:spacing w:after="160" w:line="240" w:lineRule="auto"/>
        <w:ind w:firstLine="567"/>
        <w:jc w:val="right"/>
        <w:rPr>
          <w:rFonts w:ascii="GHEA Grapalat" w:hAnsi="GHEA Grapalat"/>
          <w:b/>
          <w:i w:val="0"/>
          <w:sz w:val="24"/>
          <w:szCs w:val="24"/>
        </w:rPr>
      </w:pPr>
      <w:r w:rsidRPr="00BD3FDD">
        <w:rPr>
          <w:rFonts w:ascii="GHEA Grapalat" w:hAnsi="GHEA Grapalat"/>
          <w:b/>
          <w:i w:val="0"/>
          <w:sz w:val="24"/>
          <w:szCs w:val="24"/>
        </w:rPr>
        <w:t xml:space="preserve">под кодом </w:t>
      </w:r>
      <w:r w:rsidR="00D837A7">
        <w:rPr>
          <w:rFonts w:ascii="GHEA Grapalat" w:hAnsi="GHEA Grapalat"/>
          <w:b/>
          <w:i w:val="0"/>
          <w:sz w:val="24"/>
          <w:szCs w:val="24"/>
        </w:rPr>
        <w:t>HFF-NTsDzB-2025/2</w:t>
      </w:r>
    </w:p>
    <w:p w14:paraId="1FEC7CF8" w14:textId="77777777" w:rsidR="00123294" w:rsidRDefault="00123294" w:rsidP="00B46D58">
      <w:pPr>
        <w:rPr>
          <w:rFonts w:ascii="GHEA Grapalat" w:hAnsi="GHEA Grapalat"/>
          <w:b/>
        </w:rPr>
      </w:pPr>
    </w:p>
    <w:p w14:paraId="4E82FEEC" w14:textId="77777777" w:rsidR="00B048B2" w:rsidRDefault="00B048B2" w:rsidP="00B46D58">
      <w:pPr>
        <w:rPr>
          <w:rFonts w:ascii="GHEA Grapalat" w:hAnsi="GHEA Grapalat"/>
          <w:b/>
        </w:rPr>
      </w:pPr>
    </w:p>
    <w:p w14:paraId="127A92DB" w14:textId="77777777" w:rsidR="00A9306E" w:rsidRDefault="00A9306E" w:rsidP="00A9306E">
      <w:pPr>
        <w:ind w:left="360" w:hanging="360"/>
        <w:jc w:val="center"/>
        <w:rPr>
          <w:rFonts w:ascii="GHEA Grapalat" w:hAnsi="GHEA Grapalat"/>
          <w:b/>
        </w:rPr>
      </w:pPr>
      <w:r>
        <w:rPr>
          <w:rFonts w:ascii="GHEA Grapalat" w:hAnsi="GHEA Grapalat"/>
          <w:b/>
        </w:rPr>
        <w:t>ФОРМА</w:t>
      </w:r>
    </w:p>
    <w:p w14:paraId="03609D5A" w14:textId="77777777" w:rsidR="00A9306E" w:rsidRPr="00C76978" w:rsidRDefault="00A9306E" w:rsidP="00A9306E">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14:paraId="2C81253E" w14:textId="77777777" w:rsidR="00A9306E" w:rsidRPr="00ED3A13" w:rsidRDefault="00A9306E" w:rsidP="00A9306E">
      <w:pPr>
        <w:ind w:left="360" w:hanging="360"/>
        <w:jc w:val="center"/>
        <w:rPr>
          <w:rFonts w:ascii="GHEA Grapalat" w:eastAsia="GHEA Grapalat" w:hAnsi="GHEA Grapalat" w:cs="GHEA Grapalat"/>
          <w:b/>
        </w:rPr>
      </w:pPr>
    </w:p>
    <w:p w14:paraId="717E810E" w14:textId="77777777" w:rsidR="00A9306E" w:rsidRPr="00FD1EE4" w:rsidRDefault="00A9306E" w:rsidP="00A9306E">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14:paraId="1D29E582" w14:textId="77777777"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A9306E" w:rsidRPr="00FD1EE4" w14:paraId="32E717AB" w14:textId="77777777" w:rsidTr="00F32DDC">
        <w:tc>
          <w:tcPr>
            <w:tcW w:w="2836" w:type="dxa"/>
            <w:shd w:val="clear" w:color="auto" w:fill="D9E2F3"/>
            <w:vAlign w:val="center"/>
          </w:tcPr>
          <w:p w14:paraId="6B566399"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6C37C756"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14976014" w14:textId="77777777" w:rsidTr="00F32DDC">
        <w:tc>
          <w:tcPr>
            <w:tcW w:w="2836" w:type="dxa"/>
            <w:shd w:val="clear" w:color="auto" w:fill="D9E2F3"/>
            <w:vAlign w:val="center"/>
          </w:tcPr>
          <w:p w14:paraId="6683C479"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68154F7D"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131F4555" w14:textId="77777777" w:rsidTr="00F32DDC">
        <w:tc>
          <w:tcPr>
            <w:tcW w:w="2836" w:type="dxa"/>
            <w:shd w:val="clear" w:color="auto" w:fill="D9E2F3"/>
            <w:vAlign w:val="center"/>
          </w:tcPr>
          <w:p w14:paraId="0E4DA7CD"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542B105B"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0653C79E" w14:textId="77777777" w:rsidTr="00F32DDC">
        <w:tc>
          <w:tcPr>
            <w:tcW w:w="2836" w:type="dxa"/>
            <w:shd w:val="clear" w:color="auto" w:fill="D9E2F3"/>
            <w:vAlign w:val="center"/>
          </w:tcPr>
          <w:p w14:paraId="31B3924A"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50FFF481"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24AA9B1C" w14:textId="77777777" w:rsidTr="00F32DDC">
        <w:tc>
          <w:tcPr>
            <w:tcW w:w="2836" w:type="dxa"/>
            <w:shd w:val="clear" w:color="auto" w:fill="D9E2F3"/>
            <w:vAlign w:val="center"/>
          </w:tcPr>
          <w:p w14:paraId="571DA834"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4"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14:paraId="27CAA863"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24B9C4F7" w14:textId="77777777" w:rsidTr="00F32DDC">
        <w:tc>
          <w:tcPr>
            <w:tcW w:w="2836" w:type="dxa"/>
            <w:shd w:val="clear" w:color="auto" w:fill="D9E2F3"/>
            <w:vAlign w:val="center"/>
          </w:tcPr>
          <w:p w14:paraId="400D3D0A"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14:paraId="56EB877E" w14:textId="77777777" w:rsidR="00A9306E" w:rsidRPr="00FD1EE4" w:rsidRDefault="00A9306E" w:rsidP="00F32DDC">
            <w:pPr>
              <w:spacing w:before="240" w:after="240"/>
              <w:ind w:left="993" w:hanging="851"/>
              <w:rPr>
                <w:rFonts w:ascii="GHEA Grapalat" w:eastAsia="GHEA Grapalat" w:hAnsi="GHEA Grapalat" w:cs="GHEA Grapalat"/>
              </w:rPr>
            </w:pPr>
          </w:p>
        </w:tc>
      </w:tr>
      <w:tr w:rsidR="00A9306E" w:rsidRPr="00FD1EE4" w14:paraId="77D0E034" w14:textId="77777777" w:rsidTr="00F32DDC">
        <w:tc>
          <w:tcPr>
            <w:tcW w:w="2836" w:type="dxa"/>
            <w:shd w:val="clear" w:color="auto" w:fill="D9E2F3"/>
            <w:vAlign w:val="center"/>
          </w:tcPr>
          <w:p w14:paraId="05C6098E" w14:textId="77777777" w:rsidR="00A9306E" w:rsidRPr="00FD1EE4" w:rsidRDefault="00A9306E" w:rsidP="00F32DDC">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19694D8D" w14:textId="77777777" w:rsidR="00A9306E" w:rsidRPr="00FD1EE4" w:rsidRDefault="00A9306E" w:rsidP="00F32DDC">
            <w:pPr>
              <w:spacing w:before="240" w:after="240"/>
              <w:ind w:left="993" w:hanging="851"/>
              <w:rPr>
                <w:rFonts w:ascii="GHEA Grapalat" w:eastAsia="GHEA Grapalat" w:hAnsi="GHEA Grapalat" w:cs="GHEA Grapalat"/>
              </w:rPr>
            </w:pPr>
          </w:p>
        </w:tc>
      </w:tr>
    </w:tbl>
    <w:p w14:paraId="23361DC2" w14:textId="77777777"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14:paraId="1FE578DF" w14:textId="77777777" w:rsidTr="00F32DDC">
        <w:tc>
          <w:tcPr>
            <w:tcW w:w="2835" w:type="dxa"/>
            <w:shd w:val="clear" w:color="auto" w:fill="D9E2F3"/>
            <w:vAlign w:val="center"/>
          </w:tcPr>
          <w:p w14:paraId="6E20607C"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14:paraId="6B225A0C"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44D7CEE5" w14:textId="77777777" w:rsidTr="00F32DDC">
        <w:trPr>
          <w:trHeight w:val="1487"/>
        </w:trPr>
        <w:tc>
          <w:tcPr>
            <w:tcW w:w="2835" w:type="dxa"/>
            <w:shd w:val="clear" w:color="auto" w:fill="D9E2F3"/>
            <w:vAlign w:val="center"/>
          </w:tcPr>
          <w:p w14:paraId="415AB5E3"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14:paraId="5000AC1E" w14:textId="77777777" w:rsidR="00A9306E" w:rsidRPr="00FD1EE4" w:rsidRDefault="00A9306E" w:rsidP="00F32DDC">
            <w:pPr>
              <w:spacing w:before="240" w:after="240"/>
              <w:rPr>
                <w:rFonts w:ascii="GHEA Grapalat" w:eastAsia="GHEA Grapalat" w:hAnsi="GHEA Grapalat" w:cs="GHEA Grapalat"/>
              </w:rPr>
            </w:pPr>
          </w:p>
        </w:tc>
      </w:tr>
    </w:tbl>
    <w:p w14:paraId="2628F26C" w14:textId="77777777"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14:paraId="543F6937" w14:textId="77777777" w:rsidTr="00F32DDC">
        <w:tc>
          <w:tcPr>
            <w:tcW w:w="2835" w:type="dxa"/>
            <w:shd w:val="clear" w:color="auto" w:fill="D9E2F3"/>
            <w:vAlign w:val="center"/>
          </w:tcPr>
          <w:p w14:paraId="0BE8DACD" w14:textId="77777777"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День, месяц, год подписания декларации</w:t>
            </w:r>
          </w:p>
        </w:tc>
        <w:tc>
          <w:tcPr>
            <w:tcW w:w="6180" w:type="dxa"/>
            <w:vAlign w:val="center"/>
          </w:tcPr>
          <w:p w14:paraId="7F1E9B79"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4D4AADCC" w14:textId="77777777" w:rsidTr="00F32DDC">
        <w:tc>
          <w:tcPr>
            <w:tcW w:w="2835" w:type="dxa"/>
            <w:shd w:val="clear" w:color="auto" w:fill="D9E2F3"/>
            <w:vAlign w:val="center"/>
          </w:tcPr>
          <w:p w14:paraId="1FB4515A" w14:textId="77777777"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14:paraId="63A1B286"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3A1217C9" w14:textId="77777777" w:rsidTr="00F32DDC">
        <w:tc>
          <w:tcPr>
            <w:tcW w:w="2835" w:type="dxa"/>
            <w:shd w:val="clear" w:color="auto" w:fill="D9E2F3"/>
            <w:vAlign w:val="center"/>
          </w:tcPr>
          <w:p w14:paraId="44FA5342" w14:textId="77777777"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14:paraId="5258F73F" w14:textId="77777777" w:rsidR="00A9306E" w:rsidRPr="00FD1EE4" w:rsidRDefault="00A9306E" w:rsidP="00F32DDC">
            <w:pPr>
              <w:spacing w:before="240" w:after="240"/>
              <w:rPr>
                <w:rFonts w:ascii="GHEA Grapalat" w:eastAsia="GHEA Grapalat" w:hAnsi="GHEA Grapalat" w:cs="GHEA Grapalat"/>
              </w:rPr>
            </w:pPr>
          </w:p>
        </w:tc>
      </w:tr>
    </w:tbl>
    <w:p w14:paraId="63274313" w14:textId="77777777" w:rsidR="00A9306E" w:rsidRPr="00FD1EE4" w:rsidRDefault="00A9306E" w:rsidP="00A9306E">
      <w:pPr>
        <w:rPr>
          <w:rFonts w:ascii="GHEA Grapalat" w:eastAsia="GHEA Grapalat" w:hAnsi="GHEA Grapalat" w:cs="GHEA Grapalat"/>
        </w:rPr>
      </w:pPr>
    </w:p>
    <w:p w14:paraId="74450D8F" w14:textId="77777777" w:rsidR="00A9306E" w:rsidRPr="00FD1EE4" w:rsidRDefault="00A9306E" w:rsidP="00A9306E">
      <w:pPr>
        <w:rPr>
          <w:rFonts w:ascii="GHEA Grapalat" w:eastAsia="GHEA Grapalat" w:hAnsi="GHEA Grapalat" w:cs="GHEA Grapalat"/>
        </w:rPr>
      </w:pPr>
      <w:r w:rsidRPr="00FD1EE4">
        <w:rPr>
          <w:rFonts w:ascii="GHEA Grapalat" w:hAnsi="GHEA Grapalat"/>
        </w:rPr>
        <w:br w:type="page"/>
      </w:r>
    </w:p>
    <w:p w14:paraId="1826291A" w14:textId="77777777" w:rsidR="00A9306E" w:rsidRPr="009A52BE" w:rsidRDefault="00A9306E" w:rsidP="00A9306E">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14:paraId="0B03918E" w14:textId="77777777" w:rsidR="00A9306E" w:rsidRPr="004E2F96"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14:paraId="013D2657" w14:textId="77777777" w:rsidTr="00F32DDC">
        <w:tc>
          <w:tcPr>
            <w:tcW w:w="2835" w:type="dxa"/>
            <w:shd w:val="clear" w:color="auto" w:fill="D9E2F3"/>
            <w:vAlign w:val="center"/>
          </w:tcPr>
          <w:p w14:paraId="22F3B686" w14:textId="77777777"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14:paraId="7AAE0685"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64DF9C0B" w14:textId="77777777" w:rsidTr="00F32DDC">
        <w:tc>
          <w:tcPr>
            <w:tcW w:w="2835" w:type="dxa"/>
            <w:shd w:val="clear" w:color="auto" w:fill="D9E2F3"/>
            <w:vAlign w:val="center"/>
          </w:tcPr>
          <w:p w14:paraId="21F47B33"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14:paraId="3B2711B8" w14:textId="77777777" w:rsidR="00A9306E" w:rsidRPr="00FD1EE4" w:rsidRDefault="00A9306E" w:rsidP="00F32DDC">
            <w:pPr>
              <w:spacing w:before="240" w:after="240"/>
              <w:rPr>
                <w:rFonts w:ascii="GHEA Grapalat" w:eastAsia="GHEA Grapalat" w:hAnsi="GHEA Grapalat" w:cs="GHEA Grapalat"/>
              </w:rPr>
            </w:pPr>
          </w:p>
        </w:tc>
      </w:tr>
    </w:tbl>
    <w:p w14:paraId="71722C35" w14:textId="77777777"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14:paraId="7989B7A9" w14:textId="77777777" w:rsidTr="00F32DDC">
        <w:tc>
          <w:tcPr>
            <w:tcW w:w="2835" w:type="dxa"/>
            <w:shd w:val="clear" w:color="auto" w:fill="D9E2F3"/>
            <w:vAlign w:val="center"/>
          </w:tcPr>
          <w:p w14:paraId="4416E1C4"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3CE0076D"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3FD0A828" w14:textId="77777777" w:rsidTr="00F32DDC">
        <w:tc>
          <w:tcPr>
            <w:tcW w:w="2835" w:type="dxa"/>
            <w:shd w:val="clear" w:color="auto" w:fill="D9E2F3"/>
            <w:vAlign w:val="center"/>
          </w:tcPr>
          <w:p w14:paraId="3357D125"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14:paraId="4AFF50EE"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4A924ED6" w14:textId="77777777" w:rsidTr="00F32DDC">
        <w:tc>
          <w:tcPr>
            <w:tcW w:w="2835" w:type="dxa"/>
            <w:shd w:val="clear" w:color="auto" w:fill="D9E2F3"/>
            <w:vAlign w:val="center"/>
          </w:tcPr>
          <w:p w14:paraId="42CFDD60"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3B6C735B"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302BFCB3" w14:textId="77777777" w:rsidTr="00F32DDC">
        <w:tc>
          <w:tcPr>
            <w:tcW w:w="2835" w:type="dxa"/>
            <w:shd w:val="clear" w:color="auto" w:fill="D9E2F3"/>
            <w:vAlign w:val="center"/>
          </w:tcPr>
          <w:p w14:paraId="69E74D58"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698F0E7F"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0B9A2043" w14:textId="77777777" w:rsidTr="00F32DDC">
        <w:tc>
          <w:tcPr>
            <w:tcW w:w="2835" w:type="dxa"/>
            <w:shd w:val="clear" w:color="auto" w:fill="D9E2F3"/>
            <w:vAlign w:val="center"/>
          </w:tcPr>
          <w:p w14:paraId="228A1B59"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2747E147"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7096A963" w14:textId="77777777" w:rsidTr="00F32DDC">
        <w:trPr>
          <w:trHeight w:val="1361"/>
        </w:trPr>
        <w:tc>
          <w:tcPr>
            <w:tcW w:w="2835" w:type="dxa"/>
            <w:shd w:val="clear" w:color="auto" w:fill="D9E2F3"/>
            <w:vAlign w:val="center"/>
          </w:tcPr>
          <w:p w14:paraId="32D4580C"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14:paraId="1742968F"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6F2B0B91" w14:textId="77777777" w:rsidTr="00F32DDC">
        <w:tc>
          <w:tcPr>
            <w:tcW w:w="2835" w:type="dxa"/>
            <w:shd w:val="clear" w:color="auto" w:fill="D9E2F3"/>
            <w:vAlign w:val="center"/>
          </w:tcPr>
          <w:p w14:paraId="5EED3911"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4DB335FD" w14:textId="77777777" w:rsidR="00A9306E" w:rsidRPr="00FD1EE4" w:rsidRDefault="00A9306E" w:rsidP="00F32DDC">
            <w:pPr>
              <w:spacing w:before="240" w:after="240"/>
              <w:rPr>
                <w:rFonts w:ascii="GHEA Grapalat" w:eastAsia="GHEA Grapalat" w:hAnsi="GHEA Grapalat" w:cs="GHEA Grapalat"/>
              </w:rPr>
            </w:pPr>
          </w:p>
        </w:tc>
      </w:tr>
    </w:tbl>
    <w:p w14:paraId="61679FA7" w14:textId="77777777" w:rsidR="00A9306E" w:rsidRPr="00574FF7"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9306E" w:rsidRPr="00FD1EE4" w14:paraId="72CF67EA" w14:textId="77777777" w:rsidTr="00F32DDC">
        <w:tc>
          <w:tcPr>
            <w:tcW w:w="2836" w:type="dxa"/>
            <w:shd w:val="clear" w:color="auto" w:fill="D9E2F3"/>
            <w:vAlign w:val="center"/>
          </w:tcPr>
          <w:p w14:paraId="5F64ABBF" w14:textId="77777777" w:rsidR="00A9306E" w:rsidRPr="00FD1EE4" w:rsidRDefault="00A9306E" w:rsidP="00F32DDC">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14:paraId="341DB5AC"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0B8204B7" w14:textId="77777777" w:rsidTr="00F32DDC">
        <w:tc>
          <w:tcPr>
            <w:tcW w:w="2836" w:type="dxa"/>
            <w:shd w:val="clear" w:color="auto" w:fill="D9E2F3"/>
            <w:vAlign w:val="center"/>
          </w:tcPr>
          <w:p w14:paraId="19D27372" w14:textId="77777777" w:rsidR="00A9306E" w:rsidRPr="00FD1EE4" w:rsidRDefault="00A9306E" w:rsidP="00F32DDC">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14:paraId="39A3A492" w14:textId="77777777" w:rsidR="00A9306E" w:rsidRPr="00FD1EE4" w:rsidRDefault="00000000" w:rsidP="00F32DDC">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A9306E">
                  <w:rPr>
                    <w:rFonts w:ascii="MS Gothic" w:eastAsia="MS Gothic" w:hAnsi="MS Gothic" w:cs="GHEA Grapalat" w:hint="eastAsia"/>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14:paraId="55ED4BCE" w14:textId="77777777" w:rsidR="00A9306E" w:rsidRPr="00FD1EE4" w:rsidRDefault="00000000" w:rsidP="00F32DDC">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A9306E">
                  <w:rPr>
                    <w:rFonts w:ascii="MS Gothic" w:eastAsia="MS Gothic" w:hAnsi="MS Gothic" w:cs="GHEA Grapalat" w:hint="eastAsia"/>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14:paraId="15FBA305" w14:textId="77777777" w:rsidR="00A9306E" w:rsidRPr="00FD1EE4" w:rsidRDefault="00A9306E" w:rsidP="00A9306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14:paraId="71A9B5AE" w14:textId="77777777" w:rsidR="00A9306E" w:rsidRPr="00CB7DFD"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14:paraId="16ABBD43" w14:textId="77777777"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14:paraId="724936CB" w14:textId="77777777" w:rsidTr="00F32DDC">
        <w:tc>
          <w:tcPr>
            <w:tcW w:w="2837" w:type="dxa"/>
            <w:shd w:val="clear" w:color="auto" w:fill="D9E2F3"/>
            <w:vAlign w:val="center"/>
          </w:tcPr>
          <w:p w14:paraId="5588804A"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14:paraId="70AE85A0"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414CC685" w14:textId="77777777" w:rsidTr="00F32DDC">
        <w:tc>
          <w:tcPr>
            <w:tcW w:w="2837" w:type="dxa"/>
            <w:shd w:val="clear" w:color="auto" w:fill="D9E2F3"/>
            <w:vAlign w:val="center"/>
          </w:tcPr>
          <w:p w14:paraId="7DC80AB2"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14:paraId="7E4F3FBA"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7937CD7E" w14:textId="77777777" w:rsidTr="00F32DDC">
        <w:tc>
          <w:tcPr>
            <w:tcW w:w="2837" w:type="dxa"/>
            <w:shd w:val="clear" w:color="auto" w:fill="D9E2F3"/>
            <w:vAlign w:val="center"/>
          </w:tcPr>
          <w:p w14:paraId="3968B136"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14:paraId="006336BE"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574E12D6" w14:textId="77777777" w:rsidTr="00F32DDC">
        <w:tc>
          <w:tcPr>
            <w:tcW w:w="2837" w:type="dxa"/>
            <w:shd w:val="clear" w:color="auto" w:fill="D9E2F3"/>
            <w:vAlign w:val="center"/>
          </w:tcPr>
          <w:p w14:paraId="6CD35CFF"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03A3A564" w14:textId="77777777" w:rsidR="00A9306E" w:rsidRPr="00FD1EE4" w:rsidRDefault="00000000" w:rsidP="00F32DDC">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14:paraId="380C9F75" w14:textId="77777777" w:rsidR="00A9306E" w:rsidRPr="00FD1EE4" w:rsidRDefault="00000000" w:rsidP="00F32DDC">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14:paraId="69357295" w14:textId="77777777"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14:paraId="09F76767" w14:textId="77777777" w:rsidTr="00F32DDC">
        <w:tc>
          <w:tcPr>
            <w:tcW w:w="2837" w:type="dxa"/>
            <w:shd w:val="clear" w:color="auto" w:fill="D9E2F3"/>
            <w:vAlign w:val="center"/>
          </w:tcPr>
          <w:p w14:paraId="4279ABF9" w14:textId="77777777" w:rsidR="00A9306E" w:rsidRPr="00B047A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14:paraId="50C7543C"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78BF8DC4" w14:textId="77777777" w:rsidTr="00F32DDC">
        <w:tc>
          <w:tcPr>
            <w:tcW w:w="2837" w:type="dxa"/>
            <w:shd w:val="clear" w:color="auto" w:fill="D9E2F3"/>
            <w:vAlign w:val="center"/>
          </w:tcPr>
          <w:p w14:paraId="73469994"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14:paraId="767EC7AF"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0FBA2D95" w14:textId="77777777" w:rsidTr="00F32DDC">
        <w:tc>
          <w:tcPr>
            <w:tcW w:w="2837" w:type="dxa"/>
            <w:shd w:val="clear" w:color="auto" w:fill="D9E2F3"/>
            <w:vAlign w:val="center"/>
          </w:tcPr>
          <w:p w14:paraId="67AE8885"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14:paraId="2DB83AF2"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10F38C91" w14:textId="77777777" w:rsidTr="00F32DDC">
        <w:tc>
          <w:tcPr>
            <w:tcW w:w="2837" w:type="dxa"/>
            <w:shd w:val="clear" w:color="auto" w:fill="D9E2F3"/>
            <w:vAlign w:val="center"/>
          </w:tcPr>
          <w:p w14:paraId="74737488"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0C4A8995" w14:textId="77777777" w:rsidR="00A9306E" w:rsidRPr="00FD1EE4" w:rsidRDefault="00000000" w:rsidP="00F32DDC">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14:paraId="228CDC7E" w14:textId="77777777" w:rsidR="00A9306E" w:rsidRPr="00FD1EE4" w:rsidRDefault="00000000" w:rsidP="00F32DDC">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14:paraId="6A645264" w14:textId="77777777" w:rsidR="00A9306E" w:rsidRPr="00FD1EE4" w:rsidRDefault="00A9306E" w:rsidP="00A9306E">
      <w:pPr>
        <w:rPr>
          <w:rFonts w:ascii="GHEA Grapalat" w:eastAsia="GHEA Grapalat" w:hAnsi="GHEA Grapalat" w:cs="GHEA Grapalat"/>
          <w:b/>
        </w:rPr>
      </w:pPr>
      <w:r w:rsidRPr="00FD1EE4">
        <w:rPr>
          <w:rFonts w:ascii="GHEA Grapalat" w:hAnsi="GHEA Grapalat"/>
        </w:rPr>
        <w:br w:type="page"/>
      </w:r>
    </w:p>
    <w:p w14:paraId="25B9BD9E" w14:textId="77777777" w:rsidR="00A9306E" w:rsidRPr="00FD1EE4"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14:paraId="61AC1077" w14:textId="77777777"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9306E" w:rsidRPr="00FD1EE4" w14:paraId="6C1BFED1" w14:textId="77777777" w:rsidTr="00F32DDC">
        <w:tc>
          <w:tcPr>
            <w:tcW w:w="2836" w:type="dxa"/>
            <w:shd w:val="clear" w:color="auto" w:fill="D9E2F3"/>
            <w:vAlign w:val="center"/>
          </w:tcPr>
          <w:p w14:paraId="21009CAB"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14:paraId="2F871421"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6E2AEC95" w14:textId="77777777" w:rsidTr="00F32DDC">
        <w:tc>
          <w:tcPr>
            <w:tcW w:w="2836" w:type="dxa"/>
            <w:shd w:val="clear" w:color="auto" w:fill="D9E2F3"/>
            <w:vAlign w:val="center"/>
          </w:tcPr>
          <w:p w14:paraId="090B870C"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14:paraId="1A489939"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13CE2834" w14:textId="77777777" w:rsidTr="00F32DDC">
        <w:tc>
          <w:tcPr>
            <w:tcW w:w="2836" w:type="dxa"/>
            <w:shd w:val="clear" w:color="auto" w:fill="D9E2F3"/>
            <w:vAlign w:val="center"/>
          </w:tcPr>
          <w:p w14:paraId="7FC2F7E7"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75AD48C8"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59B0DDA8" w14:textId="77777777" w:rsidTr="00F32DDC">
        <w:tc>
          <w:tcPr>
            <w:tcW w:w="2836" w:type="dxa"/>
            <w:shd w:val="clear" w:color="auto" w:fill="D9E2F3"/>
            <w:vAlign w:val="center"/>
          </w:tcPr>
          <w:p w14:paraId="66E91CFE"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180A2EC4"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5E4ACFD9" w14:textId="77777777" w:rsidTr="00F32DDC">
        <w:tc>
          <w:tcPr>
            <w:tcW w:w="2836" w:type="dxa"/>
            <w:shd w:val="clear" w:color="auto" w:fill="D9E2F3"/>
            <w:vAlign w:val="center"/>
          </w:tcPr>
          <w:p w14:paraId="713468AB"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14:paraId="02A064E1"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20FAF523" w14:textId="77777777" w:rsidTr="00F32DDC">
        <w:tc>
          <w:tcPr>
            <w:tcW w:w="2836" w:type="dxa"/>
            <w:shd w:val="clear" w:color="auto" w:fill="D9E2F3"/>
            <w:vAlign w:val="center"/>
          </w:tcPr>
          <w:p w14:paraId="771495F1"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14:paraId="6BC934C9" w14:textId="77777777" w:rsidR="00A9306E" w:rsidRPr="00FD1EE4" w:rsidRDefault="00A9306E" w:rsidP="00F32DDC">
            <w:pPr>
              <w:spacing w:before="240" w:after="240"/>
              <w:rPr>
                <w:rFonts w:ascii="GHEA Grapalat" w:eastAsia="GHEA Grapalat" w:hAnsi="GHEA Grapalat" w:cs="GHEA Grapalat"/>
              </w:rPr>
            </w:pPr>
          </w:p>
        </w:tc>
      </w:tr>
    </w:tbl>
    <w:p w14:paraId="569B0BC4" w14:textId="77777777"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A9306E" w:rsidRPr="00FD1EE4" w14:paraId="0C5C0611" w14:textId="77777777" w:rsidTr="00F32DDC">
        <w:tc>
          <w:tcPr>
            <w:tcW w:w="2977" w:type="dxa"/>
            <w:shd w:val="clear" w:color="auto" w:fill="D9E2F3"/>
            <w:vAlign w:val="center"/>
          </w:tcPr>
          <w:p w14:paraId="151F460F"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14:paraId="6BCF577B"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1D97CAB2" w14:textId="77777777" w:rsidTr="00F32DDC">
        <w:tc>
          <w:tcPr>
            <w:tcW w:w="2977" w:type="dxa"/>
            <w:shd w:val="clear" w:color="auto" w:fill="D9E2F3"/>
            <w:vAlign w:val="center"/>
          </w:tcPr>
          <w:p w14:paraId="416181BC"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14:paraId="54BACEAE"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2AA5278A" w14:textId="77777777" w:rsidTr="00F32DDC">
        <w:tc>
          <w:tcPr>
            <w:tcW w:w="2977" w:type="dxa"/>
            <w:shd w:val="clear" w:color="auto" w:fill="D9E2F3"/>
            <w:vAlign w:val="center"/>
          </w:tcPr>
          <w:p w14:paraId="6347CE34" w14:textId="77777777" w:rsidR="00A9306E" w:rsidRPr="00FD1EE4" w:rsidRDefault="00A9306E" w:rsidP="00F32DDC">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14:paraId="54BE7BED"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1A253446" w14:textId="77777777" w:rsidTr="00F32DDC">
        <w:tc>
          <w:tcPr>
            <w:tcW w:w="2977" w:type="dxa"/>
            <w:shd w:val="clear" w:color="auto" w:fill="D9E2F3"/>
            <w:vAlign w:val="center"/>
          </w:tcPr>
          <w:p w14:paraId="1CEA96F3" w14:textId="77777777" w:rsidR="00A9306E" w:rsidRPr="00FD1EE4" w:rsidRDefault="00A9306E" w:rsidP="00F32DDC">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14:paraId="6EADBC7F"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05312C69" w14:textId="77777777" w:rsidTr="00F32DDC">
        <w:tc>
          <w:tcPr>
            <w:tcW w:w="2977" w:type="dxa"/>
            <w:shd w:val="clear" w:color="auto" w:fill="D9E2F3"/>
            <w:vAlign w:val="center"/>
          </w:tcPr>
          <w:p w14:paraId="205316B5"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14:paraId="2E9AD6DA" w14:textId="77777777" w:rsidR="00A9306E" w:rsidRPr="00FD1EE4" w:rsidRDefault="00A9306E" w:rsidP="00F32DDC">
            <w:pPr>
              <w:spacing w:before="240" w:after="240"/>
              <w:rPr>
                <w:rFonts w:ascii="GHEA Grapalat" w:eastAsia="GHEA Grapalat" w:hAnsi="GHEA Grapalat" w:cs="GHEA Grapalat"/>
              </w:rPr>
            </w:pPr>
          </w:p>
        </w:tc>
      </w:tr>
    </w:tbl>
    <w:p w14:paraId="4A8168FF" w14:textId="77777777"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A9306E" w:rsidRPr="00FD1EE4" w14:paraId="1B66969D" w14:textId="77777777" w:rsidTr="00F32DDC">
        <w:tc>
          <w:tcPr>
            <w:tcW w:w="2943" w:type="dxa"/>
            <w:shd w:val="clear" w:color="auto" w:fill="D9E2F3"/>
            <w:vAlign w:val="center"/>
          </w:tcPr>
          <w:p w14:paraId="61A5E8F5"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14:paraId="34E6F58B"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63AC755D" w14:textId="77777777" w:rsidTr="00F32DDC">
        <w:tc>
          <w:tcPr>
            <w:tcW w:w="2943" w:type="dxa"/>
            <w:shd w:val="clear" w:color="auto" w:fill="D9E2F3"/>
            <w:vAlign w:val="center"/>
          </w:tcPr>
          <w:p w14:paraId="49ACB297"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14:paraId="014C357C"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3FF620E3" w14:textId="77777777" w:rsidTr="00F32DDC">
        <w:tc>
          <w:tcPr>
            <w:tcW w:w="2943" w:type="dxa"/>
            <w:shd w:val="clear" w:color="auto" w:fill="D9E2F3"/>
            <w:vAlign w:val="center"/>
          </w:tcPr>
          <w:p w14:paraId="6A1F6E24" w14:textId="77777777"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14:paraId="52D13BF6"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735A243C" w14:textId="77777777" w:rsidTr="00F32DDC">
        <w:tc>
          <w:tcPr>
            <w:tcW w:w="2943" w:type="dxa"/>
            <w:shd w:val="clear" w:color="auto" w:fill="D9E2F3"/>
            <w:vAlign w:val="center"/>
          </w:tcPr>
          <w:p w14:paraId="60587A1B" w14:textId="77777777" w:rsidR="00A9306E" w:rsidRPr="00FD1EE4" w:rsidRDefault="00A9306E" w:rsidP="00F32DDC">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lastRenderedPageBreak/>
              <w:t>Название улицы, здание (дом), квартира</w:t>
            </w:r>
          </w:p>
        </w:tc>
        <w:tc>
          <w:tcPr>
            <w:tcW w:w="6072" w:type="dxa"/>
            <w:vAlign w:val="center"/>
          </w:tcPr>
          <w:p w14:paraId="3D514F40" w14:textId="77777777" w:rsidR="00A9306E" w:rsidRPr="00FD1EE4" w:rsidRDefault="00A9306E" w:rsidP="00F32DDC">
            <w:pPr>
              <w:spacing w:before="240" w:after="240"/>
              <w:rPr>
                <w:rFonts w:ascii="GHEA Grapalat" w:eastAsia="GHEA Grapalat" w:hAnsi="GHEA Grapalat" w:cs="GHEA Grapalat"/>
              </w:rPr>
            </w:pPr>
          </w:p>
        </w:tc>
      </w:tr>
    </w:tbl>
    <w:p w14:paraId="642D17C4" w14:textId="77777777"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9306E" w:rsidRPr="00FD1EE4" w14:paraId="5512B536" w14:textId="77777777" w:rsidTr="00F32DDC">
        <w:tc>
          <w:tcPr>
            <w:tcW w:w="2837" w:type="dxa"/>
            <w:shd w:val="clear" w:color="auto" w:fill="D9E2F3"/>
            <w:vAlign w:val="center"/>
          </w:tcPr>
          <w:p w14:paraId="30F5B1B7"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14:paraId="5CAF8874"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72179623" w14:textId="77777777" w:rsidTr="00F32DDC">
        <w:tc>
          <w:tcPr>
            <w:tcW w:w="2837" w:type="dxa"/>
            <w:shd w:val="clear" w:color="auto" w:fill="D9E2F3"/>
            <w:vAlign w:val="center"/>
          </w:tcPr>
          <w:p w14:paraId="49BEC81C"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14:paraId="370FBECD"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69EF7F27" w14:textId="77777777" w:rsidTr="00F32DDC">
        <w:tc>
          <w:tcPr>
            <w:tcW w:w="2837" w:type="dxa"/>
            <w:shd w:val="clear" w:color="auto" w:fill="D9E2F3"/>
            <w:vAlign w:val="center"/>
          </w:tcPr>
          <w:p w14:paraId="0DE7AA7D"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14:paraId="0B8434F0"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72B8FAF2" w14:textId="77777777" w:rsidTr="00F32DDC">
        <w:tc>
          <w:tcPr>
            <w:tcW w:w="2837" w:type="dxa"/>
            <w:shd w:val="clear" w:color="auto" w:fill="D9E2F3"/>
            <w:vAlign w:val="center"/>
          </w:tcPr>
          <w:p w14:paraId="23EDDC34"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14:paraId="772572FB" w14:textId="77777777" w:rsidR="00A9306E" w:rsidRPr="00FD1EE4" w:rsidRDefault="00A9306E" w:rsidP="00F32DDC">
            <w:pPr>
              <w:spacing w:before="240" w:after="240"/>
              <w:rPr>
                <w:rFonts w:ascii="GHEA Grapalat" w:eastAsia="GHEA Grapalat" w:hAnsi="GHEA Grapalat" w:cs="GHEA Grapalat"/>
              </w:rPr>
            </w:pPr>
          </w:p>
        </w:tc>
      </w:tr>
    </w:tbl>
    <w:p w14:paraId="3D80082E" w14:textId="77777777" w:rsidR="00A9306E" w:rsidRPr="008C665F"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9306E" w:rsidRPr="00FD1EE4" w14:paraId="26F600A3" w14:textId="77777777" w:rsidTr="00F32DDC">
        <w:trPr>
          <w:trHeight w:val="924"/>
        </w:trPr>
        <w:tc>
          <w:tcPr>
            <w:tcW w:w="9016" w:type="dxa"/>
            <w:gridSpan w:val="2"/>
            <w:vAlign w:val="center"/>
          </w:tcPr>
          <w:p w14:paraId="73C6A6B2" w14:textId="77777777" w:rsidR="00A9306E" w:rsidRPr="00FD1EE4" w:rsidRDefault="00000000"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B34CB6">
              <w:rPr>
                <w:rFonts w:ascii="GHEA Grapalat" w:eastAsia="GHEA Grapalat" w:hAnsi="GHEA Grapalat" w:cs="GHEA Grapalat"/>
                <w:lang w:val="hy-AM"/>
              </w:rPr>
              <w:t>а</w:t>
            </w:r>
            <w:r w:rsidR="00A9306E">
              <w:rPr>
                <w:rFonts w:ascii="GHEA Grapalat" w:eastAsia="GHEA Grapalat" w:hAnsi="GHEA Grapalat" w:cs="GHEA Grapalat"/>
              </w:rPr>
              <w:t>.</w:t>
            </w:r>
            <w:r w:rsidR="00A9306E" w:rsidRPr="00FD1EE4">
              <w:rPr>
                <w:rFonts w:ascii="GHEA Grapalat" w:eastAsia="GHEA Grapalat" w:hAnsi="GHEA Grapalat" w:cs="GHEA Grapalat"/>
              </w:rPr>
              <w:t xml:space="preserve"> </w:t>
            </w:r>
            <w:r w:rsidR="00A9306E" w:rsidRPr="00C76DD8">
              <w:rPr>
                <w:rFonts w:ascii="GHEA Grapalat" w:eastAsia="GHEA Grapalat" w:hAnsi="GHEA Grapalat" w:cs="GHEA Grapalat"/>
              </w:rPr>
              <w:t xml:space="preserve">прямо или косвенно владеет 20 и более процентами </w:t>
            </w:r>
            <w:r w:rsidR="00A9306E" w:rsidRPr="004B3E79">
              <w:rPr>
                <w:rFonts w:ascii="GHEA Grapalat" w:eastAsia="GHEA Grapalat" w:hAnsi="GHEA Grapalat" w:cs="GHEA Grapalat"/>
              </w:rPr>
              <w:t>дающих право голоса долей</w:t>
            </w:r>
            <w:r w:rsidR="00A9306E"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A9306E" w:rsidRPr="00FD1EE4" w14:paraId="6FE6B18C" w14:textId="77777777" w:rsidTr="00F32DDC">
        <w:trPr>
          <w:trHeight w:val="684"/>
        </w:trPr>
        <w:tc>
          <w:tcPr>
            <w:tcW w:w="4508" w:type="dxa"/>
            <w:shd w:val="clear" w:color="auto" w:fill="D9E2F3"/>
            <w:vAlign w:val="center"/>
          </w:tcPr>
          <w:p w14:paraId="46833E5D"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14:paraId="33FC44C3"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053F5516" w14:textId="77777777" w:rsidTr="00F32DDC">
        <w:trPr>
          <w:trHeight w:val="1282"/>
        </w:trPr>
        <w:tc>
          <w:tcPr>
            <w:tcW w:w="4508" w:type="dxa"/>
            <w:shd w:val="clear" w:color="auto" w:fill="D9E2F3"/>
            <w:vAlign w:val="center"/>
          </w:tcPr>
          <w:p w14:paraId="0036375B"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14:paraId="3AF65C53" w14:textId="77777777" w:rsidR="00A9306E" w:rsidRPr="006B364D" w:rsidRDefault="00000000"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Прямое участие</w:t>
            </w:r>
          </w:p>
          <w:p w14:paraId="1840B3D3" w14:textId="77777777" w:rsidR="00A9306E" w:rsidRPr="00F10CBA" w:rsidRDefault="00000000"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Косвенное участие</w:t>
            </w:r>
          </w:p>
        </w:tc>
      </w:tr>
      <w:tr w:rsidR="00A9306E" w:rsidRPr="00FD1EE4" w14:paraId="1B238EB1" w14:textId="77777777" w:rsidTr="00F32DDC">
        <w:tc>
          <w:tcPr>
            <w:tcW w:w="9016" w:type="dxa"/>
            <w:gridSpan w:val="2"/>
            <w:vAlign w:val="center"/>
          </w:tcPr>
          <w:p w14:paraId="69AFDFA4" w14:textId="77777777" w:rsidR="00A9306E" w:rsidRPr="00FD1EE4" w:rsidRDefault="00000000" w:rsidP="00F32DDC">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6F16E4">
              <w:rPr>
                <w:rFonts w:ascii="GHEA Grapalat" w:eastAsia="GHEA Grapalat" w:hAnsi="GHEA Grapalat" w:cs="GHEA Grapalat"/>
                <w:lang w:val="hy-AM"/>
              </w:rPr>
              <w:t>б</w:t>
            </w:r>
            <w:r w:rsidR="00A9306E" w:rsidRPr="006F16E4">
              <w:rPr>
                <w:rFonts w:eastAsia="Cambria Math"/>
              </w:rPr>
              <w:t>․</w:t>
            </w:r>
            <w:r w:rsidR="00A9306E"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A9306E" w:rsidRPr="00FD1EE4" w14:paraId="4C9AEBB7" w14:textId="77777777" w:rsidTr="00F32DDC">
        <w:tc>
          <w:tcPr>
            <w:tcW w:w="9016" w:type="dxa"/>
            <w:gridSpan w:val="2"/>
            <w:vAlign w:val="center"/>
          </w:tcPr>
          <w:p w14:paraId="3E25D64C" w14:textId="77777777" w:rsidR="00A9306E" w:rsidRPr="00FD1EE4" w:rsidRDefault="00000000"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801B2D">
              <w:rPr>
                <w:rFonts w:ascii="GHEA Grapalat" w:eastAsia="GHEA Grapalat" w:hAnsi="GHEA Grapalat" w:cs="GHEA Grapalat"/>
                <w:lang w:val="hy-AM"/>
              </w:rPr>
              <w:t>в</w:t>
            </w:r>
            <w:r w:rsidR="00A9306E">
              <w:rPr>
                <w:rFonts w:ascii="GHEA Grapalat" w:eastAsia="GHEA Grapalat" w:hAnsi="GHEA Grapalat" w:cs="GHEA Grapalat"/>
              </w:rPr>
              <w:t>.</w:t>
            </w:r>
            <w:r w:rsidR="00A9306E"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A9306E" w:rsidRPr="00BA30D4">
              <w:rPr>
                <w:rFonts w:ascii="GHEA Grapalat" w:eastAsia="GHEA Grapalat" w:hAnsi="GHEA Grapalat" w:cs="GHEA Grapalat"/>
                <w:lang w:val="hy-AM"/>
              </w:rPr>
              <w:t>б</w:t>
            </w:r>
            <w:r w:rsidR="00A9306E" w:rsidRPr="00BA30D4">
              <w:rPr>
                <w:rFonts w:ascii="GHEA Grapalat" w:eastAsia="GHEA Grapalat" w:hAnsi="GHEA Grapalat" w:cs="GHEA Grapalat"/>
              </w:rPr>
              <w:t>"</w:t>
            </w:r>
          </w:p>
        </w:tc>
      </w:tr>
    </w:tbl>
    <w:p w14:paraId="6E51979B" w14:textId="77777777" w:rsidR="00A9306E" w:rsidRPr="00A5193B"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9306E" w:rsidRPr="00FD1EE4" w14:paraId="58D53257" w14:textId="77777777" w:rsidTr="00F32DDC">
        <w:trPr>
          <w:trHeight w:val="924"/>
        </w:trPr>
        <w:tc>
          <w:tcPr>
            <w:tcW w:w="9016" w:type="dxa"/>
            <w:gridSpan w:val="2"/>
            <w:vAlign w:val="center"/>
          </w:tcPr>
          <w:p w14:paraId="4B320421" w14:textId="77777777" w:rsidR="00A9306E" w:rsidRPr="00FD1EE4" w:rsidRDefault="00000000"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9C7B43">
              <w:rPr>
                <w:rFonts w:ascii="GHEA Grapalat" w:eastAsia="GHEA Grapalat" w:hAnsi="GHEA Grapalat" w:cs="GHEA Grapalat"/>
                <w:lang w:val="hy-AM"/>
              </w:rPr>
              <w:t>а</w:t>
            </w:r>
            <w:r w:rsidR="00A9306E" w:rsidRPr="00FD1EE4">
              <w:rPr>
                <w:rFonts w:eastAsia="Cambria Math"/>
              </w:rPr>
              <w:t>․</w:t>
            </w:r>
            <w:r w:rsidR="00A9306E" w:rsidRPr="00FD1EE4">
              <w:rPr>
                <w:rFonts w:ascii="GHEA Grapalat" w:eastAsia="Cambria Math" w:hAnsi="GHEA Grapalat" w:cs="Cambria Math"/>
              </w:rPr>
              <w:t xml:space="preserve"> </w:t>
            </w:r>
            <w:r w:rsidR="00A9306E" w:rsidRPr="00BC0F3A">
              <w:rPr>
                <w:rFonts w:ascii="GHEA Grapalat" w:eastAsia="GHEA Grapalat" w:hAnsi="GHEA Grapalat" w:cs="GHEA Grapalat"/>
              </w:rPr>
              <w:t xml:space="preserve">прямо или косвенно владеет 10 и более процентами </w:t>
            </w:r>
            <w:r w:rsidR="00A9306E" w:rsidRPr="004B3E79">
              <w:rPr>
                <w:rFonts w:ascii="GHEA Grapalat" w:eastAsia="GHEA Grapalat" w:hAnsi="GHEA Grapalat" w:cs="GHEA Grapalat"/>
              </w:rPr>
              <w:t>дающих право голоса долей</w:t>
            </w:r>
            <w:r w:rsidR="00A9306E" w:rsidRPr="00C76DD8">
              <w:rPr>
                <w:rFonts w:ascii="GHEA Grapalat" w:eastAsia="GHEA Grapalat" w:hAnsi="GHEA Grapalat" w:cs="GHEA Grapalat"/>
              </w:rPr>
              <w:t xml:space="preserve"> (акций, паев) </w:t>
            </w:r>
            <w:r w:rsidR="00A9306E"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A9306E" w:rsidRPr="00FD1EE4" w14:paraId="6648B63E" w14:textId="77777777" w:rsidTr="00F32DDC">
        <w:trPr>
          <w:trHeight w:val="684"/>
        </w:trPr>
        <w:tc>
          <w:tcPr>
            <w:tcW w:w="4508" w:type="dxa"/>
            <w:shd w:val="clear" w:color="auto" w:fill="D9E2F3"/>
            <w:vAlign w:val="center"/>
          </w:tcPr>
          <w:p w14:paraId="05F910F8"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14:paraId="3F0CBA02"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091B3FA4" w14:textId="77777777" w:rsidTr="00F32DDC">
        <w:trPr>
          <w:trHeight w:val="1282"/>
        </w:trPr>
        <w:tc>
          <w:tcPr>
            <w:tcW w:w="4508" w:type="dxa"/>
            <w:shd w:val="clear" w:color="auto" w:fill="D9E2F3"/>
            <w:vAlign w:val="center"/>
          </w:tcPr>
          <w:p w14:paraId="0E84485C"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14:paraId="03D8B11D" w14:textId="77777777" w:rsidR="00A9306E" w:rsidRPr="00C843BA" w:rsidRDefault="00000000"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Прямое участие</w:t>
            </w:r>
          </w:p>
          <w:p w14:paraId="2B0F6826" w14:textId="77777777" w:rsidR="00A9306E" w:rsidRPr="00C843BA" w:rsidRDefault="00000000"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Косвенное участие</w:t>
            </w:r>
          </w:p>
        </w:tc>
      </w:tr>
      <w:tr w:rsidR="00A9306E" w:rsidRPr="00FD1EE4" w14:paraId="46B4999E" w14:textId="77777777" w:rsidTr="00F32DDC">
        <w:tc>
          <w:tcPr>
            <w:tcW w:w="9016" w:type="dxa"/>
            <w:gridSpan w:val="2"/>
            <w:vAlign w:val="center"/>
          </w:tcPr>
          <w:p w14:paraId="75653524" w14:textId="77777777" w:rsidR="00A9306E" w:rsidRPr="00FD1EE4" w:rsidRDefault="00000000" w:rsidP="00F32DDC">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D654B4">
              <w:rPr>
                <w:rFonts w:ascii="GHEA Grapalat" w:eastAsia="GHEA Grapalat" w:hAnsi="GHEA Grapalat" w:cs="GHEA Grapalat"/>
                <w:lang w:val="hy-AM"/>
              </w:rPr>
              <w:t>б</w:t>
            </w:r>
            <w:r w:rsidR="00A9306E" w:rsidRPr="00D654B4">
              <w:rPr>
                <w:rFonts w:eastAsia="Cambria Math"/>
              </w:rPr>
              <w:t>․</w:t>
            </w:r>
            <w:r w:rsidR="00A9306E" w:rsidRPr="00D654B4">
              <w:rPr>
                <w:rFonts w:ascii="GHEA Grapalat" w:eastAsia="Cambria Math" w:hAnsi="GHEA Grapalat" w:cs="Cambria Math"/>
              </w:rPr>
              <w:t xml:space="preserve"> </w:t>
            </w:r>
            <w:r w:rsidR="00A9306E" w:rsidRPr="00D654B4">
              <w:rPr>
                <w:rFonts w:ascii="GHEA Grapalat" w:eastAsia="GHEA Grapalat" w:hAnsi="GHEA Grapalat" w:cs="GHEA Grapalat"/>
              </w:rPr>
              <w:t xml:space="preserve">имеет право назначать или </w:t>
            </w:r>
            <w:r w:rsidR="00A9306E" w:rsidRPr="00D654B4">
              <w:rPr>
                <w:rFonts w:ascii="GHEA Grapalat" w:eastAsia="GHEA Grapalat" w:hAnsi="GHEA Grapalat" w:cs="GHEA Grapalat"/>
                <w:lang w:eastAsia="hy-AM"/>
              </w:rPr>
              <w:t>освобождать</w:t>
            </w:r>
            <w:r w:rsidR="00A9306E" w:rsidRPr="00D654B4">
              <w:rPr>
                <w:rFonts w:ascii="GHEA Grapalat" w:eastAsia="GHEA Grapalat" w:hAnsi="GHEA Grapalat" w:cs="GHEA Grapalat"/>
              </w:rPr>
              <w:t xml:space="preserve"> большинство членов органов управления юридического лица</w:t>
            </w:r>
          </w:p>
        </w:tc>
      </w:tr>
      <w:tr w:rsidR="00A9306E" w:rsidRPr="00FD1EE4" w14:paraId="63B01B9F" w14:textId="77777777" w:rsidTr="00F32DDC">
        <w:tc>
          <w:tcPr>
            <w:tcW w:w="9016" w:type="dxa"/>
            <w:gridSpan w:val="2"/>
            <w:vAlign w:val="center"/>
          </w:tcPr>
          <w:p w14:paraId="19761FD6" w14:textId="77777777" w:rsidR="00A9306E" w:rsidRPr="00FD1EE4" w:rsidRDefault="00000000" w:rsidP="00F32DDC">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1104ED">
              <w:rPr>
                <w:rFonts w:ascii="GHEA Grapalat" w:eastAsia="GHEA Grapalat" w:hAnsi="GHEA Grapalat" w:cs="GHEA Grapalat"/>
                <w:lang w:val="hy-AM"/>
              </w:rPr>
              <w:t>в</w:t>
            </w:r>
            <w:r w:rsidR="00A9306E" w:rsidRPr="00FD1EE4">
              <w:rPr>
                <w:rFonts w:eastAsia="Cambria Math"/>
              </w:rPr>
              <w:t>․</w:t>
            </w:r>
            <w:r w:rsidR="00A9306E" w:rsidRPr="00FD1EE4">
              <w:rPr>
                <w:rFonts w:ascii="GHEA Grapalat" w:eastAsia="Cambria Math" w:hAnsi="GHEA Grapalat" w:cs="Cambria Math"/>
              </w:rPr>
              <w:t xml:space="preserve"> </w:t>
            </w:r>
            <w:r w:rsidR="00A9306E"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A9306E" w:rsidRPr="00FD1EE4" w14:paraId="5C217A86" w14:textId="77777777" w:rsidTr="00F32DDC">
        <w:tc>
          <w:tcPr>
            <w:tcW w:w="9016" w:type="dxa"/>
            <w:gridSpan w:val="2"/>
            <w:vAlign w:val="center"/>
          </w:tcPr>
          <w:p w14:paraId="76209C84" w14:textId="77777777" w:rsidR="00A9306E" w:rsidRPr="00FD1EE4" w:rsidRDefault="00000000" w:rsidP="00F32DDC">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9839CB">
              <w:rPr>
                <w:rFonts w:ascii="GHEA Grapalat" w:eastAsia="GHEA Grapalat" w:hAnsi="GHEA Grapalat" w:cs="GHEA Grapalat"/>
                <w:lang w:val="hy-AM"/>
              </w:rPr>
              <w:t>г</w:t>
            </w:r>
            <w:r w:rsidR="00A9306E" w:rsidRPr="00FD1EE4">
              <w:rPr>
                <w:rFonts w:eastAsia="Cambria Math"/>
              </w:rPr>
              <w:t>․</w:t>
            </w:r>
            <w:r w:rsidR="00A9306E" w:rsidRPr="00FD1EE4">
              <w:rPr>
                <w:rFonts w:ascii="GHEA Grapalat" w:eastAsia="Cambria Math" w:hAnsi="GHEA Grapalat" w:cs="Cambria Math"/>
              </w:rPr>
              <w:t xml:space="preserve"> </w:t>
            </w:r>
            <w:r w:rsidR="00A9306E" w:rsidRPr="00F84F06">
              <w:rPr>
                <w:rFonts w:ascii="GHEA Grapalat" w:eastAsia="GHEA Grapalat" w:hAnsi="GHEA Grapalat" w:cs="GHEA Grapalat"/>
              </w:rPr>
              <w:t xml:space="preserve">осуществляет реальный (фактический) контроль за юридическим лицом </w:t>
            </w:r>
            <w:r w:rsidR="00A9306E">
              <w:rPr>
                <w:rFonts w:ascii="GHEA Grapalat" w:eastAsia="GHEA Grapalat" w:hAnsi="GHEA Grapalat" w:cs="GHEA Grapalat"/>
              </w:rPr>
              <w:t>иными</w:t>
            </w:r>
            <w:r w:rsidR="00A9306E" w:rsidRPr="00F84F06">
              <w:rPr>
                <w:rFonts w:ascii="GHEA Grapalat" w:eastAsia="GHEA Grapalat" w:hAnsi="GHEA Grapalat" w:cs="GHEA Grapalat"/>
              </w:rPr>
              <w:t xml:space="preserve"> средствами</w:t>
            </w:r>
          </w:p>
        </w:tc>
      </w:tr>
      <w:tr w:rsidR="00A9306E" w:rsidRPr="00FD1EE4" w14:paraId="6E1370FC" w14:textId="77777777" w:rsidTr="00F32DDC">
        <w:tc>
          <w:tcPr>
            <w:tcW w:w="9016" w:type="dxa"/>
            <w:gridSpan w:val="2"/>
            <w:vAlign w:val="center"/>
          </w:tcPr>
          <w:p w14:paraId="0B664937" w14:textId="77777777" w:rsidR="00A9306E" w:rsidRPr="00FD1EE4" w:rsidRDefault="00000000" w:rsidP="00F32DDC">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331D0E">
              <w:rPr>
                <w:rFonts w:ascii="GHEA Grapalat" w:eastAsia="GHEA Grapalat" w:hAnsi="GHEA Grapalat" w:cs="GHEA Grapalat"/>
                <w:lang w:val="hy-AM"/>
              </w:rPr>
              <w:t>д</w:t>
            </w:r>
            <w:r w:rsidR="00A9306E" w:rsidRPr="00FD1EE4">
              <w:rPr>
                <w:rFonts w:eastAsia="Cambria Math"/>
              </w:rPr>
              <w:t>․</w:t>
            </w:r>
            <w:r w:rsidR="00A9306E" w:rsidRPr="00FD1EE4">
              <w:rPr>
                <w:rFonts w:ascii="GHEA Grapalat" w:eastAsia="Cambria Math" w:hAnsi="GHEA Grapalat" w:cs="Cambria Math"/>
              </w:rPr>
              <w:t xml:space="preserve"> </w:t>
            </w:r>
            <w:r w:rsidR="00A9306E"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A9306E" w:rsidRPr="00F36505">
              <w:rPr>
                <w:rFonts w:ascii="GHEA Grapalat" w:eastAsia="GHEA Grapalat" w:hAnsi="GHEA Grapalat" w:cs="GHEA Grapalat"/>
              </w:rPr>
              <w:t xml:space="preserve"> "а" - "г"</w:t>
            </w:r>
          </w:p>
        </w:tc>
      </w:tr>
    </w:tbl>
    <w:p w14:paraId="7AE2619D" w14:textId="77777777"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14:paraId="5E6CF70A" w14:textId="77777777" w:rsidTr="00F32DDC">
        <w:tc>
          <w:tcPr>
            <w:tcW w:w="2837" w:type="dxa"/>
            <w:shd w:val="clear" w:color="auto" w:fill="D9E2F3"/>
            <w:vAlign w:val="center"/>
          </w:tcPr>
          <w:p w14:paraId="59C7BDCB" w14:textId="77777777"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14:paraId="5EC8F507"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3EE577E7" w14:textId="77777777" w:rsidTr="00F32DDC">
        <w:tc>
          <w:tcPr>
            <w:tcW w:w="2837" w:type="dxa"/>
            <w:shd w:val="clear" w:color="auto" w:fill="D9E2F3"/>
            <w:vAlign w:val="center"/>
          </w:tcPr>
          <w:p w14:paraId="154E313F" w14:textId="77777777"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14:paraId="73C405F7" w14:textId="77777777" w:rsidR="00A9306E" w:rsidRPr="00B23852" w:rsidRDefault="00000000"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Отдельно</w:t>
            </w:r>
          </w:p>
          <w:p w14:paraId="4225CAE5" w14:textId="77777777" w:rsidR="00A9306E" w:rsidRPr="00FD1EE4" w:rsidRDefault="00000000" w:rsidP="00F32DDC">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558FC">
              <w:rPr>
                <w:rFonts w:ascii="GHEA Grapalat" w:eastAsia="GHEA Grapalat" w:hAnsi="GHEA Grapalat" w:cs="GHEA Grapalat"/>
              </w:rPr>
              <w:t>Совместно с аффилированными лицами</w:t>
            </w:r>
          </w:p>
        </w:tc>
      </w:tr>
      <w:tr w:rsidR="00A9306E" w:rsidRPr="00FD1EE4" w14:paraId="6D4D6C2B" w14:textId="77777777" w:rsidTr="00F32DDC">
        <w:tc>
          <w:tcPr>
            <w:tcW w:w="2837" w:type="dxa"/>
            <w:shd w:val="clear" w:color="auto" w:fill="D9E2F3"/>
            <w:vAlign w:val="center"/>
          </w:tcPr>
          <w:p w14:paraId="0435A20D" w14:textId="77777777"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 xml:space="preserve">Реальным бенефициаром отчетной организации в сфере недропользования является должностное </w:t>
            </w:r>
            <w:r w:rsidRPr="005D151C">
              <w:rPr>
                <w:rFonts w:ascii="GHEA Grapalat" w:eastAsia="GHEA Grapalat" w:hAnsi="GHEA Grapalat" w:cs="GHEA Grapalat"/>
                <w:color w:val="000000"/>
              </w:rPr>
              <w:lastRenderedPageBreak/>
              <w:t>лицо или член его семьи</w:t>
            </w:r>
            <w:r>
              <w:rPr>
                <w:rFonts w:ascii="GHEA Grapalat" w:eastAsia="GHEA Grapalat" w:hAnsi="GHEA Grapalat" w:cs="GHEA Grapalat"/>
                <w:color w:val="000000"/>
              </w:rPr>
              <w:t xml:space="preserve"> </w:t>
            </w:r>
          </w:p>
        </w:tc>
        <w:tc>
          <w:tcPr>
            <w:tcW w:w="6180" w:type="dxa"/>
            <w:vAlign w:val="center"/>
          </w:tcPr>
          <w:p w14:paraId="18968AFE" w14:textId="77777777" w:rsidR="00A9306E" w:rsidRPr="005600B4" w:rsidRDefault="00000000"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Да</w:t>
            </w:r>
          </w:p>
          <w:p w14:paraId="625EE393" w14:textId="77777777" w:rsidR="00A9306E" w:rsidRPr="005600B4" w:rsidRDefault="00000000"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Нет</w:t>
            </w:r>
          </w:p>
        </w:tc>
      </w:tr>
    </w:tbl>
    <w:p w14:paraId="4E3BB1CB" w14:textId="77777777"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14:paraId="54DA1378" w14:textId="77777777" w:rsidTr="00F32DDC">
        <w:tc>
          <w:tcPr>
            <w:tcW w:w="2837" w:type="dxa"/>
            <w:shd w:val="clear" w:color="auto" w:fill="D9E2F3"/>
            <w:vAlign w:val="center"/>
          </w:tcPr>
          <w:p w14:paraId="6320A278"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14:paraId="7605BABE"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2913A3EE" w14:textId="77777777" w:rsidTr="00F32DDC">
        <w:tc>
          <w:tcPr>
            <w:tcW w:w="2837" w:type="dxa"/>
            <w:shd w:val="clear" w:color="auto" w:fill="D9E2F3"/>
            <w:vAlign w:val="center"/>
          </w:tcPr>
          <w:p w14:paraId="4D29B397"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14:paraId="53DB8F41" w14:textId="77777777" w:rsidR="00A9306E" w:rsidRPr="00FD1EE4" w:rsidRDefault="00A9306E" w:rsidP="00F32DDC">
            <w:pPr>
              <w:spacing w:before="240" w:after="240"/>
              <w:rPr>
                <w:rFonts w:ascii="GHEA Grapalat" w:eastAsia="GHEA Grapalat" w:hAnsi="GHEA Grapalat" w:cs="GHEA Grapalat"/>
              </w:rPr>
            </w:pPr>
          </w:p>
        </w:tc>
      </w:tr>
    </w:tbl>
    <w:p w14:paraId="7184A9D7" w14:textId="77777777" w:rsidR="00A9306E" w:rsidRPr="00FD1EE4" w:rsidRDefault="00A9306E" w:rsidP="00A9306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097488C8" w14:textId="77777777" w:rsidR="00A9306E" w:rsidRPr="00FD1EE4"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14:paraId="56B014E1" w14:textId="77777777"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14:paraId="6859524A" w14:textId="77777777" w:rsidTr="00F32DDC">
        <w:tc>
          <w:tcPr>
            <w:tcW w:w="2835" w:type="dxa"/>
            <w:shd w:val="clear" w:color="auto" w:fill="D9E2F3"/>
            <w:vAlign w:val="center"/>
          </w:tcPr>
          <w:p w14:paraId="3C1DECBB"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630F9879"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0FDA211D" w14:textId="77777777" w:rsidTr="00F32DDC">
        <w:tc>
          <w:tcPr>
            <w:tcW w:w="2835" w:type="dxa"/>
            <w:shd w:val="clear" w:color="auto" w:fill="D9E2F3"/>
            <w:vAlign w:val="center"/>
          </w:tcPr>
          <w:p w14:paraId="45B6D625"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12422D8C"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7D985607" w14:textId="77777777" w:rsidTr="00F32DDC">
        <w:tc>
          <w:tcPr>
            <w:tcW w:w="2835" w:type="dxa"/>
            <w:shd w:val="clear" w:color="auto" w:fill="D9E2F3"/>
            <w:vAlign w:val="center"/>
          </w:tcPr>
          <w:p w14:paraId="3E35136D"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14:paraId="153717CA"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19A6B4A7" w14:textId="77777777" w:rsidTr="00F32DDC">
        <w:tc>
          <w:tcPr>
            <w:tcW w:w="2835" w:type="dxa"/>
            <w:shd w:val="clear" w:color="auto" w:fill="D9E2F3"/>
            <w:vAlign w:val="center"/>
          </w:tcPr>
          <w:p w14:paraId="58294CD8"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14:paraId="4375CF83"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0D1C9495" w14:textId="77777777" w:rsidTr="00F32DDC">
        <w:tc>
          <w:tcPr>
            <w:tcW w:w="2835" w:type="dxa"/>
            <w:shd w:val="clear" w:color="auto" w:fill="D9E2F3"/>
            <w:vAlign w:val="center"/>
          </w:tcPr>
          <w:p w14:paraId="2B6D18E6"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13610C2B"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49B3BDCF" w14:textId="77777777" w:rsidTr="00F32DDC">
        <w:tc>
          <w:tcPr>
            <w:tcW w:w="2835" w:type="dxa"/>
            <w:shd w:val="clear" w:color="auto" w:fill="D9E2F3"/>
            <w:vAlign w:val="center"/>
          </w:tcPr>
          <w:p w14:paraId="1C7CCC22"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14:paraId="7AAFEA12"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1B901BD9" w14:textId="77777777" w:rsidTr="00F32DDC">
        <w:tc>
          <w:tcPr>
            <w:tcW w:w="2835" w:type="dxa"/>
            <w:shd w:val="clear" w:color="auto" w:fill="D9E2F3"/>
            <w:vAlign w:val="center"/>
          </w:tcPr>
          <w:p w14:paraId="0F857F0D"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0F67C8D4" w14:textId="77777777" w:rsidR="00A9306E" w:rsidRPr="00FD1EE4" w:rsidRDefault="00A9306E" w:rsidP="00F32DDC">
            <w:pPr>
              <w:spacing w:before="240" w:after="240"/>
              <w:rPr>
                <w:rFonts w:ascii="GHEA Grapalat" w:eastAsia="GHEA Grapalat" w:hAnsi="GHEA Grapalat" w:cs="GHEA Grapalat"/>
              </w:rPr>
            </w:pPr>
          </w:p>
        </w:tc>
      </w:tr>
    </w:tbl>
    <w:p w14:paraId="02891B78" w14:textId="77777777"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14:paraId="21DD75B1" w14:textId="77777777" w:rsidTr="00F32DDC">
        <w:trPr>
          <w:trHeight w:val="853"/>
        </w:trPr>
        <w:tc>
          <w:tcPr>
            <w:tcW w:w="2835" w:type="dxa"/>
            <w:vMerge w:val="restart"/>
            <w:shd w:val="clear" w:color="auto" w:fill="D9E2F3"/>
            <w:vAlign w:val="center"/>
          </w:tcPr>
          <w:p w14:paraId="60EF7095" w14:textId="77777777"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14:paraId="5CBEE17E"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4A8206C2" w14:textId="77777777" w:rsidTr="00F32DDC">
        <w:trPr>
          <w:trHeight w:val="850"/>
        </w:trPr>
        <w:tc>
          <w:tcPr>
            <w:tcW w:w="2835" w:type="dxa"/>
            <w:vMerge/>
            <w:shd w:val="clear" w:color="auto" w:fill="D9E2F3"/>
            <w:vAlign w:val="center"/>
          </w:tcPr>
          <w:p w14:paraId="47F8D5C0"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302D0769"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71DB19A0" w14:textId="77777777" w:rsidTr="00F32DDC">
        <w:trPr>
          <w:trHeight w:val="850"/>
        </w:trPr>
        <w:tc>
          <w:tcPr>
            <w:tcW w:w="2835" w:type="dxa"/>
            <w:vMerge/>
            <w:shd w:val="clear" w:color="auto" w:fill="D9E2F3"/>
            <w:vAlign w:val="center"/>
          </w:tcPr>
          <w:p w14:paraId="794A227B"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C19B901"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5D345AD0" w14:textId="77777777" w:rsidTr="00F32DDC">
        <w:trPr>
          <w:trHeight w:val="850"/>
        </w:trPr>
        <w:tc>
          <w:tcPr>
            <w:tcW w:w="2835" w:type="dxa"/>
            <w:vMerge/>
            <w:shd w:val="clear" w:color="auto" w:fill="D9E2F3"/>
            <w:vAlign w:val="center"/>
          </w:tcPr>
          <w:p w14:paraId="7D730D27"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1CC7F17"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1C33406D" w14:textId="77777777" w:rsidTr="00F32DDC">
        <w:trPr>
          <w:trHeight w:val="850"/>
        </w:trPr>
        <w:tc>
          <w:tcPr>
            <w:tcW w:w="2835" w:type="dxa"/>
            <w:vMerge/>
            <w:shd w:val="clear" w:color="auto" w:fill="D9E2F3"/>
            <w:vAlign w:val="center"/>
          </w:tcPr>
          <w:p w14:paraId="3C8CC603"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7F9542DE" w14:textId="77777777" w:rsidR="00A9306E" w:rsidRPr="00FD1EE4" w:rsidRDefault="00A9306E" w:rsidP="00F32DDC">
            <w:pPr>
              <w:spacing w:before="240" w:after="240"/>
              <w:rPr>
                <w:rFonts w:ascii="GHEA Grapalat" w:eastAsia="GHEA Grapalat" w:hAnsi="GHEA Grapalat" w:cs="GHEA Grapalat"/>
              </w:rPr>
            </w:pPr>
          </w:p>
        </w:tc>
      </w:tr>
    </w:tbl>
    <w:p w14:paraId="753B6026" w14:textId="77777777" w:rsidR="00A9306E"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14:paraId="07EBBF2C" w14:textId="77777777" w:rsidTr="00F32DDC">
        <w:tc>
          <w:tcPr>
            <w:tcW w:w="2835" w:type="dxa"/>
            <w:shd w:val="clear" w:color="auto" w:fill="D9E2F3"/>
            <w:vAlign w:val="center"/>
          </w:tcPr>
          <w:p w14:paraId="01E487BF"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14:paraId="37385A44"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458575EC" w14:textId="77777777" w:rsidTr="00F32DDC">
        <w:tc>
          <w:tcPr>
            <w:tcW w:w="2835" w:type="dxa"/>
            <w:shd w:val="clear" w:color="auto" w:fill="D9E2F3"/>
            <w:vAlign w:val="center"/>
          </w:tcPr>
          <w:p w14:paraId="7A11A4A4"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lastRenderedPageBreak/>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14:paraId="11E6277C" w14:textId="77777777" w:rsidR="00A9306E" w:rsidRPr="00FD1EE4" w:rsidRDefault="00A9306E" w:rsidP="00F32DDC">
            <w:pPr>
              <w:spacing w:before="240" w:after="240"/>
              <w:rPr>
                <w:rFonts w:ascii="GHEA Grapalat" w:eastAsia="GHEA Grapalat" w:hAnsi="GHEA Grapalat" w:cs="GHEA Grapalat"/>
              </w:rPr>
            </w:pPr>
          </w:p>
        </w:tc>
      </w:tr>
    </w:tbl>
    <w:p w14:paraId="2C09A937" w14:textId="77777777" w:rsidR="00A9306E" w:rsidRPr="00FD1EE4" w:rsidRDefault="00A9306E" w:rsidP="00A9306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14:paraId="09AD6B97" w14:textId="77777777" w:rsidR="00A9306E" w:rsidRPr="00AE55B6" w:rsidRDefault="00A9306E" w:rsidP="00AE55B6">
      <w:pPr>
        <w:pStyle w:val="ListParagraph"/>
        <w:numPr>
          <w:ilvl w:val="0"/>
          <w:numId w:val="25"/>
        </w:numPr>
        <w:pBdr>
          <w:top w:val="nil"/>
          <w:left w:val="nil"/>
          <w:bottom w:val="nil"/>
          <w:right w:val="nil"/>
          <w:between w:val="nil"/>
        </w:pBdr>
        <w:rPr>
          <w:rFonts w:ascii="GHEA Grapalat" w:eastAsia="GHEA Grapalat" w:hAnsi="GHEA Grapalat" w:cs="GHEA Grapalat"/>
          <w:b/>
          <w:color w:val="000000"/>
        </w:rPr>
      </w:pPr>
      <w:r w:rsidRPr="00AE55B6">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A9306E" w:rsidRPr="00FD1EE4" w14:paraId="2B9D74E8" w14:textId="77777777" w:rsidTr="00F32DDC">
        <w:tc>
          <w:tcPr>
            <w:tcW w:w="9016" w:type="dxa"/>
            <w:shd w:val="clear" w:color="auto" w:fill="DBE5F1" w:themeFill="accent1" w:themeFillTint="33"/>
          </w:tcPr>
          <w:p w14:paraId="5D0533B4" w14:textId="77777777" w:rsidR="00A9306E" w:rsidRPr="00FD1EE4" w:rsidRDefault="00A9306E" w:rsidP="00F32DD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A9306E" w:rsidRPr="00FD1EE4" w14:paraId="12EE3547" w14:textId="77777777" w:rsidTr="00F32DDC">
        <w:trPr>
          <w:trHeight w:val="10187"/>
        </w:trPr>
        <w:tc>
          <w:tcPr>
            <w:tcW w:w="9016" w:type="dxa"/>
          </w:tcPr>
          <w:p w14:paraId="529AAD11" w14:textId="77777777" w:rsidR="00A9306E" w:rsidRPr="00FD1EE4" w:rsidRDefault="00A9306E" w:rsidP="00F32DDC">
            <w:pPr>
              <w:rPr>
                <w:rFonts w:ascii="GHEA Grapalat" w:eastAsia="GHEA Grapalat" w:hAnsi="GHEA Grapalat" w:cs="GHEA Grapalat"/>
                <w:b/>
                <w:color w:val="000000"/>
              </w:rPr>
            </w:pPr>
          </w:p>
        </w:tc>
      </w:tr>
    </w:tbl>
    <w:p w14:paraId="577E9EF0" w14:textId="77777777" w:rsidR="00A9306E" w:rsidRPr="00FD1EE4" w:rsidRDefault="00A9306E" w:rsidP="00A9306E">
      <w:pPr>
        <w:pBdr>
          <w:top w:val="nil"/>
          <w:left w:val="nil"/>
          <w:bottom w:val="nil"/>
          <w:right w:val="nil"/>
          <w:between w:val="nil"/>
        </w:pBdr>
        <w:rPr>
          <w:rFonts w:ascii="GHEA Grapalat" w:eastAsia="GHEA Grapalat" w:hAnsi="GHEA Grapalat" w:cs="GHEA Grapalat"/>
          <w:b/>
          <w:color w:val="000000"/>
        </w:rPr>
      </w:pPr>
    </w:p>
    <w:p w14:paraId="2FA4353B" w14:textId="77777777" w:rsidR="00A9306E" w:rsidRDefault="00A9306E" w:rsidP="00A9306E">
      <w:pPr>
        <w:rPr>
          <w:rFonts w:ascii="GHEA Grapalat" w:hAnsi="GHEA Grapalat"/>
          <w:b/>
        </w:rPr>
      </w:pPr>
    </w:p>
    <w:p w14:paraId="499ADC52" w14:textId="77777777" w:rsidR="00A9306E" w:rsidRDefault="00A9306E" w:rsidP="00A9306E">
      <w:pPr>
        <w:rPr>
          <w:ins w:id="5" w:author="Inesa Kocharyan" w:date="2021-09-01T11:45:00Z"/>
          <w:rFonts w:ascii="GHEA Grapalat" w:hAnsi="GHEA Grapalat"/>
          <w:b/>
        </w:rPr>
      </w:pPr>
    </w:p>
    <w:p w14:paraId="5502FEFE" w14:textId="77777777" w:rsidR="00A9306E" w:rsidRDefault="00A9306E" w:rsidP="00A9306E">
      <w:pPr>
        <w:rPr>
          <w:rFonts w:ascii="GHEA Grapalat" w:hAnsi="GHEA Grapalat"/>
          <w:b/>
        </w:rPr>
      </w:pPr>
      <w:r>
        <w:rPr>
          <w:rFonts w:ascii="GHEA Grapalat" w:hAnsi="GHEA Grapalat"/>
          <w:b/>
        </w:rPr>
        <w:br w:type="page"/>
      </w:r>
    </w:p>
    <w:p w14:paraId="6EFD41DE" w14:textId="77777777" w:rsidR="00A9306E" w:rsidRPr="000306ED" w:rsidRDefault="00A9306E" w:rsidP="00A9306E">
      <w:pPr>
        <w:spacing w:line="360" w:lineRule="auto"/>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14:paraId="04D4DB90" w14:textId="77777777" w:rsidR="00A9306E" w:rsidRPr="000306ED" w:rsidRDefault="00A9306E" w:rsidP="00A9306E">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74F7C4CD" w14:textId="77777777" w:rsidR="00A9306E" w:rsidRPr="000306ED" w:rsidRDefault="00A9306E" w:rsidP="00A9306E">
      <w:pPr>
        <w:pStyle w:val="ListParagraph"/>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6045F417" w14:textId="77777777" w:rsidR="00A9306E" w:rsidRPr="000306ED" w:rsidRDefault="00A9306E" w:rsidP="00A9306E">
      <w:pPr>
        <w:pStyle w:val="ListParagraph"/>
        <w:numPr>
          <w:ilvl w:val="0"/>
          <w:numId w:val="27"/>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76B20DDD" w14:textId="77777777" w:rsidR="00A9306E" w:rsidRPr="000306ED" w:rsidRDefault="00A9306E" w:rsidP="00A9306E">
      <w:pPr>
        <w:pStyle w:val="ListParagraph"/>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27CACCA0" w14:textId="77777777" w:rsidR="00A9306E" w:rsidRPr="000306ED" w:rsidRDefault="00A9306E" w:rsidP="00A9306E">
      <w:pPr>
        <w:pStyle w:val="ListParagraph"/>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r w:rsidRPr="000306ED">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2A18DAFC" w14:textId="77777777" w:rsidR="00A9306E" w:rsidRPr="000306ED" w:rsidRDefault="00A9306E" w:rsidP="00A9306E">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1695CC9E" w14:textId="77777777" w:rsidR="00A9306E" w:rsidRPr="000306ED" w:rsidRDefault="00A9306E" w:rsidP="00A9306E">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lastRenderedPageBreak/>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0BD77F6D" w14:textId="77777777" w:rsidR="00A9306E" w:rsidRPr="000306ED" w:rsidRDefault="00A9306E" w:rsidP="00A9306E">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65402AA6" w14:textId="77777777" w:rsidR="00A9306E" w:rsidRPr="000306ED" w:rsidRDefault="00A9306E" w:rsidP="00A9306E">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306ED">
        <w:rPr>
          <w:rFonts w:ascii="MS Mincho" w:eastAsia="MS Mincho" w:hAnsi="MS Mincho" w:cs="MS Mincho" w:hint="eastAsia"/>
        </w:rPr>
        <w:t>․</w:t>
      </w:r>
    </w:p>
    <w:p w14:paraId="69B10907" w14:textId="77777777" w:rsidR="00A9306E" w:rsidRPr="000306ED" w:rsidRDefault="00A9306E" w:rsidP="00A9306E">
      <w:pPr>
        <w:pStyle w:val="ListParagraph"/>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47B452DE" w14:textId="77777777" w:rsidR="00A9306E" w:rsidRPr="000306ED" w:rsidRDefault="00A9306E" w:rsidP="00A9306E">
      <w:pPr>
        <w:spacing w:line="360" w:lineRule="auto"/>
        <w:ind w:left="-360"/>
        <w:contextualSpacing/>
        <w:jc w:val="both"/>
        <w:rPr>
          <w:rFonts w:ascii="GHEA Grapalat" w:hAnsi="GHEA Grapalat"/>
        </w:rPr>
      </w:pPr>
      <w:r w:rsidRPr="000306ED">
        <w:rPr>
          <w:rFonts w:ascii="GHEA Grapalat" w:hAnsi="GHEA Grapalat"/>
        </w:rPr>
        <w:lastRenderedPageBreak/>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6BDBFC1E" w14:textId="77777777" w:rsidR="00A9306E" w:rsidRPr="000306ED" w:rsidRDefault="00A9306E" w:rsidP="00A9306E">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14:paraId="7163F332" w14:textId="77777777" w:rsidR="00A9306E" w:rsidRPr="000306ED" w:rsidRDefault="00A9306E" w:rsidP="00A9306E">
      <w:pPr>
        <w:pStyle w:val="ListParagraph"/>
        <w:numPr>
          <w:ilvl w:val="0"/>
          <w:numId w:val="30"/>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2275BF60" w14:textId="77777777"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14:paraId="1A3B833E" w14:textId="77777777"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14:paraId="7826B24B" w14:textId="77777777"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7F92E01A" w14:textId="77777777" w:rsidR="00A9306E" w:rsidRPr="000306ED" w:rsidRDefault="00A9306E" w:rsidP="00A9306E">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w:t>
      </w:r>
      <w:r w:rsidRPr="000306ED">
        <w:rPr>
          <w:rFonts w:ascii="GHEA Grapalat" w:hAnsi="GHEA Grapalat"/>
        </w:rPr>
        <w:lastRenderedPageBreak/>
        <w:t>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40AC4533" w14:textId="77777777" w:rsidR="00A9306E" w:rsidRPr="000306ED" w:rsidRDefault="00A9306E" w:rsidP="00A9306E">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r w:rsidRPr="000306ED">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2BE783D4" w14:textId="77777777" w:rsidR="00A9306E" w:rsidRPr="000306ED" w:rsidRDefault="00A9306E" w:rsidP="00A9306E">
      <w:pPr>
        <w:spacing w:line="360" w:lineRule="auto"/>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r w:rsidRPr="000306ED">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14:paraId="6BB92EBC"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lastRenderedPageBreak/>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14:paraId="3A42D084" w14:textId="77777777" w:rsidR="00A9306E" w:rsidRPr="000306ED" w:rsidRDefault="00A9306E" w:rsidP="00A9306E">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r w:rsidRPr="000306ED">
        <w:rPr>
          <w:rFonts w:ascii="GHEA Grapalat" w:hAnsi="GHEA Grapalat"/>
        </w:rPr>
        <w:t>ым</w:t>
      </w:r>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14:paraId="30463949"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14:paraId="11107D7D" w14:textId="77777777" w:rsidR="00A9306E" w:rsidRPr="000306ED" w:rsidRDefault="00A9306E" w:rsidP="00A9306E">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r w:rsidRPr="000306ED">
        <w:rPr>
          <w:rFonts w:ascii="GHEA Grapalat" w:hAnsi="GHEA Grapalat"/>
        </w:rPr>
        <w:t>отстраня</w:t>
      </w:r>
      <w:r w:rsidRPr="000306ED">
        <w:rPr>
          <w:rFonts w:ascii="GHEA Grapalat" w:hAnsi="GHEA Grapalat"/>
          <w:lang w:val="hy-AM"/>
        </w:rPr>
        <w:t>ть большинство членов органов управления юридического лица;</w:t>
      </w:r>
    </w:p>
    <w:p w14:paraId="40AAE154"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769320D7"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055FC355"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w:t>
      </w:r>
      <w:r w:rsidRPr="000306ED">
        <w:rPr>
          <w:rFonts w:ascii="GHEA Grapalat" w:hAnsi="GHEA Grapalat"/>
        </w:rPr>
        <w:lastRenderedPageBreak/>
        <w:t xml:space="preserve">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14:paraId="45D544A8"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r w:rsidRPr="000306ED">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21B7C463" w14:textId="77777777" w:rsidR="00A9306E" w:rsidRPr="000306ED" w:rsidRDefault="00A9306E" w:rsidP="00A9306E">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14:paraId="21F5DE43"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14:paraId="705C7113"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14:paraId="256AE3B5"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10AE6FB2"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w:t>
      </w:r>
      <w:r w:rsidRPr="000306ED">
        <w:rPr>
          <w:rFonts w:ascii="GHEA Grapalat" w:hAnsi="GHEA Grapalat"/>
        </w:rPr>
        <w:lastRenderedPageBreak/>
        <w:t>полностью контролирующего Организацию, этот подраздел не подлежит заполнению.</w:t>
      </w:r>
    </w:p>
    <w:p w14:paraId="0EFFCA72"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06063589"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B832AD">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37406C23" w14:textId="77777777" w:rsidR="00A9306E" w:rsidRDefault="00A9306E" w:rsidP="00A9306E">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14:paraId="3D814A5D" w14:textId="77777777" w:rsidR="00B32672" w:rsidRPr="00B32672" w:rsidRDefault="00B32672" w:rsidP="00A9306E">
      <w:pPr>
        <w:spacing w:line="360" w:lineRule="auto"/>
        <w:contextualSpacing/>
        <w:jc w:val="both"/>
        <w:rPr>
          <w:rFonts w:ascii="GHEA Grapalat" w:hAnsi="GHEA Grapalat"/>
        </w:rPr>
      </w:pPr>
    </w:p>
    <w:p w14:paraId="240EAED9" w14:textId="77777777" w:rsidR="00A9306E" w:rsidRPr="000306ED" w:rsidRDefault="00A9306E" w:rsidP="00A9306E">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14:paraId="6256853C" w14:textId="77777777" w:rsidR="00A9306E" w:rsidRPr="000306ED" w:rsidRDefault="00A9306E" w:rsidP="00A9306E">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1</w:t>
      </w:r>
      <w:r w:rsidRPr="000306ED">
        <w:rPr>
          <w:rFonts w:ascii="GHEA Grapalat" w:hAnsi="GHEA Grapalat"/>
          <w:i/>
          <w:sz w:val="18"/>
          <w:szCs w:val="18"/>
        </w:rPr>
        <w:t xml:space="preserve"> не представляется участником</w:t>
      </w:r>
      <w:r w:rsidR="00F514C3">
        <w:rPr>
          <w:rFonts w:ascii="GHEA Grapalat" w:hAnsi="GHEA Grapalat"/>
          <w:i/>
          <w:sz w:val="18"/>
          <w:szCs w:val="18"/>
          <w:lang w:val="hy-AM"/>
        </w:rPr>
        <w:t>,</w:t>
      </w:r>
      <w:r w:rsidRPr="000306ED">
        <w:rPr>
          <w:rFonts w:ascii="GHEA Grapalat" w:hAnsi="GHEA Grapalat"/>
          <w:i/>
          <w:sz w:val="18"/>
          <w:szCs w:val="18"/>
        </w:rPr>
        <w:t xml:space="preserve"> </w:t>
      </w:r>
      <w:r w:rsidR="00F514C3">
        <w:rPr>
          <w:rFonts w:ascii="GHEA Grapalat" w:hAnsi="GHEA Grapalat"/>
          <w:i/>
          <w:sz w:val="18"/>
          <w:szCs w:val="18"/>
        </w:rPr>
        <w:t>если он является резидентом РА</w:t>
      </w:r>
      <w:r w:rsidR="00F514C3" w:rsidRPr="000306ED" w:rsidDel="00F514C3">
        <w:rPr>
          <w:rFonts w:ascii="GHEA Grapalat" w:hAnsi="GHEA Grapalat"/>
          <w:i/>
          <w:sz w:val="18"/>
          <w:szCs w:val="18"/>
        </w:rPr>
        <w:t xml:space="preserve"> </w:t>
      </w:r>
      <w:r w:rsidRPr="000306ED">
        <w:rPr>
          <w:rFonts w:ascii="GHEA Grapalat" w:hAnsi="GHEA Grapalat"/>
          <w:i/>
          <w:sz w:val="18"/>
          <w:szCs w:val="18"/>
        </w:rPr>
        <w:t>а также в случае, если участник является индивидуальным предпринимателем или физическим лицом.</w:t>
      </w:r>
    </w:p>
    <w:p w14:paraId="2C4236CD" w14:textId="77777777" w:rsidR="00A9306E" w:rsidRDefault="00A9306E">
      <w:pPr>
        <w:rPr>
          <w:rFonts w:ascii="GHEA Grapalat" w:hAnsi="GHEA Grapalat"/>
          <w:b/>
        </w:rPr>
      </w:pPr>
      <w:r>
        <w:rPr>
          <w:rFonts w:ascii="GHEA Grapalat" w:hAnsi="GHEA Grapalat"/>
          <w:b/>
        </w:rPr>
        <w:br w:type="page"/>
      </w:r>
    </w:p>
    <w:p w14:paraId="033D0E73" w14:textId="77777777" w:rsidR="00B2572B" w:rsidRPr="00DC619D" w:rsidRDefault="00B2572B" w:rsidP="00B46D58">
      <w:pPr>
        <w:pStyle w:val="BodyTextIndent3"/>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14:paraId="585FF930" w14:textId="43D0BDB0" w:rsidR="00B2572B" w:rsidRPr="007F381F" w:rsidRDefault="00B2572B" w:rsidP="007F381F">
      <w:pPr>
        <w:pStyle w:val="BodyTextIndent3"/>
        <w:widowControl w:val="0"/>
        <w:spacing w:after="160" w:line="240" w:lineRule="auto"/>
        <w:jc w:val="right"/>
        <w:rPr>
          <w:rFonts w:ascii="GHEA Grapalat" w:hAnsi="GHEA Grapalat"/>
          <w:b/>
          <w:sz w:val="24"/>
          <w:szCs w:val="24"/>
        </w:rPr>
      </w:pPr>
      <w:r w:rsidRPr="001439BD">
        <w:rPr>
          <w:rFonts w:ascii="GHEA Grapalat" w:hAnsi="GHEA Grapalat"/>
          <w:b/>
          <w:sz w:val="24"/>
          <w:szCs w:val="24"/>
        </w:rPr>
        <w:t xml:space="preserve">к Приглашению на </w:t>
      </w:r>
      <w:r w:rsidR="00AB5994">
        <w:rPr>
          <w:rFonts w:ascii="GHEA Grapalat" w:hAnsi="GHEA Grapalat"/>
          <w:b/>
          <w:sz w:val="24"/>
          <w:szCs w:val="24"/>
        </w:rPr>
        <w:t>запрос котировок</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D837A7">
        <w:rPr>
          <w:rFonts w:ascii="GHEA Grapalat" w:hAnsi="GHEA Grapalat"/>
          <w:b/>
          <w:sz w:val="24"/>
          <w:szCs w:val="24"/>
        </w:rPr>
        <w:t>HFF-NTsDzB-2025/2</w:t>
      </w:r>
    </w:p>
    <w:p w14:paraId="74E7951B" w14:textId="77777777"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14:paraId="73502883" w14:textId="77777777" w:rsidR="00B2572B" w:rsidRPr="009044F1" w:rsidRDefault="00B2572B" w:rsidP="00B46D58">
      <w:pPr>
        <w:widowControl w:val="0"/>
        <w:spacing w:after="120"/>
        <w:ind w:firstLine="567"/>
        <w:jc w:val="center"/>
        <w:rPr>
          <w:rFonts w:ascii="GHEA Grapalat" w:hAnsi="GHEA Grapalat"/>
        </w:rPr>
      </w:pPr>
    </w:p>
    <w:p w14:paraId="652F2598" w14:textId="2AEB7FD5" w:rsidR="005744FC" w:rsidRPr="007F381F" w:rsidRDefault="00B2572B" w:rsidP="00B46D58">
      <w:pPr>
        <w:widowControl w:val="0"/>
        <w:spacing w:after="160"/>
        <w:ind w:firstLine="567"/>
        <w:jc w:val="both"/>
        <w:rPr>
          <w:rFonts w:ascii="GHEA Grapalat" w:hAnsi="GHEA Grapalat"/>
          <w:b/>
        </w:rPr>
      </w:pPr>
      <w:r w:rsidRPr="005744FC">
        <w:rPr>
          <w:rFonts w:ascii="GHEA Grapalat" w:hAnsi="GHEA Grapalat"/>
          <w:spacing w:val="-6"/>
        </w:rPr>
        <w:t xml:space="preserve">Рассмотрев приглашение на </w:t>
      </w:r>
      <w:r w:rsidR="00AB5994">
        <w:rPr>
          <w:rFonts w:ascii="GHEA Grapalat" w:hAnsi="GHEA Grapalat"/>
          <w:spacing w:val="-6"/>
        </w:rPr>
        <w:t>запрос котировок</w:t>
      </w:r>
      <w:r w:rsidRPr="005744FC">
        <w:rPr>
          <w:rFonts w:ascii="GHEA Grapalat" w:hAnsi="GHEA Grapalat"/>
          <w:spacing w:val="-6"/>
        </w:rPr>
        <w:t xml:space="preserve"> под кодом </w:t>
      </w:r>
      <w:r w:rsidR="00D837A7">
        <w:rPr>
          <w:rFonts w:ascii="GHEA Grapalat" w:hAnsi="GHEA Grapalat"/>
          <w:b/>
        </w:rPr>
        <w:t>HFF-NTsDzB-2025/2</w:t>
      </w:r>
      <w:r w:rsidRPr="007F381F">
        <w:rPr>
          <w:rFonts w:ascii="GHEA Grapalat" w:hAnsi="GHEA Grapalat"/>
          <w:b/>
        </w:rPr>
        <w:t xml:space="preserve">, </w:t>
      </w:r>
    </w:p>
    <w:p w14:paraId="5CC229BC" w14:textId="77777777"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14:paraId="1FC7F242" w14:textId="77777777"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14:paraId="54A5831A" w14:textId="77777777"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14:paraId="6CA34DF7" w14:textId="77777777"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8101"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84"/>
        <w:gridCol w:w="1701"/>
        <w:gridCol w:w="1914"/>
        <w:gridCol w:w="1904"/>
        <w:gridCol w:w="1498"/>
      </w:tblGrid>
      <w:tr w:rsidR="004A317B" w:rsidRPr="005744FC" w14:paraId="52BFBCEE" w14:textId="77777777" w:rsidTr="00BC2673">
        <w:trPr>
          <w:trHeight w:val="916"/>
          <w:jc w:val="center"/>
        </w:trPr>
        <w:tc>
          <w:tcPr>
            <w:tcW w:w="1084" w:type="dxa"/>
            <w:tcBorders>
              <w:top w:val="single" w:sz="4" w:space="0" w:color="auto"/>
              <w:left w:val="single" w:sz="4" w:space="0" w:color="auto"/>
              <w:right w:val="single" w:sz="4" w:space="0" w:color="auto"/>
            </w:tcBorders>
            <w:vAlign w:val="center"/>
          </w:tcPr>
          <w:p w14:paraId="4FF2EE8C" w14:textId="77777777" w:rsidR="004A317B" w:rsidRPr="005744FC" w:rsidRDefault="004A317B"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701" w:type="dxa"/>
            <w:tcBorders>
              <w:top w:val="single" w:sz="4" w:space="0" w:color="auto"/>
              <w:left w:val="single" w:sz="4" w:space="0" w:color="auto"/>
              <w:right w:val="single" w:sz="4" w:space="0" w:color="auto"/>
            </w:tcBorders>
            <w:vAlign w:val="center"/>
          </w:tcPr>
          <w:p w14:paraId="35B64767" w14:textId="77777777" w:rsidR="004A317B" w:rsidRPr="00423B3F" w:rsidRDefault="004A317B" w:rsidP="00423B3F">
            <w:pPr>
              <w:widowControl w:val="0"/>
              <w:jc w:val="center"/>
              <w:rPr>
                <w:rFonts w:ascii="GHEA Grapalat" w:hAnsi="GHEA Grapalat"/>
                <w:b/>
                <w:bCs/>
                <w:sz w:val="20"/>
                <w:szCs w:val="20"/>
              </w:rPr>
            </w:pPr>
            <w:r w:rsidRPr="005744FC">
              <w:rPr>
                <w:rFonts w:ascii="GHEA Grapalat" w:hAnsi="GHEA Grapalat"/>
                <w:b/>
                <w:sz w:val="20"/>
                <w:szCs w:val="20"/>
              </w:rPr>
              <w:t>Наименование</w:t>
            </w:r>
            <w:r w:rsidRPr="005744FC">
              <w:rPr>
                <w:rFonts w:ascii="Courier New" w:hAnsi="Courier New" w:cs="Courier New"/>
                <w:b/>
                <w:sz w:val="20"/>
                <w:szCs w:val="20"/>
              </w:rPr>
              <w:t> </w:t>
            </w:r>
            <w:r>
              <w:rPr>
                <w:rFonts w:ascii="GHEA Grapalat" w:hAnsi="GHEA Grapalat"/>
                <w:b/>
                <w:sz w:val="20"/>
                <w:szCs w:val="20"/>
              </w:rPr>
              <w:t>услуги</w:t>
            </w:r>
          </w:p>
        </w:tc>
        <w:tc>
          <w:tcPr>
            <w:tcW w:w="1914" w:type="dxa"/>
            <w:tcBorders>
              <w:top w:val="single" w:sz="4" w:space="0" w:color="auto"/>
              <w:left w:val="single" w:sz="4" w:space="0" w:color="auto"/>
              <w:right w:val="single" w:sz="4" w:space="0" w:color="auto"/>
            </w:tcBorders>
            <w:vAlign w:val="center"/>
          </w:tcPr>
          <w:p w14:paraId="2CDE0C64" w14:textId="77777777" w:rsidR="004A317B" w:rsidRPr="00BD2C67" w:rsidRDefault="004A317B" w:rsidP="00B46D58">
            <w:pPr>
              <w:widowControl w:val="0"/>
              <w:jc w:val="center"/>
              <w:rPr>
                <w:rFonts w:ascii="GHEA Grapalat" w:hAnsi="GHEA Grapalat"/>
                <w:b/>
                <w:sz w:val="20"/>
                <w:szCs w:val="20"/>
              </w:rPr>
            </w:pPr>
            <w:r w:rsidRPr="00BD2C67">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14:paraId="5D8E273A" w14:textId="77777777" w:rsidR="004A317B" w:rsidRPr="005744FC" w:rsidRDefault="004A317B" w:rsidP="00B46D58">
            <w:pPr>
              <w:widowControl w:val="0"/>
              <w:jc w:val="center"/>
              <w:rPr>
                <w:rFonts w:ascii="GHEA Grapalat" w:hAnsi="GHEA Grapalat"/>
                <w:b/>
                <w:bCs/>
                <w:sz w:val="20"/>
                <w:szCs w:val="20"/>
              </w:rPr>
            </w:pPr>
            <w:r w:rsidRPr="00BC2673">
              <w:rPr>
                <w:rFonts w:ascii="GHEA Grapalat" w:hAnsi="GHEA Grapalat"/>
                <w:sz w:val="16"/>
                <w:szCs w:val="16"/>
              </w:rPr>
              <w:t>(совокупность себестоимости и прогнозируемой прибыли)</w:t>
            </w:r>
            <w:r w:rsidRPr="00BC2673">
              <w:rPr>
                <w:rFonts w:ascii="GHEA Grapalat" w:hAnsi="GHEA Grapalat"/>
              </w:rPr>
              <w:t xml:space="preserve">  </w:t>
            </w:r>
            <w:r w:rsidRPr="00BC2673">
              <w:rPr>
                <w:rFonts w:ascii="GHEA Grapalat" w:hAnsi="GHEA Grapalat"/>
                <w:b/>
                <w:sz w:val="20"/>
                <w:szCs w:val="20"/>
              </w:rPr>
              <w:t xml:space="preserve"> </w:t>
            </w:r>
            <w:r w:rsidRPr="005744FC">
              <w:rPr>
                <w:rFonts w:ascii="GHEA Grapalat" w:hAnsi="GHEA Grapalat"/>
                <w:b/>
                <w:sz w:val="20"/>
                <w:szCs w:val="20"/>
              </w:rPr>
              <w:t>/прописью и цифрами/</w:t>
            </w:r>
          </w:p>
        </w:tc>
        <w:tc>
          <w:tcPr>
            <w:tcW w:w="1904" w:type="dxa"/>
            <w:tcBorders>
              <w:top w:val="single" w:sz="4" w:space="0" w:color="auto"/>
              <w:left w:val="single" w:sz="4" w:space="0" w:color="auto"/>
              <w:right w:val="single" w:sz="4" w:space="0" w:color="auto"/>
            </w:tcBorders>
            <w:vAlign w:val="center"/>
          </w:tcPr>
          <w:p w14:paraId="3183C02D" w14:textId="77777777"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13"/>
              <w:t>**</w:t>
            </w:r>
            <w:r w:rsidRPr="005744FC">
              <w:rPr>
                <w:rFonts w:ascii="GHEA Grapalat" w:hAnsi="GHEA Grapalat"/>
                <w:b/>
                <w:sz w:val="20"/>
                <w:szCs w:val="20"/>
              </w:rPr>
              <w:t>/прописью и цифрами/</w:t>
            </w:r>
          </w:p>
        </w:tc>
        <w:tc>
          <w:tcPr>
            <w:tcW w:w="1498" w:type="dxa"/>
            <w:tcBorders>
              <w:top w:val="single" w:sz="4" w:space="0" w:color="auto"/>
              <w:left w:val="single" w:sz="4" w:space="0" w:color="auto"/>
              <w:right w:val="single" w:sz="4" w:space="0" w:color="auto"/>
            </w:tcBorders>
            <w:vAlign w:val="center"/>
          </w:tcPr>
          <w:p w14:paraId="26704B9A" w14:textId="77777777"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14:paraId="3D1110D6" w14:textId="77777777"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4A317B" w:rsidRPr="005744FC" w14:paraId="3D60C082" w14:textId="77777777" w:rsidTr="00BC2673">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14:paraId="20BFD27A" w14:textId="77777777"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79FA47E4" w14:textId="77777777"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914" w:type="dxa"/>
            <w:tcBorders>
              <w:top w:val="single" w:sz="4" w:space="0" w:color="auto"/>
              <w:left w:val="single" w:sz="4" w:space="0" w:color="auto"/>
              <w:bottom w:val="single" w:sz="4" w:space="0" w:color="auto"/>
              <w:right w:val="single" w:sz="4" w:space="0" w:color="auto"/>
            </w:tcBorders>
            <w:shd w:val="clear" w:color="auto" w:fill="99CCFF"/>
          </w:tcPr>
          <w:p w14:paraId="11A4F12A" w14:textId="77777777" w:rsidR="004A317B" w:rsidRPr="005744FC" w:rsidRDefault="004A317B"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904" w:type="dxa"/>
            <w:tcBorders>
              <w:top w:val="single" w:sz="4" w:space="0" w:color="auto"/>
              <w:left w:val="single" w:sz="4" w:space="0" w:color="auto"/>
              <w:bottom w:val="single" w:sz="4" w:space="0" w:color="auto"/>
              <w:right w:val="single" w:sz="4" w:space="0" w:color="auto"/>
            </w:tcBorders>
            <w:shd w:val="clear" w:color="auto" w:fill="99CCFF"/>
          </w:tcPr>
          <w:p w14:paraId="7FC48B21" w14:textId="77777777" w:rsidR="004A317B" w:rsidRPr="004A317B" w:rsidRDefault="004A317B"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498" w:type="dxa"/>
            <w:tcBorders>
              <w:top w:val="single" w:sz="4" w:space="0" w:color="auto"/>
              <w:left w:val="single" w:sz="4" w:space="0" w:color="auto"/>
              <w:bottom w:val="single" w:sz="4" w:space="0" w:color="auto"/>
              <w:right w:val="single" w:sz="4" w:space="0" w:color="auto"/>
            </w:tcBorders>
            <w:shd w:val="clear" w:color="auto" w:fill="99CCFF"/>
          </w:tcPr>
          <w:p w14:paraId="321A7E01" w14:textId="77777777" w:rsidR="004A317B" w:rsidRPr="005744FC" w:rsidRDefault="004A317B" w:rsidP="004A317B">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4A317B" w:rsidRPr="005744FC" w14:paraId="2A2E7788" w14:textId="77777777"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14:paraId="43C61464" w14:textId="77777777"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14:paraId="21092004" w14:textId="2C4E4B79" w:rsidR="004A317B" w:rsidRPr="005744FC" w:rsidRDefault="007F381F" w:rsidP="00B46D58">
            <w:pPr>
              <w:widowControl w:val="0"/>
              <w:rPr>
                <w:rFonts w:ascii="GHEA Grapalat" w:hAnsi="GHEA Grapalat"/>
                <w:sz w:val="20"/>
                <w:szCs w:val="20"/>
              </w:rPr>
            </w:pPr>
            <w:r w:rsidRPr="007F381F">
              <w:rPr>
                <w:rFonts w:ascii="GHEA Grapalat" w:hAnsi="GHEA Grapalat"/>
              </w:rPr>
              <w:t xml:space="preserve">Консультационные услуги по разработке проектно-сметной документации </w:t>
            </w:r>
            <w:r w:rsidR="00A70A6F" w:rsidRPr="00A70A6F">
              <w:rPr>
                <w:rFonts w:ascii="GHEA Grapalat" w:hAnsi="GHEA Grapalat"/>
              </w:rPr>
              <w:t>реконструкции спортивного комплекса «Арнар» в общине Иджеван, Тавушский район</w:t>
            </w:r>
            <w:r w:rsidR="00452591">
              <w:rPr>
                <w:rFonts w:ascii="GHEA Grapalat" w:hAnsi="GHEA Grapalat"/>
              </w:rPr>
              <w:t>.</w:t>
            </w:r>
          </w:p>
        </w:tc>
        <w:tc>
          <w:tcPr>
            <w:tcW w:w="1914" w:type="dxa"/>
            <w:tcBorders>
              <w:top w:val="single" w:sz="4" w:space="0" w:color="auto"/>
              <w:left w:val="single" w:sz="4" w:space="0" w:color="auto"/>
              <w:bottom w:val="single" w:sz="4" w:space="0" w:color="auto"/>
              <w:right w:val="single" w:sz="4" w:space="0" w:color="auto"/>
            </w:tcBorders>
            <w:shd w:val="clear" w:color="auto" w:fill="auto"/>
          </w:tcPr>
          <w:p w14:paraId="761DEB34" w14:textId="77777777"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14:paraId="74D51B1B" w14:textId="77777777"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14:paraId="2E7DC655" w14:textId="77777777" w:rsidR="004A317B" w:rsidRPr="005744FC" w:rsidRDefault="004A317B" w:rsidP="00B46D58">
            <w:pPr>
              <w:widowControl w:val="0"/>
              <w:jc w:val="center"/>
              <w:rPr>
                <w:rFonts w:ascii="GHEA Grapalat" w:hAnsi="GHEA Grapalat"/>
                <w:sz w:val="20"/>
                <w:szCs w:val="20"/>
              </w:rPr>
            </w:pPr>
          </w:p>
        </w:tc>
      </w:tr>
    </w:tbl>
    <w:p w14:paraId="53AC6F47" w14:textId="77777777"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1935CC97" w14:textId="77777777"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14:paraId="3FF66F82" w14:textId="77777777" w:rsidR="00DC619D" w:rsidRPr="00D3436F" w:rsidRDefault="00DC619D" w:rsidP="00B46D58">
      <w:pPr>
        <w:widowControl w:val="0"/>
        <w:spacing w:after="160"/>
        <w:jc w:val="both"/>
        <w:rPr>
          <w:rFonts w:ascii="GHEA Grapalat" w:hAnsi="GHEA Grapalat"/>
          <w:lang w:val="es-ES"/>
        </w:rPr>
      </w:pPr>
    </w:p>
    <w:p w14:paraId="6C209FF9" w14:textId="77777777"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14:paraId="3AA5F3D1" w14:textId="77777777" w:rsidR="00B2572B" w:rsidRPr="00B138F3" w:rsidRDefault="00B217BB" w:rsidP="007F381F">
      <w:pPr>
        <w:jc w:val="right"/>
        <w:rPr>
          <w:rFonts w:ascii="GHEA Grapalat" w:hAnsi="GHEA Grapalat" w:cs="Arial"/>
          <w:b/>
        </w:rPr>
      </w:pPr>
      <w:r>
        <w:rPr>
          <w:rFonts w:ascii="GHEA Grapalat" w:hAnsi="GHEA Grapalat"/>
          <w:b/>
        </w:rPr>
        <w:br w:type="page"/>
      </w:r>
      <w:r w:rsidR="00B2572B" w:rsidRPr="00B138F3">
        <w:rPr>
          <w:rFonts w:ascii="GHEA Grapalat" w:hAnsi="GHEA Grapalat"/>
          <w:b/>
        </w:rPr>
        <w:lastRenderedPageBreak/>
        <w:t xml:space="preserve">Приложение № </w:t>
      </w:r>
      <w:r w:rsidR="001F7821" w:rsidRPr="00B138F3">
        <w:rPr>
          <w:rFonts w:ascii="GHEA Grapalat" w:hAnsi="GHEA Grapalat"/>
          <w:b/>
        </w:rPr>
        <w:t>3</w:t>
      </w:r>
    </w:p>
    <w:p w14:paraId="0B87632F" w14:textId="700420BB" w:rsidR="00B2572B" w:rsidRPr="007F381F" w:rsidRDefault="00B2572B" w:rsidP="00B46D58">
      <w:pPr>
        <w:pStyle w:val="BodyTextIndent3"/>
        <w:widowControl w:val="0"/>
        <w:spacing w:after="160" w:line="240" w:lineRule="auto"/>
        <w:jc w:val="right"/>
        <w:rPr>
          <w:rFonts w:ascii="GHEA Grapalat" w:hAnsi="GHEA Grapalat"/>
          <w:b/>
          <w:sz w:val="24"/>
          <w:szCs w:val="24"/>
        </w:rPr>
      </w:pPr>
      <w:r w:rsidRPr="00B138F3">
        <w:rPr>
          <w:rFonts w:ascii="GHEA Grapalat" w:hAnsi="GHEA Grapalat"/>
          <w:b/>
          <w:sz w:val="24"/>
          <w:szCs w:val="24"/>
        </w:rPr>
        <w:t xml:space="preserve">к Приглашению на </w:t>
      </w:r>
      <w:r w:rsidR="00AB5994">
        <w:rPr>
          <w:rFonts w:ascii="GHEA Grapalat" w:hAnsi="GHEA Grapalat"/>
          <w:b/>
          <w:sz w:val="24"/>
          <w:szCs w:val="24"/>
        </w:rPr>
        <w:t>запрос котировок</w:t>
      </w:r>
      <w:r w:rsidR="00EC165E" w:rsidRPr="00B138F3">
        <w:rPr>
          <w:rFonts w:ascii="GHEA Grapalat" w:hAnsi="GHEA Grapalat" w:cs="Arial"/>
          <w:b/>
          <w:sz w:val="24"/>
          <w:szCs w:val="24"/>
        </w:rPr>
        <w:br/>
      </w:r>
      <w:r w:rsidRPr="00B138F3">
        <w:rPr>
          <w:rFonts w:ascii="GHEA Grapalat" w:hAnsi="GHEA Grapalat"/>
          <w:b/>
          <w:sz w:val="24"/>
          <w:szCs w:val="24"/>
        </w:rPr>
        <w:t xml:space="preserve">под кодом </w:t>
      </w:r>
      <w:r w:rsidR="00D837A7">
        <w:rPr>
          <w:rFonts w:ascii="GHEA Grapalat" w:hAnsi="GHEA Grapalat"/>
          <w:b/>
          <w:sz w:val="24"/>
          <w:szCs w:val="24"/>
        </w:rPr>
        <w:t>HFF-NTsDzB-2025/2</w:t>
      </w:r>
    </w:p>
    <w:p w14:paraId="63F4B5C6" w14:textId="77777777" w:rsidR="00742F7B" w:rsidRPr="00B138F3" w:rsidRDefault="00742F7B" w:rsidP="00742F7B">
      <w:pPr>
        <w:pStyle w:val="BodyTextIndent3"/>
        <w:widowControl w:val="0"/>
        <w:spacing w:after="160" w:line="240" w:lineRule="auto"/>
        <w:jc w:val="center"/>
        <w:rPr>
          <w:rFonts w:ascii="GHEA Grapalat" w:hAnsi="GHEA Grapalat"/>
          <w:sz w:val="24"/>
          <w:szCs w:val="24"/>
        </w:rPr>
      </w:pPr>
      <w:r w:rsidRPr="00B138F3">
        <w:rPr>
          <w:rFonts w:ascii="GHEA Grapalat" w:hAnsi="GHEA Grapalat"/>
          <w:sz w:val="24"/>
          <w:szCs w:val="24"/>
        </w:rPr>
        <w:t xml:space="preserve"> </w:t>
      </w:r>
    </w:p>
    <w:p w14:paraId="3DEE5382" w14:textId="77777777" w:rsidR="00B2572B" w:rsidRPr="00B138F3" w:rsidRDefault="00742F7B" w:rsidP="00742F7B">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ГАРАНТИЯ</w:t>
      </w:r>
      <w:r w:rsidR="00AA2488" w:rsidRPr="00B138F3">
        <w:rPr>
          <w:rFonts w:ascii="GHEA Grapalat" w:hAnsi="GHEA Grapalat"/>
          <w:sz w:val="24"/>
          <w:szCs w:val="24"/>
        </w:rPr>
        <w:t xml:space="preserve"> </w:t>
      </w:r>
      <w:r w:rsidR="00AA2488" w:rsidRPr="00B138F3">
        <w:rPr>
          <w:rFonts w:ascii="GHEA Grapalat" w:hAnsi="GHEA Grapalat"/>
          <w:sz w:val="24"/>
          <w:szCs w:val="24"/>
          <w:lang w:val="en-US"/>
        </w:rPr>
        <w:t>N</w:t>
      </w:r>
      <w:r w:rsidR="00AA2488" w:rsidRPr="00B138F3">
        <w:rPr>
          <w:rFonts w:ascii="GHEA Grapalat" w:hAnsi="GHEA Grapalat"/>
          <w:sz w:val="24"/>
          <w:szCs w:val="24"/>
          <w:lang w:val="hy-AM"/>
        </w:rPr>
        <w:t>________</w:t>
      </w:r>
    </w:p>
    <w:p w14:paraId="7B066F40" w14:textId="77777777" w:rsidR="000E5A91" w:rsidRPr="00B138F3" w:rsidRDefault="000E5A91" w:rsidP="000E5A91">
      <w:pPr>
        <w:widowControl w:val="0"/>
        <w:spacing w:after="160"/>
        <w:ind w:left="567" w:right="565"/>
        <w:jc w:val="center"/>
        <w:rPr>
          <w:rFonts w:ascii="GHEA Grapalat" w:hAnsi="GHEA Grapalat"/>
          <w:b/>
        </w:rPr>
      </w:pPr>
    </w:p>
    <w:p w14:paraId="40E6DFF6" w14:textId="6A61F06F" w:rsidR="00BF7253" w:rsidRPr="00B138F3" w:rsidRDefault="00BF7253" w:rsidP="00BF7253">
      <w:pPr>
        <w:pStyle w:val="NormalWeb"/>
        <w:shd w:val="clear" w:color="auto" w:fill="FFFFFF"/>
        <w:spacing w:before="0" w:beforeAutospacing="0" w:after="0" w:afterAutospacing="0" w:line="276" w:lineRule="auto"/>
        <w:ind w:firstLine="567"/>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1. Настоящая гарантия (далее-гарантия) является обеспечением исполнения обязательств (далее - гарантийные обязательства), установленных приглашением на участие в процедуре закупок под кодом  </w:t>
      </w:r>
      <w:r w:rsidR="00D837A7">
        <w:rPr>
          <w:rFonts w:ascii="GHEA Grapalat" w:hAnsi="GHEA Grapalat"/>
          <w:b/>
        </w:rPr>
        <w:t>HFF-NTsDzB-2025/2</w:t>
      </w:r>
      <w:r w:rsidRPr="00B138F3">
        <w:rPr>
          <w:rFonts w:ascii="GHEA Grapalat" w:eastAsiaTheme="minorHAnsi" w:hAnsi="GHEA Grapalat" w:cstheme="minorBidi"/>
          <w:bCs/>
        </w:rPr>
        <w:t xml:space="preserve"> организованной</w:t>
      </w:r>
    </w:p>
    <w:p w14:paraId="742AC7FD" w14:textId="77777777" w:rsidR="00BF7253" w:rsidRPr="00B138F3" w:rsidRDefault="00BF7253" w:rsidP="00BF7253">
      <w:pPr>
        <w:pStyle w:val="NormalWeb"/>
        <w:shd w:val="clear" w:color="auto" w:fill="FFFFFF"/>
        <w:spacing w:before="0" w:beforeAutospacing="0" w:after="0" w:afterAutospacing="0" w:line="276" w:lineRule="auto"/>
        <w:contextualSpacing/>
        <w:jc w:val="both"/>
        <w:rPr>
          <w:rFonts w:ascii="GHEA Grapalat" w:eastAsiaTheme="minorHAnsi" w:hAnsi="GHEA Grapalat" w:cstheme="minorBidi"/>
        </w:rPr>
      </w:pPr>
      <w:r w:rsidRPr="00B138F3">
        <w:rPr>
          <w:rFonts w:ascii="GHEA Grapalat" w:eastAsiaTheme="minorHAnsi" w:hAnsi="GHEA Grapalat" w:cstheme="minorBidi"/>
          <w:sz w:val="18"/>
          <w:szCs w:val="18"/>
        </w:rPr>
        <w:t xml:space="preserve">                                                                                             </w:t>
      </w:r>
      <w:r w:rsidRPr="00B138F3">
        <w:rPr>
          <w:rFonts w:ascii="GHEA Grapalat" w:eastAsiaTheme="minorHAnsi" w:hAnsi="GHEA Grapalat" w:cstheme="minorBidi"/>
          <w:sz w:val="16"/>
          <w:szCs w:val="16"/>
        </w:rPr>
        <w:t xml:space="preserve"> код процедуры</w:t>
      </w:r>
      <w:r w:rsidRPr="00B138F3">
        <w:rPr>
          <w:rFonts w:ascii="GHEA Grapalat" w:eastAsiaTheme="minorHAnsi" w:hAnsi="GHEA Grapalat" w:cstheme="minorBidi"/>
          <w:sz w:val="18"/>
          <w:szCs w:val="18"/>
        </w:rPr>
        <w:t xml:space="preserve">                                           </w:t>
      </w:r>
    </w:p>
    <w:p w14:paraId="28473D22" w14:textId="77777777" w:rsidR="00BF7253" w:rsidRPr="00B138F3" w:rsidRDefault="00BF7253" w:rsidP="00BF7253">
      <w:pPr>
        <w:pStyle w:val="NormalWeb"/>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____________________________</w:t>
      </w:r>
      <w:r w:rsidRPr="00B138F3">
        <w:rPr>
          <w:rFonts w:ascii="GHEA Grapalat" w:eastAsiaTheme="minorHAnsi" w:hAnsi="GHEA Grapalat" w:cstheme="minorBidi"/>
          <w:lang w:val="hy-AM"/>
        </w:rPr>
        <w:t>(далее-бенефициар)</w:t>
      </w:r>
      <w:r w:rsidRPr="00B138F3">
        <w:rPr>
          <w:rFonts w:ascii="GHEA Grapalat" w:eastAsiaTheme="minorHAnsi" w:hAnsi="GHEA Grapalat" w:cstheme="minorBidi"/>
        </w:rPr>
        <w:t xml:space="preserve">, </w:t>
      </w:r>
      <w:r w:rsidR="009F7BD5" w:rsidRPr="00B138F3">
        <w:rPr>
          <w:rFonts w:ascii="GHEA Grapalat" w:eastAsiaTheme="minorHAnsi" w:hAnsi="GHEA Grapalat" w:cstheme="minorBidi"/>
        </w:rPr>
        <w:t>вытекаю</w:t>
      </w:r>
      <w:r w:rsidRPr="00B138F3">
        <w:rPr>
          <w:rFonts w:ascii="GHEA Grapalat" w:eastAsiaTheme="minorHAnsi" w:hAnsi="GHEA Grapalat" w:cstheme="minorBidi"/>
        </w:rPr>
        <w:t xml:space="preserve">щих из </w:t>
      </w:r>
      <w:r w:rsidRPr="00B138F3">
        <w:rPr>
          <w:rFonts w:ascii="GHEA Grapalat" w:hAnsi="GHEA Grapalat"/>
        </w:rPr>
        <w:t xml:space="preserve">участия ____________   </w:t>
      </w:r>
    </w:p>
    <w:p w14:paraId="5000FD85" w14:textId="77777777" w:rsidR="00BF7253" w:rsidRPr="00B138F3" w:rsidRDefault="00BF7253" w:rsidP="00BF7253">
      <w:pPr>
        <w:pStyle w:val="NormalWeb"/>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наименование заказчика</w:t>
      </w:r>
      <w:r w:rsidRPr="00B138F3">
        <w:rPr>
          <w:rStyle w:val="Strong"/>
          <w:rFonts w:ascii="GHEA Grapalat" w:hAnsi="GHEA Grapalat"/>
          <w:sz w:val="16"/>
          <w:szCs w:val="16"/>
        </w:rPr>
        <w:t xml:space="preserve">                                                                                                       </w:t>
      </w:r>
      <w:r w:rsidRPr="00B138F3">
        <w:rPr>
          <w:rStyle w:val="Strong"/>
          <w:rFonts w:ascii="GHEA Grapalat" w:hAnsi="GHEA Grapalat"/>
          <w:b w:val="0"/>
          <w:sz w:val="16"/>
          <w:szCs w:val="16"/>
        </w:rPr>
        <w:t>наименование участника</w:t>
      </w:r>
    </w:p>
    <w:p w14:paraId="510AABAF" w14:textId="77777777"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lang w:val="hy-AM"/>
        </w:rPr>
        <w:t xml:space="preserve"> (далее-</w:t>
      </w:r>
      <w:r w:rsidRPr="00B138F3">
        <w:rPr>
          <w:rFonts w:ascii="GHEA Grapalat" w:eastAsiaTheme="minorHAnsi" w:hAnsi="GHEA Grapalat" w:cstheme="minorBidi"/>
        </w:rPr>
        <w:t>п</w:t>
      </w:r>
      <w:r w:rsidRPr="00B138F3">
        <w:rPr>
          <w:rFonts w:ascii="GHEA Grapalat" w:eastAsiaTheme="minorHAnsi" w:hAnsi="GHEA Grapalat" w:cstheme="minorBidi"/>
          <w:lang w:val="hy-AM"/>
        </w:rPr>
        <w:t>ринципал)</w:t>
      </w:r>
      <w:r w:rsidRPr="00B138F3">
        <w:rPr>
          <w:rFonts w:ascii="GHEA Grapalat" w:eastAsiaTheme="minorHAnsi" w:hAnsi="GHEA Grapalat" w:cstheme="minorBidi"/>
        </w:rPr>
        <w:t xml:space="preserve"> в данной процедуре закупок.</w:t>
      </w:r>
    </w:p>
    <w:p w14:paraId="216946A5" w14:textId="77777777"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    </w:t>
      </w:r>
    </w:p>
    <w:p w14:paraId="5EC7FB43" w14:textId="77777777" w:rsidR="00BF7253" w:rsidRPr="00B138F3" w:rsidRDefault="00BF7253" w:rsidP="00BF7253">
      <w:pPr>
        <w:pStyle w:val="NormalWeb"/>
        <w:shd w:val="clear" w:color="auto" w:fill="FFFFFF"/>
        <w:spacing w:before="0" w:beforeAutospacing="0" w:after="0" w:afterAutospacing="0"/>
        <w:ind w:firstLine="708"/>
        <w:jc w:val="both"/>
        <w:rPr>
          <w:rFonts w:ascii="GHEA Grapalat" w:eastAsiaTheme="minorHAnsi" w:hAnsi="GHEA Grapalat" w:cstheme="minorBidi"/>
          <w:lang w:val="hy-AM"/>
        </w:rPr>
      </w:pPr>
      <w:r w:rsidRPr="00B138F3">
        <w:rPr>
          <w:rFonts w:ascii="GHEA Grapalat" w:eastAsiaTheme="minorHAnsi" w:hAnsi="GHEA Grapalat" w:cstheme="minorBidi"/>
        </w:rPr>
        <w:t xml:space="preserve">2.  </w:t>
      </w:r>
      <w:r w:rsidRPr="0000622A">
        <w:rPr>
          <w:rFonts w:ascii="GHEA Grapalat" w:eastAsiaTheme="minorHAnsi" w:hAnsi="GHEA Grapalat" w:cstheme="minorBidi"/>
        </w:rPr>
        <w:t>По гарантии</w:t>
      </w:r>
      <w:r w:rsidRPr="00B138F3">
        <w:rPr>
          <w:rFonts w:ascii="GHEA Grapalat" w:eastAsiaTheme="minorHAnsi" w:hAnsi="GHEA Grapalat" w:cstheme="minorBidi"/>
        </w:rPr>
        <w:t xml:space="preserve"> </w:t>
      </w:r>
      <w:r w:rsidRPr="00B138F3">
        <w:rPr>
          <w:rFonts w:ascii="GHEA Grapalat" w:eastAsiaTheme="minorHAnsi" w:hAnsi="GHEA Grapalat" w:cstheme="minorBidi"/>
          <w:lang w:val="hy-AM"/>
        </w:rPr>
        <w:t xml:space="preserve">------------------------------------------------------------------------- </w:t>
      </w:r>
    </w:p>
    <w:p w14:paraId="38FF1295" w14:textId="77777777"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наименование банка выдающего гарантию</w:t>
      </w:r>
    </w:p>
    <w:p w14:paraId="2C789E6B" w14:textId="77777777"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в порядке и сроки, установленные настоящей гарантией (далее-требование), выплатить бенефициару ---------------------------------------- (далее-сумма </w:t>
      </w:r>
    </w:p>
    <w:p w14:paraId="2A6242DE" w14:textId="77777777"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14:paraId="16AC09E1" w14:textId="77777777"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w:t>
      </w:r>
      <w:r w:rsidR="007A0F34">
        <w:rPr>
          <w:rFonts w:ascii="GHEA Grapalat" w:eastAsiaTheme="minorHAnsi" w:hAnsi="GHEA Grapalat" w:cstheme="minorBidi"/>
        </w:rPr>
        <w:t>пяти</w:t>
      </w:r>
      <w:r w:rsidRPr="00B138F3">
        <w:rPr>
          <w:rFonts w:ascii="GHEA Grapalat" w:eastAsiaTheme="minorHAnsi" w:hAnsi="GHEA Grapalat" w:cstheme="minorBidi"/>
        </w:rPr>
        <w:t xml:space="preserve"> рабочих дней после получения требования. </w:t>
      </w:r>
    </w:p>
    <w:p w14:paraId="6103BE4D" w14:textId="77777777"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14:paraId="67A86756" w14:textId="77777777"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14:paraId="42914681" w14:textId="77777777"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p>
    <w:p w14:paraId="5A4A8ACB"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3. Настоящая гарантия является безотзывной.</w:t>
      </w:r>
    </w:p>
    <w:p w14:paraId="78BB75F8" w14:textId="77777777" w:rsidR="00BF7253" w:rsidRPr="00B138F3" w:rsidRDefault="00BF7253" w:rsidP="00BF7253">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4AA99E55"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682C0ACD" w14:textId="77777777" w:rsidR="00BF7253" w:rsidRPr="00B138F3" w:rsidRDefault="00BF7253" w:rsidP="00BF7253">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 xml:space="preserve">5. Гарантия действует </w:t>
      </w:r>
      <w:r w:rsidR="00CC378E">
        <w:rPr>
          <w:rFonts w:ascii="GHEA Grapalat" w:eastAsiaTheme="minorHAnsi" w:hAnsi="GHEA Grapalat" w:cstheme="minorBidi"/>
        </w:rPr>
        <w:t>с момента выпуска и в силе</w:t>
      </w:r>
      <w:r w:rsidR="00CC378E" w:rsidRPr="007C2C8F">
        <w:rPr>
          <w:rFonts w:ascii="GHEA Grapalat" w:eastAsiaTheme="minorHAnsi" w:hAnsi="GHEA Grapalat" w:cstheme="minorBidi"/>
        </w:rPr>
        <w:t xml:space="preserve"> </w:t>
      </w:r>
      <w:r w:rsidRPr="00B138F3">
        <w:rPr>
          <w:rFonts w:ascii="GHEA Grapalat" w:eastAsiaTheme="minorHAnsi" w:hAnsi="GHEA Grapalat" w:cstheme="minorBidi"/>
        </w:rPr>
        <w:t>девяносто рабочих дней</w:t>
      </w:r>
      <w:r w:rsidR="00400A74">
        <w:rPr>
          <w:rFonts w:ascii="GHEA Grapalat" w:eastAsiaTheme="minorHAnsi" w:hAnsi="GHEA Grapalat" w:cstheme="minorBidi"/>
        </w:rPr>
        <w:t>**</w:t>
      </w:r>
      <w:r w:rsidRPr="00B138F3">
        <w:rPr>
          <w:rFonts w:ascii="GHEA Grapalat" w:eastAsiaTheme="minorHAnsi" w:hAnsi="GHEA Grapalat" w:cstheme="minorBidi"/>
        </w:rPr>
        <w:t xml:space="preserve"> со дня </w:t>
      </w:r>
      <w:r w:rsidR="00CC378E" w:rsidRPr="00AA4C59">
        <w:rPr>
          <w:rFonts w:ascii="GHEA Grapalat" w:eastAsiaTheme="minorHAnsi" w:hAnsi="GHEA Grapalat" w:cstheme="minorBidi"/>
        </w:rPr>
        <w:t xml:space="preserve">истечения </w:t>
      </w:r>
      <w:r w:rsidR="00CC378E">
        <w:rPr>
          <w:rFonts w:ascii="GHEA Grapalat" w:eastAsiaTheme="minorHAnsi" w:hAnsi="GHEA Grapalat" w:cstheme="minorBidi"/>
        </w:rPr>
        <w:t xml:space="preserve">крайнего </w:t>
      </w:r>
      <w:r w:rsidR="00CC378E" w:rsidRPr="00AA4C59">
        <w:rPr>
          <w:rFonts w:ascii="GHEA Grapalat" w:eastAsiaTheme="minorHAnsi" w:hAnsi="GHEA Grapalat" w:cstheme="minorBidi"/>
        </w:rPr>
        <w:t xml:space="preserve">срока </w:t>
      </w:r>
      <w:r w:rsidRPr="00B138F3">
        <w:rPr>
          <w:rFonts w:ascii="GHEA Grapalat" w:eastAsiaTheme="minorHAnsi" w:hAnsi="GHEA Grapalat" w:cstheme="minorBidi"/>
        </w:rPr>
        <w:t>подачи принципалом заявки на участие в организованной бенефициаром процедуре закупок под кодом   ________________________________.</w:t>
      </w:r>
    </w:p>
    <w:p w14:paraId="7CA75833" w14:textId="77777777" w:rsidR="00BF7253" w:rsidRPr="00B138F3" w:rsidRDefault="00BF7253" w:rsidP="00BF7253">
      <w:pPr>
        <w:pStyle w:val="NormalWeb"/>
        <w:shd w:val="clear" w:color="auto" w:fill="FFFFFF"/>
        <w:ind w:firstLine="374"/>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код процедуры</w:t>
      </w:r>
    </w:p>
    <w:p w14:paraId="3AEF94CA" w14:textId="77777777" w:rsidR="00CC378E" w:rsidRDefault="0036746C" w:rsidP="0036746C">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564E3F">
        <w:rPr>
          <w:rFonts w:ascii="GHEA Grapalat" w:eastAsiaTheme="minorHAnsi" w:hAnsi="GHEA Grapalat" w:cstheme="minorBidi"/>
        </w:rPr>
        <w:t>Информацию о факте предоставления настоящей гарантии</w:t>
      </w:r>
      <w:r w:rsidR="007D4987" w:rsidRPr="00564E3F">
        <w:rPr>
          <w:rFonts w:ascii="GHEA Grapalat" w:eastAsiaTheme="minorHAnsi" w:hAnsi="GHEA Grapalat" w:cstheme="minorBidi"/>
        </w:rPr>
        <w:t>--</w:t>
      </w:r>
      <w:r w:rsidR="007D4987" w:rsidRPr="00564E3F">
        <w:t xml:space="preserve"> </w:t>
      </w:r>
      <w:r w:rsidR="007D4987" w:rsidRPr="00564E3F">
        <w:rPr>
          <w:rFonts w:ascii="GHEA Grapalat" w:eastAsiaTheme="minorHAnsi" w:hAnsi="GHEA Grapalat" w:cstheme="minorBidi"/>
        </w:rPr>
        <w:t>номер гарантии, наименование предоставляющего банка и код, указанный в пункте 1 настоящей гарантии,</w:t>
      </w:r>
      <w:r w:rsidRPr="00564E3F">
        <w:rPr>
          <w:rFonts w:ascii="GHEA Grapalat" w:eastAsiaTheme="minorHAnsi" w:hAnsi="GHEA Grapalat" w:cstheme="minorBidi"/>
        </w:rPr>
        <w:t xml:space="preserve"> без</w:t>
      </w:r>
      <w:r w:rsidRPr="00EC0CC9">
        <w:rPr>
          <w:rFonts w:ascii="GHEA Grapalat" w:eastAsiaTheme="minorHAnsi" w:hAnsi="GHEA Grapalat" w:cstheme="minorBidi"/>
        </w:rPr>
        <w:t xml:space="preserve"> указания размера суммы лицо, выдающее гарантию, в день предоставления настоящей гарантии отправляет с официального адреса электронной почты на адрес электронной почты секретаря оценочной комиссии, </w:t>
      </w:r>
      <w:r w:rsidR="00CC378E">
        <w:rPr>
          <w:rFonts w:ascii="GHEA Grapalat" w:eastAsiaTheme="minorHAnsi" w:hAnsi="GHEA Grapalat" w:cstheme="minorBidi"/>
        </w:rPr>
        <w:t xml:space="preserve">----------------------------------------------------------------------------------     </w:t>
      </w:r>
      <w:r w:rsidRPr="00EC0CC9">
        <w:rPr>
          <w:rFonts w:ascii="GHEA Grapalat" w:eastAsiaTheme="minorHAnsi" w:hAnsi="GHEA Grapalat" w:cstheme="minorBidi"/>
        </w:rPr>
        <w:t xml:space="preserve">который указан в </w:t>
      </w:r>
    </w:p>
    <w:p w14:paraId="142BD164" w14:textId="77777777" w:rsidR="00CC378E" w:rsidRDefault="00CC378E" w:rsidP="0036746C">
      <w:pPr>
        <w:pStyle w:val="NormalWeb"/>
        <w:shd w:val="clear" w:color="auto" w:fill="FFFFFF"/>
        <w:spacing w:before="0" w:beforeAutospacing="0" w:after="0" w:afterAutospacing="0"/>
        <w:ind w:firstLine="375"/>
        <w:jc w:val="both"/>
        <w:rPr>
          <w:rFonts w:ascii="GHEA Grapalat" w:eastAsiaTheme="minorHAnsi" w:hAnsi="GHEA Grapalat" w:cstheme="minorBidi"/>
        </w:rPr>
      </w:pPr>
      <w:r>
        <w:rPr>
          <w:rStyle w:val="Strong"/>
          <w:b w:val="0"/>
          <w:bCs w:val="0"/>
          <w:sz w:val="20"/>
          <w:szCs w:val="20"/>
        </w:rPr>
        <w:t>адрес эл. почты секретаря</w:t>
      </w:r>
    </w:p>
    <w:p w14:paraId="700CB228" w14:textId="77777777" w:rsidR="0036746C" w:rsidRDefault="0036746C" w:rsidP="0036746C">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EC0CC9">
        <w:rPr>
          <w:rFonts w:ascii="GHEA Grapalat" w:eastAsiaTheme="minorHAnsi" w:hAnsi="GHEA Grapalat" w:cstheme="minorBidi"/>
        </w:rPr>
        <w:t>упомянутом в настоящем пункте приглашении к процедуре закупок.</w:t>
      </w:r>
    </w:p>
    <w:p w14:paraId="321B97A7" w14:textId="77777777" w:rsidR="0036746C" w:rsidRDefault="0036746C" w:rsidP="0036746C">
      <w:pPr>
        <w:pStyle w:val="NormalWeb"/>
        <w:shd w:val="clear" w:color="auto" w:fill="FFFFFF"/>
        <w:spacing w:before="0" w:beforeAutospacing="0" w:after="0" w:afterAutospacing="0"/>
        <w:ind w:firstLine="375"/>
        <w:jc w:val="both"/>
        <w:rPr>
          <w:rStyle w:val="Strong"/>
          <w:b w:val="0"/>
          <w:bCs w:val="0"/>
          <w:sz w:val="20"/>
          <w:szCs w:val="20"/>
        </w:rPr>
      </w:pPr>
    </w:p>
    <w:p w14:paraId="6795A387" w14:textId="77777777" w:rsidR="00BF7253" w:rsidRPr="00B138F3" w:rsidRDefault="00BF7253" w:rsidP="00BF7253">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72AF6548" w14:textId="77777777" w:rsidR="00BF7253" w:rsidRPr="00C10A50"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lastRenderedPageBreak/>
        <w:t>6. Бенефициар предъявляет требование лицу, выдающему гарантию, в письменной форме. К требованию прилага</w:t>
      </w:r>
      <w:r w:rsidR="00C10A50" w:rsidRPr="00C10A50">
        <w:rPr>
          <w:rFonts w:ascii="GHEA Grapalat" w:eastAsiaTheme="minorHAnsi" w:hAnsi="GHEA Grapalat" w:cstheme="minorBidi"/>
        </w:rPr>
        <w:t>е</w:t>
      </w:r>
      <w:r w:rsidRPr="00B138F3">
        <w:rPr>
          <w:rFonts w:ascii="GHEA Grapalat" w:eastAsiaTheme="minorHAnsi" w:hAnsi="GHEA Grapalat" w:cstheme="minorBidi"/>
        </w:rPr>
        <w:t>тся копия протокола заседания оценочной комиссии об отклонении заявки</w:t>
      </w:r>
      <w:r w:rsidR="00C10A50" w:rsidRPr="00C10A50">
        <w:rPr>
          <w:rFonts w:ascii="GHEA Grapalat" w:eastAsiaTheme="minorHAnsi" w:hAnsi="GHEA Grapalat" w:cstheme="minorBidi"/>
        </w:rPr>
        <w:t>.</w:t>
      </w:r>
    </w:p>
    <w:p w14:paraId="4DCD62EE"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B593454"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08395BA0"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1B7CCC30"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1DB216B8"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541E5D0C" w14:textId="77777777" w:rsidR="00BF7253" w:rsidRPr="00B138F3" w:rsidRDefault="00BF7253" w:rsidP="00BF7253">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2BE464C9" w14:textId="77777777" w:rsidR="00BF7253" w:rsidRPr="00B138F3" w:rsidRDefault="00BF7253" w:rsidP="00BF7253">
      <w:pPr>
        <w:pStyle w:val="NormalWeb"/>
        <w:shd w:val="clear" w:color="auto" w:fill="FFFFFF"/>
        <w:spacing w:before="0" w:beforeAutospacing="0" w:after="0" w:afterAutospacing="0"/>
        <w:ind w:firstLine="375"/>
        <w:rPr>
          <w:rFonts w:ascii="GHEA Grapalat" w:eastAsiaTheme="minorHAnsi" w:hAnsi="GHEA Grapalat" w:cstheme="minorBidi"/>
        </w:rPr>
      </w:pPr>
    </w:p>
    <w:p w14:paraId="73FB3B2C" w14:textId="77777777" w:rsidR="00BF7253" w:rsidRPr="00B138F3" w:rsidRDefault="00BF7253" w:rsidP="00BF7253">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081A041E" w14:textId="77777777" w:rsidR="00BF7253" w:rsidRPr="00B138F3" w:rsidRDefault="00BF7253" w:rsidP="00BF7253">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691CB38F"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0D216BCA"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630DB01"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rPr>
      </w:pPr>
    </w:p>
    <w:p w14:paraId="2B4E9F2A"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023CD405"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729E7B69"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44F162CF"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7B686CBF" w14:textId="77777777" w:rsidR="00BF7253" w:rsidRPr="00B138F3" w:rsidRDefault="00BF7253" w:rsidP="00BF7253">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7020DB83"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379221CF"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7C27C75B" w14:textId="77777777" w:rsidR="000E5A91" w:rsidRPr="00B138F3" w:rsidRDefault="000E5A91" w:rsidP="00BF7253">
      <w:pPr>
        <w:pStyle w:val="BodyTextIndent"/>
        <w:widowControl w:val="0"/>
        <w:spacing w:after="160" w:line="240" w:lineRule="auto"/>
        <w:rPr>
          <w:rFonts w:ascii="GHEA Grapalat" w:hAnsi="GHEA Grapalat" w:cs="Sylfaen"/>
          <w:i w:val="0"/>
          <w:sz w:val="24"/>
          <w:szCs w:val="24"/>
        </w:rPr>
      </w:pPr>
    </w:p>
    <w:p w14:paraId="1D17E100" w14:textId="77777777" w:rsidR="00260163" w:rsidRPr="00B138F3" w:rsidRDefault="00260163" w:rsidP="00B46D58">
      <w:pPr>
        <w:widowControl w:val="0"/>
        <w:spacing w:after="160"/>
        <w:ind w:left="567" w:right="565"/>
        <w:jc w:val="center"/>
        <w:rPr>
          <w:rFonts w:ascii="GHEA Grapalat" w:hAnsi="GHEA Grapalat"/>
          <w:b/>
        </w:rPr>
      </w:pPr>
    </w:p>
    <w:p w14:paraId="381F890E" w14:textId="77777777" w:rsidR="00CF2692" w:rsidRPr="00B138F3" w:rsidRDefault="00CF2692" w:rsidP="00B46D58">
      <w:pPr>
        <w:widowControl w:val="0"/>
        <w:spacing w:after="160"/>
        <w:ind w:left="567" w:right="565"/>
        <w:jc w:val="center"/>
        <w:rPr>
          <w:rFonts w:ascii="GHEA Grapalat" w:hAnsi="GHEA Grapalat"/>
          <w:b/>
        </w:rPr>
      </w:pPr>
    </w:p>
    <w:p w14:paraId="2CD99F93" w14:textId="77777777" w:rsidR="00CF2692" w:rsidRPr="00B138F3" w:rsidRDefault="00CF2692" w:rsidP="00B46D58">
      <w:pPr>
        <w:widowControl w:val="0"/>
        <w:spacing w:after="160"/>
        <w:ind w:left="567" w:right="565"/>
        <w:jc w:val="center"/>
        <w:rPr>
          <w:rFonts w:ascii="GHEA Grapalat" w:hAnsi="GHEA Grapalat"/>
          <w:b/>
        </w:rPr>
      </w:pPr>
    </w:p>
    <w:p w14:paraId="33CB9ACD" w14:textId="77777777" w:rsidR="00CF2692" w:rsidRPr="00B138F3" w:rsidRDefault="00CF2692" w:rsidP="00B46D58">
      <w:pPr>
        <w:widowControl w:val="0"/>
        <w:spacing w:after="160"/>
        <w:ind w:left="567" w:right="565"/>
        <w:jc w:val="center"/>
        <w:rPr>
          <w:rFonts w:ascii="GHEA Grapalat" w:hAnsi="GHEA Grapalat"/>
          <w:b/>
        </w:rPr>
      </w:pPr>
    </w:p>
    <w:p w14:paraId="24FE807E" w14:textId="77777777" w:rsidR="00CF2692" w:rsidRPr="00B138F3" w:rsidRDefault="00CF2692" w:rsidP="00B46D58">
      <w:pPr>
        <w:widowControl w:val="0"/>
        <w:spacing w:after="160"/>
        <w:ind w:left="567" w:right="565"/>
        <w:jc w:val="center"/>
        <w:rPr>
          <w:rFonts w:ascii="GHEA Grapalat" w:hAnsi="GHEA Grapalat"/>
          <w:b/>
        </w:rPr>
      </w:pPr>
    </w:p>
    <w:p w14:paraId="52942954" w14:textId="77777777" w:rsidR="00CF2692" w:rsidRPr="00B138F3" w:rsidRDefault="00CF2692" w:rsidP="00B46D58">
      <w:pPr>
        <w:widowControl w:val="0"/>
        <w:spacing w:after="160"/>
        <w:ind w:left="567" w:right="565"/>
        <w:jc w:val="center"/>
        <w:rPr>
          <w:rFonts w:ascii="GHEA Grapalat" w:hAnsi="GHEA Grapalat"/>
          <w:b/>
        </w:rPr>
      </w:pPr>
    </w:p>
    <w:p w14:paraId="19026744" w14:textId="77777777" w:rsidR="00CF2692" w:rsidRPr="00B138F3" w:rsidRDefault="00CF2692" w:rsidP="00B46D58">
      <w:pPr>
        <w:widowControl w:val="0"/>
        <w:spacing w:after="160"/>
        <w:ind w:left="567" w:right="565"/>
        <w:jc w:val="center"/>
        <w:rPr>
          <w:rFonts w:ascii="GHEA Grapalat" w:hAnsi="GHEA Grapalat"/>
          <w:b/>
        </w:rPr>
      </w:pPr>
    </w:p>
    <w:p w14:paraId="0C4056D3" w14:textId="77777777" w:rsidR="009B7A85" w:rsidRDefault="009B7A85" w:rsidP="001005B0">
      <w:pPr>
        <w:widowControl w:val="0"/>
        <w:spacing w:after="160"/>
        <w:ind w:firstLine="567"/>
        <w:jc w:val="right"/>
        <w:rPr>
          <w:rFonts w:ascii="GHEA Grapalat" w:hAnsi="GHEA Grapalat"/>
          <w:b/>
        </w:rPr>
      </w:pPr>
    </w:p>
    <w:p w14:paraId="1B4F9C32" w14:textId="77777777" w:rsidR="007F381F" w:rsidRPr="00452591" w:rsidRDefault="007F381F" w:rsidP="001005B0">
      <w:pPr>
        <w:widowControl w:val="0"/>
        <w:spacing w:after="160"/>
        <w:ind w:firstLine="567"/>
        <w:jc w:val="right"/>
        <w:rPr>
          <w:rFonts w:ascii="GHEA Grapalat" w:hAnsi="GHEA Grapalat"/>
          <w:b/>
        </w:rPr>
      </w:pPr>
    </w:p>
    <w:p w14:paraId="5827DED6" w14:textId="77777777" w:rsidR="007F381F" w:rsidRPr="00452591" w:rsidRDefault="007F381F" w:rsidP="001005B0">
      <w:pPr>
        <w:widowControl w:val="0"/>
        <w:spacing w:after="160"/>
        <w:ind w:firstLine="567"/>
        <w:jc w:val="right"/>
        <w:rPr>
          <w:rFonts w:ascii="GHEA Grapalat" w:hAnsi="GHEA Grapalat"/>
          <w:b/>
        </w:rPr>
      </w:pPr>
    </w:p>
    <w:p w14:paraId="0C9CAC2F" w14:textId="77777777" w:rsidR="001005B0" w:rsidRPr="00B138F3" w:rsidRDefault="007B3F5F" w:rsidP="001005B0">
      <w:pPr>
        <w:widowControl w:val="0"/>
        <w:spacing w:after="160"/>
        <w:ind w:firstLine="567"/>
        <w:jc w:val="right"/>
        <w:rPr>
          <w:rFonts w:ascii="GHEA Grapalat" w:hAnsi="GHEA Grapalat"/>
          <w:b/>
        </w:rPr>
      </w:pPr>
      <w:r w:rsidRPr="00B138F3">
        <w:rPr>
          <w:rFonts w:ascii="GHEA Grapalat" w:hAnsi="GHEA Grapalat"/>
          <w:b/>
        </w:rPr>
        <w:lastRenderedPageBreak/>
        <w:t>Приложение № 4</w:t>
      </w:r>
    </w:p>
    <w:p w14:paraId="718644E3" w14:textId="3D7F93D0" w:rsidR="007B3F5F" w:rsidRPr="00B138F3" w:rsidRDefault="007B3F5F" w:rsidP="001005B0">
      <w:pPr>
        <w:widowControl w:val="0"/>
        <w:spacing w:after="160"/>
        <w:ind w:firstLine="567"/>
        <w:jc w:val="right"/>
        <w:rPr>
          <w:rFonts w:ascii="GHEA Grapalat" w:hAnsi="GHEA Grapalat" w:cs="Arial"/>
          <w:b/>
        </w:rPr>
      </w:pPr>
      <w:r w:rsidRPr="00B138F3">
        <w:rPr>
          <w:rFonts w:ascii="GHEA Grapalat" w:hAnsi="GHEA Grapalat"/>
          <w:b/>
        </w:rPr>
        <w:t xml:space="preserve">к Приглашению на </w:t>
      </w:r>
      <w:r w:rsidR="00AB5994">
        <w:rPr>
          <w:rFonts w:ascii="GHEA Grapalat" w:hAnsi="GHEA Grapalat"/>
          <w:b/>
        </w:rPr>
        <w:t>запрос котировок</w:t>
      </w:r>
      <w:r w:rsidRPr="00B138F3">
        <w:rPr>
          <w:rFonts w:ascii="GHEA Grapalat" w:hAnsi="GHEA Grapalat" w:cs="Arial"/>
          <w:b/>
        </w:rPr>
        <w:br/>
      </w:r>
      <w:r w:rsidRPr="00B138F3">
        <w:rPr>
          <w:rFonts w:ascii="GHEA Grapalat" w:hAnsi="GHEA Grapalat"/>
          <w:b/>
        </w:rPr>
        <w:t xml:space="preserve">под кодом </w:t>
      </w:r>
      <w:r w:rsidR="00D837A7">
        <w:rPr>
          <w:rFonts w:ascii="GHEA Grapalat" w:hAnsi="GHEA Grapalat"/>
          <w:b/>
        </w:rPr>
        <w:t>HFF-NTsDzB-2025/2</w:t>
      </w:r>
    </w:p>
    <w:p w14:paraId="470DB30C" w14:textId="77777777" w:rsidR="0016001A" w:rsidRPr="00B138F3" w:rsidRDefault="0016001A" w:rsidP="0016001A">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14:paraId="739AB37D" w14:textId="77777777" w:rsidR="007B3F5F" w:rsidRPr="00B138F3" w:rsidRDefault="0016001A" w:rsidP="007B3F5F">
      <w:pPr>
        <w:widowControl w:val="0"/>
        <w:spacing w:after="160"/>
        <w:ind w:left="567" w:right="565"/>
        <w:jc w:val="center"/>
        <w:rPr>
          <w:rFonts w:ascii="GHEA Grapalat" w:hAnsi="GHEA Grapalat"/>
          <w:b/>
        </w:rPr>
      </w:pPr>
      <w:r w:rsidRPr="00B138F3">
        <w:rPr>
          <w:rFonts w:ascii="GHEA Grapalat" w:hAnsi="GHEA Grapalat"/>
          <w:b/>
        </w:rPr>
        <w:t>(обеспечение квалификации)</w:t>
      </w:r>
    </w:p>
    <w:p w14:paraId="10E4C457" w14:textId="77777777" w:rsidR="007B3F5F" w:rsidRPr="00B138F3" w:rsidRDefault="007B3F5F" w:rsidP="007B3F5F">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w:t>
      </w:r>
      <w:r w:rsidRPr="00B138F3">
        <w:rPr>
          <w:rFonts w:eastAsiaTheme="minorHAnsi" w:cstheme="minorBidi"/>
        </w:rPr>
        <w:t xml:space="preserve"> 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p>
    <w:p w14:paraId="334CEFE2" w14:textId="77777777" w:rsidR="007B3F5F" w:rsidRPr="00B138F3" w:rsidRDefault="007B3F5F" w:rsidP="007B3F5F">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lang w:val="hy-AM"/>
        </w:rPr>
        <w:tab/>
      </w:r>
      <w:r w:rsidRPr="00B138F3">
        <w:rPr>
          <w:rStyle w:val="Strong"/>
          <w:rFonts w:ascii="GHEA Grapalat" w:hAnsi="GHEA Grapalat"/>
          <w:b w:val="0"/>
          <w:sz w:val="18"/>
          <w:szCs w:val="18"/>
        </w:rPr>
        <w:t xml:space="preserve">                                                                            номер заключаемого договора</w:t>
      </w:r>
    </w:p>
    <w:p w14:paraId="299B865F" w14:textId="77777777" w:rsidR="007B3F5F" w:rsidRPr="00B138F3" w:rsidRDefault="007B3F5F" w:rsidP="007B3F5F">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  заключаемым</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Fonts w:eastAsiaTheme="minorHAnsi" w:cstheme="minorBidi"/>
        </w:rPr>
        <w:t xml:space="preserve"> (</w:t>
      </w:r>
      <w:r w:rsidRPr="00B138F3">
        <w:rPr>
          <w:rFonts w:ascii="GHEA Grapalat" w:eastAsiaTheme="minorHAnsi" w:hAnsi="GHEA Grapalat" w:cstheme="minorBidi"/>
        </w:rPr>
        <w:t xml:space="preserve">далее-принципал ) в результате  </w:t>
      </w:r>
    </w:p>
    <w:p w14:paraId="4E7EB91C" w14:textId="77777777" w:rsidR="007B3F5F" w:rsidRPr="00B138F3" w:rsidRDefault="007B3F5F" w:rsidP="007B3F5F">
      <w:pPr>
        <w:pStyle w:val="NormalWeb"/>
        <w:shd w:val="clear" w:color="auto" w:fill="FFFFFF"/>
        <w:spacing w:before="0" w:beforeAutospacing="0" w:after="0" w:afterAutospacing="0"/>
        <w:ind w:left="-142"/>
        <w:rPr>
          <w:rFonts w:cs="Sylfaen"/>
          <w:b/>
          <w:sz w:val="18"/>
          <w:szCs w:val="18"/>
          <w:vertAlign w:val="superscript"/>
          <w:lang w:val="hy-AM"/>
        </w:rPr>
      </w:pPr>
      <w:r w:rsidRPr="00B138F3">
        <w:rPr>
          <w:rStyle w:val="Strong"/>
          <w:rFonts w:ascii="GHEA Grapalat" w:hAnsi="GHEA Grapalat"/>
          <w:b w:val="0"/>
          <w:sz w:val="18"/>
          <w:szCs w:val="18"/>
        </w:rPr>
        <w:t xml:space="preserve">                                  наименование отобранного участника</w:t>
      </w:r>
      <w:r w:rsidRPr="00B138F3">
        <w:rPr>
          <w:rStyle w:val="Strong"/>
          <w:rFonts w:ascii="GHEA Grapalat" w:hAnsi="GHEA Grapalat"/>
          <w:b w:val="0"/>
          <w:sz w:val="18"/>
          <w:szCs w:val="18"/>
          <w:lang w:val="hy-AM"/>
        </w:rPr>
        <w:tab/>
      </w:r>
    </w:p>
    <w:p w14:paraId="6E9055C3" w14:textId="77777777"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Fonts w:eastAsiaTheme="minorHAnsi" w:cstheme="minorBidi"/>
        </w:rPr>
        <w:t xml:space="preserve"> </w:t>
      </w:r>
    </w:p>
    <w:p w14:paraId="32371DF1" w14:textId="77777777" w:rsidR="007B3F5F" w:rsidRPr="00B138F3" w:rsidRDefault="007B3F5F" w:rsidP="007B3F5F">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ascii="GHEA Grapalat" w:eastAsiaTheme="minorHAnsi" w:hAnsi="GHEA Grapalat" w:cstheme="minorBidi"/>
        </w:rPr>
        <w:t xml:space="preserve">организованной </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w:t>
      </w:r>
    </w:p>
    <w:p w14:paraId="07846306" w14:textId="77777777" w:rsidR="007B3F5F" w:rsidRPr="00B138F3" w:rsidRDefault="007B3F5F" w:rsidP="007B3F5F">
      <w:pPr>
        <w:pStyle w:val="NormalWeb"/>
        <w:shd w:val="clear" w:color="auto" w:fill="FFFFFF"/>
        <w:spacing w:before="0" w:beforeAutospacing="0" w:after="0" w:afterAutospacing="0"/>
        <w:ind w:left="1276" w:firstLine="708"/>
        <w:rPr>
          <w:rFonts w:ascii="GHEA Grapalat" w:eastAsiaTheme="minorHAnsi" w:hAnsi="GHEA Grapalat" w:cstheme="minorBidi"/>
          <w:b/>
          <w:sz w:val="18"/>
          <w:szCs w:val="18"/>
        </w:rPr>
      </w:pPr>
      <w:r w:rsidRPr="00B138F3">
        <w:rPr>
          <w:rFonts w:ascii="GHEA Grapalat" w:hAnsi="GHEA Grapalat" w:cs="Sylfaen"/>
          <w:vertAlign w:val="superscript"/>
        </w:rPr>
        <w:t xml:space="preserve">                         </w:t>
      </w:r>
      <w:r w:rsidRPr="00B138F3">
        <w:rPr>
          <w:rStyle w:val="Strong"/>
          <w:rFonts w:ascii="GHEA Grapalat" w:hAnsi="GHEA Grapalat"/>
          <w:b w:val="0"/>
          <w:sz w:val="18"/>
          <w:szCs w:val="18"/>
        </w:rPr>
        <w:t>наименование заказчика</w:t>
      </w:r>
      <w:r w:rsidRPr="00B138F3">
        <w:rPr>
          <w:rFonts w:ascii="GHEA Grapalat" w:eastAsiaTheme="minorHAnsi" w:hAnsi="GHEA Grapalat" w:cstheme="minorBidi"/>
          <w:b/>
          <w:sz w:val="18"/>
          <w:szCs w:val="18"/>
        </w:rPr>
        <w:t xml:space="preserve"> </w:t>
      </w:r>
    </w:p>
    <w:p w14:paraId="7CD780B1" w14:textId="77777777" w:rsidR="007B3F5F" w:rsidRPr="00B138F3" w:rsidRDefault="007B3F5F" w:rsidP="007B3F5F">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eastAsiaTheme="minorHAnsi" w:hAnsi="GHEA Grapalat" w:cstheme="minorBidi"/>
        </w:rPr>
        <w:t>процедуры  закупок под кодом ____________________.</w:t>
      </w:r>
    </w:p>
    <w:p w14:paraId="72710A3F" w14:textId="77777777"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код процедуры</w:t>
      </w:r>
    </w:p>
    <w:p w14:paraId="75A30E24" w14:textId="77777777" w:rsidR="007B3F5F" w:rsidRPr="00CC5A5B" w:rsidRDefault="007B3F5F" w:rsidP="00CC5A5B">
      <w:pPr>
        <w:pStyle w:val="NormalWeb"/>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B6601D">
        <w:rPr>
          <w:rFonts w:ascii="GHEA Grapalat" w:eastAsiaTheme="minorHAnsi" w:hAnsi="GHEA Grapalat" w:cstheme="minorBidi"/>
        </w:rPr>
        <w:t>2</w:t>
      </w:r>
      <w:r w:rsidRPr="00CC5A5B">
        <w:rPr>
          <w:rFonts w:ascii="GHEA Grapalat" w:eastAsiaTheme="minorHAnsi" w:hAnsi="GHEA Grapalat" w:cstheme="minorBidi"/>
        </w:rPr>
        <w:t xml:space="preserve">.  По гарантии </w:t>
      </w:r>
      <w:r w:rsidRPr="00CC5A5B">
        <w:rPr>
          <w:rFonts w:ascii="GHEA Grapalat" w:eastAsiaTheme="minorHAnsi" w:hAnsi="GHEA Grapalat" w:cstheme="minorBidi"/>
          <w:lang w:val="hy-AM"/>
        </w:rPr>
        <w:t xml:space="preserve">---------------------------------------------------------------------------- </w:t>
      </w:r>
    </w:p>
    <w:p w14:paraId="0B6273A4" w14:textId="77777777" w:rsidR="007B3F5F" w:rsidRPr="00CC5A5B" w:rsidRDefault="00667A47" w:rsidP="00CC5A5B">
      <w:pPr>
        <w:pStyle w:val="NormalWeb"/>
        <w:spacing w:before="0" w:beforeAutospacing="0" w:after="0" w:afterAutospacing="0"/>
        <w:jc w:val="both"/>
        <w:rPr>
          <w:rFonts w:ascii="GHEA Grapalat" w:eastAsiaTheme="minorHAnsi" w:hAnsi="GHEA Grapalat" w:cstheme="minorBidi"/>
        </w:rPr>
      </w:pPr>
      <w:r w:rsidRPr="00CC5A5B">
        <w:rPr>
          <w:rFonts w:ascii="GHEA Grapalat" w:eastAsiaTheme="minorHAnsi" w:hAnsi="GHEA Grapalat" w:cstheme="minorBidi"/>
          <w:sz w:val="18"/>
          <w:szCs w:val="18"/>
        </w:rPr>
        <w:t xml:space="preserve">                                     наименование выдающего гарантию банка </w:t>
      </w:r>
    </w:p>
    <w:p w14:paraId="5AFB1818" w14:textId="77777777" w:rsidR="007B3F5F" w:rsidRPr="00B138F3" w:rsidRDefault="007B3F5F" w:rsidP="00CC5A5B">
      <w:pPr>
        <w:pStyle w:val="NormalWeb"/>
        <w:spacing w:before="0" w:beforeAutospacing="0" w:after="0" w:afterAutospacing="0"/>
        <w:jc w:val="both"/>
        <w:rPr>
          <w:rFonts w:ascii="GHEA Grapalat" w:eastAsiaTheme="minorHAnsi" w:hAnsi="GHEA Grapalat" w:cstheme="minorBidi"/>
        </w:rPr>
      </w:pPr>
      <w:r w:rsidRPr="00CC5A5B">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w:t>
      </w:r>
      <w:r w:rsidRPr="00B138F3">
        <w:rPr>
          <w:rFonts w:ascii="GHEA Grapalat" w:eastAsiaTheme="minorHAnsi" w:hAnsi="GHEA Grapalat" w:cstheme="minorBidi"/>
        </w:rPr>
        <w:t xml:space="preserve"> настоящей гарантией, выплатить бенефициару ----------------------------------------   (далее-сумма             </w:t>
      </w:r>
    </w:p>
    <w:p w14:paraId="6DD82F6D" w14:textId="77777777"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14:paraId="19A05938" w14:textId="77777777"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w:t>
      </w:r>
      <w:r w:rsidR="00875C9E">
        <w:rPr>
          <w:rFonts w:ascii="GHEA Grapalat" w:eastAsiaTheme="minorHAnsi" w:hAnsi="GHEA Grapalat" w:cstheme="minorBidi"/>
        </w:rPr>
        <w:t>пяти</w:t>
      </w:r>
      <w:r w:rsidRPr="00B138F3">
        <w:rPr>
          <w:rFonts w:ascii="GHEA Grapalat" w:eastAsiaTheme="minorHAnsi" w:hAnsi="GHEA Grapalat" w:cstheme="minorBidi"/>
        </w:rPr>
        <w:t xml:space="preserve"> рабочих  дней после получения требования. </w:t>
      </w:r>
    </w:p>
    <w:p w14:paraId="378B6D1F" w14:textId="77777777" w:rsidR="007B3F5F" w:rsidRPr="00B138F3" w:rsidRDefault="007B3F5F" w:rsidP="007B3F5F">
      <w:pPr>
        <w:pStyle w:val="NormalWeb"/>
        <w:shd w:val="clear" w:color="auto" w:fill="FFFFFF"/>
        <w:spacing w:before="0" w:beforeAutospacing="0" w:after="0" w:afterAutospacing="0"/>
        <w:ind w:firstLine="708"/>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14:paraId="7AE60571" w14:textId="77777777"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14:paraId="656BAF51" w14:textId="77777777" w:rsidR="007B3F5F" w:rsidRPr="00B138F3" w:rsidRDefault="007B3F5F" w:rsidP="007B3F5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14:paraId="6F31AC96" w14:textId="77777777" w:rsidR="007B3F5F" w:rsidRPr="00B138F3" w:rsidRDefault="007B3F5F" w:rsidP="007B3F5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5FB6E17D" w14:textId="77777777"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05F560F0" w14:textId="77777777" w:rsidR="007B3F5F" w:rsidRPr="000D0F13" w:rsidRDefault="007B3F5F" w:rsidP="007B3F5F">
      <w:pPr>
        <w:pStyle w:val="NormalWeb"/>
        <w:shd w:val="clear" w:color="auto" w:fill="FFFFFF"/>
        <w:ind w:firstLine="374"/>
        <w:contextualSpacing/>
        <w:jc w:val="both"/>
        <w:rPr>
          <w:rFonts w:ascii="GHEA Grapalat" w:eastAsiaTheme="minorHAnsi" w:hAnsi="GHEA Grapalat" w:cstheme="minorBidi"/>
        </w:rPr>
      </w:pPr>
      <w:r w:rsidRPr="000D0F13">
        <w:rPr>
          <w:rFonts w:ascii="GHEA Grapalat" w:eastAsiaTheme="minorHAnsi" w:hAnsi="GHEA Grapalat" w:cstheme="minorBidi"/>
        </w:rPr>
        <w:t xml:space="preserve">5. Гарантия действует </w:t>
      </w:r>
      <w:r w:rsidR="00746170">
        <w:rPr>
          <w:rFonts w:ascii="GHEA Grapalat" w:eastAsiaTheme="minorHAnsi" w:hAnsi="GHEA Grapalat" w:cstheme="minorBidi"/>
        </w:rPr>
        <w:t>с момента выпуска и в силе</w:t>
      </w:r>
      <w:r w:rsidR="00746170" w:rsidRPr="007C2C8F">
        <w:rPr>
          <w:rFonts w:ascii="GHEA Grapalat" w:eastAsiaTheme="minorHAnsi" w:hAnsi="GHEA Grapalat" w:cstheme="minorBidi"/>
        </w:rPr>
        <w:t xml:space="preserve"> </w:t>
      </w:r>
      <w:r w:rsidRPr="000D0F13">
        <w:rPr>
          <w:rFonts w:ascii="GHEA Grapalat" w:eastAsiaTheme="minorHAnsi" w:hAnsi="GHEA Grapalat" w:cstheme="minorBidi"/>
        </w:rPr>
        <w:t>со дня вступления в силу договора</w:t>
      </w:r>
      <w:r w:rsidR="00814DCB" w:rsidRPr="000D0F13">
        <w:rPr>
          <w:rFonts w:ascii="GHEA Grapalat" w:eastAsiaTheme="minorHAnsi" w:hAnsi="GHEA Grapalat" w:cstheme="minorBidi"/>
        </w:rPr>
        <w:t xml:space="preserve"> под кодом</w:t>
      </w:r>
      <w:r w:rsidRPr="000D0F13">
        <w:rPr>
          <w:rFonts w:ascii="GHEA Grapalat" w:eastAsiaTheme="minorHAnsi" w:hAnsi="GHEA Grapalat" w:cstheme="minorBidi"/>
        </w:rPr>
        <w:t xml:space="preserve"> N_____________________ заключ</w:t>
      </w:r>
      <w:r w:rsidR="00670185">
        <w:rPr>
          <w:rFonts w:ascii="GHEA Grapalat" w:eastAsiaTheme="minorHAnsi" w:hAnsi="GHEA Grapalat" w:cstheme="minorBidi"/>
        </w:rPr>
        <w:t>аемого</w:t>
      </w:r>
      <w:r w:rsidRPr="000D0F13">
        <w:rPr>
          <w:rFonts w:ascii="GHEA Grapalat" w:eastAsiaTheme="minorHAnsi" w:hAnsi="GHEA Grapalat" w:cstheme="minorBidi"/>
        </w:rPr>
        <w:t xml:space="preserve"> между бенефициаром </w:t>
      </w:r>
      <w:r w:rsidR="0054663D" w:rsidRPr="000D0F13">
        <w:rPr>
          <w:rFonts w:ascii="GHEA Grapalat" w:eastAsiaTheme="minorHAnsi" w:hAnsi="GHEA Grapalat" w:cstheme="minorBidi"/>
        </w:rPr>
        <w:t xml:space="preserve"> </w:t>
      </w:r>
    </w:p>
    <w:p w14:paraId="31949993" w14:textId="77777777" w:rsidR="007B3F5F" w:rsidRPr="000D0F13" w:rsidRDefault="007B3F5F" w:rsidP="007B3F5F">
      <w:pPr>
        <w:pStyle w:val="NormalWeb"/>
        <w:shd w:val="clear" w:color="auto" w:fill="FFFFFF"/>
        <w:contextualSpacing/>
        <w:jc w:val="both"/>
        <w:rPr>
          <w:rFonts w:ascii="GHEA Grapalat" w:eastAsiaTheme="minorHAnsi" w:hAnsi="GHEA Grapalat" w:cstheme="minorBidi"/>
          <w:sz w:val="18"/>
          <w:szCs w:val="18"/>
        </w:rPr>
      </w:pPr>
      <w:r w:rsidRPr="000D0F13">
        <w:rPr>
          <w:rFonts w:eastAsiaTheme="minorHAnsi" w:cstheme="minorBidi"/>
        </w:rPr>
        <w:t xml:space="preserve">  </w:t>
      </w:r>
      <w:r w:rsidR="00746170">
        <w:rPr>
          <w:rFonts w:eastAsiaTheme="minorHAnsi" w:cstheme="minorBidi"/>
        </w:rPr>
        <w:t xml:space="preserve">                                  </w:t>
      </w:r>
      <w:r w:rsidRPr="000D0F13">
        <w:rPr>
          <w:rFonts w:ascii="GHEA Grapalat" w:eastAsiaTheme="minorHAnsi" w:hAnsi="GHEA Grapalat" w:cstheme="minorBidi"/>
          <w:sz w:val="18"/>
          <w:szCs w:val="18"/>
        </w:rPr>
        <w:t>номер заключаемого договара</w:t>
      </w:r>
    </w:p>
    <w:p w14:paraId="2CD473B2" w14:textId="77777777" w:rsidR="0054663D" w:rsidRPr="000D0F13" w:rsidRDefault="00746170" w:rsidP="0054663D">
      <w:pPr>
        <w:pStyle w:val="NormalWeb"/>
        <w:shd w:val="clear" w:color="auto" w:fill="FFFFFF"/>
        <w:contextualSpacing/>
        <w:jc w:val="both"/>
        <w:rPr>
          <w:rFonts w:ascii="GHEA Grapalat" w:eastAsiaTheme="minorHAnsi" w:hAnsi="GHEA Grapalat" w:cstheme="minorBidi"/>
          <w:lang w:val="hy-AM"/>
        </w:rPr>
      </w:pPr>
      <w:r w:rsidRPr="000D0F13">
        <w:rPr>
          <w:rFonts w:ascii="GHEA Grapalat" w:eastAsiaTheme="minorHAnsi" w:hAnsi="GHEA Grapalat" w:cstheme="minorBidi"/>
        </w:rPr>
        <w:t xml:space="preserve">и принципалом </w:t>
      </w:r>
      <w:r w:rsidR="0054663D" w:rsidRPr="000D0F13">
        <w:rPr>
          <w:rFonts w:ascii="GHEA Grapalat" w:eastAsiaTheme="minorHAnsi" w:hAnsi="GHEA Grapalat" w:cstheme="minorBidi"/>
        </w:rPr>
        <w:t xml:space="preserve">и  действует </w:t>
      </w:r>
      <w:r w:rsidR="0054663D" w:rsidRPr="000D0F13">
        <w:rPr>
          <w:rFonts w:ascii="GHEA Grapalat" w:eastAsiaTheme="minorHAnsi" w:hAnsi="GHEA Grapalat" w:cstheme="minorBidi"/>
          <w:lang w:val="hy-AM"/>
        </w:rPr>
        <w:t xml:space="preserve"> </w:t>
      </w:r>
      <w:r w:rsidR="0054663D" w:rsidRPr="000D0F13">
        <w:rPr>
          <w:rFonts w:ascii="GHEA Grapalat" w:eastAsiaTheme="minorHAnsi" w:hAnsi="GHEA Grapalat" w:cstheme="minorBidi"/>
        </w:rPr>
        <w:t>в</w:t>
      </w:r>
      <w:r w:rsidR="0054663D" w:rsidRPr="000D0F13">
        <w:rPr>
          <w:rFonts w:ascii="GHEA Grapalat" w:hAnsi="GHEA Grapalat"/>
        </w:rPr>
        <w:t>ключительно</w:t>
      </w:r>
      <w:r w:rsidR="0054663D" w:rsidRPr="000D0F13">
        <w:rPr>
          <w:rFonts w:ascii="GHEA Grapalat" w:eastAsiaTheme="minorHAnsi" w:hAnsi="GHEA Grapalat" w:cstheme="minorBidi"/>
        </w:rPr>
        <w:t xml:space="preserve"> </w:t>
      </w:r>
      <w:r w:rsidR="0054663D" w:rsidRPr="000D0F13">
        <w:rPr>
          <w:rFonts w:ascii="GHEA Grapalat" w:eastAsiaTheme="minorHAnsi" w:hAnsi="GHEA Grapalat" w:cstheme="minorBidi"/>
          <w:lang w:val="hy-AM"/>
        </w:rPr>
        <w:t xml:space="preserve"> </w:t>
      </w:r>
      <w:r w:rsidR="0054663D" w:rsidRPr="000D0F13">
        <w:rPr>
          <w:rFonts w:ascii="GHEA Grapalat" w:eastAsiaTheme="minorHAnsi" w:hAnsi="GHEA Grapalat" w:cstheme="minorBidi"/>
        </w:rPr>
        <w:t xml:space="preserve">до </w:t>
      </w:r>
      <w:r w:rsidR="0054663D" w:rsidRPr="000D0F13">
        <w:rPr>
          <w:rFonts w:ascii="GHEA Grapalat" w:eastAsiaTheme="minorHAnsi" w:hAnsi="GHEA Grapalat" w:cstheme="minorBidi"/>
          <w:lang w:val="hy-AM"/>
        </w:rPr>
        <w:t xml:space="preserve"> </w:t>
      </w:r>
      <w:r w:rsidR="0054663D" w:rsidRPr="000D0F13">
        <w:rPr>
          <w:rFonts w:ascii="GHEA Grapalat" w:eastAsiaTheme="minorHAnsi" w:hAnsi="GHEA Grapalat" w:cstheme="minorBidi"/>
        </w:rPr>
        <w:t xml:space="preserve">девяностого </w:t>
      </w:r>
      <w:r w:rsidR="0054663D" w:rsidRPr="000D0F13">
        <w:rPr>
          <w:rFonts w:ascii="GHEA Grapalat" w:eastAsiaTheme="minorHAnsi" w:hAnsi="GHEA Grapalat" w:cstheme="minorBidi"/>
          <w:lang w:val="hy-AM"/>
        </w:rPr>
        <w:t xml:space="preserve"> </w:t>
      </w:r>
      <w:r w:rsidR="0054663D" w:rsidRPr="000D0F13">
        <w:rPr>
          <w:rFonts w:ascii="GHEA Grapalat" w:eastAsiaTheme="minorHAnsi" w:hAnsi="GHEA Grapalat" w:cstheme="minorBidi"/>
        </w:rPr>
        <w:t xml:space="preserve">рабочего </w:t>
      </w:r>
      <w:r w:rsidR="0054663D" w:rsidRPr="000D0F13">
        <w:rPr>
          <w:rFonts w:ascii="GHEA Grapalat" w:eastAsiaTheme="minorHAnsi" w:hAnsi="GHEA Grapalat" w:cstheme="minorBidi"/>
          <w:lang w:val="hy-AM"/>
        </w:rPr>
        <w:t xml:space="preserve"> </w:t>
      </w:r>
      <w:r w:rsidR="0054663D" w:rsidRPr="000D0F13">
        <w:rPr>
          <w:rFonts w:ascii="GHEA Grapalat" w:eastAsiaTheme="minorHAnsi" w:hAnsi="GHEA Grapalat" w:cstheme="minorBidi"/>
        </w:rPr>
        <w:t>дня</w:t>
      </w:r>
      <w:r w:rsidR="0054663D" w:rsidRPr="000D0F13">
        <w:rPr>
          <w:rFonts w:ascii="GHEA Grapalat" w:eastAsiaTheme="minorHAnsi" w:hAnsi="GHEA Grapalat" w:cstheme="minorBidi"/>
          <w:lang w:val="hy-AM"/>
        </w:rPr>
        <w:t xml:space="preserve">  </w:t>
      </w:r>
      <w:r w:rsidR="0054663D" w:rsidRPr="000D0F13">
        <w:rPr>
          <w:rFonts w:ascii="GHEA Grapalat" w:eastAsiaTheme="minorHAnsi" w:hAnsi="GHEA Grapalat" w:cstheme="minorBidi"/>
        </w:rPr>
        <w:t xml:space="preserve">следующего за днем </w:t>
      </w:r>
    </w:p>
    <w:p w14:paraId="6D673E97" w14:textId="77777777" w:rsidR="0054663D" w:rsidRPr="000D0F13" w:rsidRDefault="0054663D" w:rsidP="0054663D">
      <w:pPr>
        <w:pStyle w:val="NormalWeb"/>
        <w:shd w:val="clear" w:color="auto" w:fill="FFFFFF"/>
        <w:contextualSpacing/>
        <w:jc w:val="both"/>
        <w:rPr>
          <w:rFonts w:ascii="GHEA Grapalat" w:eastAsiaTheme="minorHAnsi" w:hAnsi="GHEA Grapalat" w:cstheme="minorBidi"/>
          <w:sz w:val="18"/>
          <w:szCs w:val="18"/>
          <w:lang w:val="hy-AM"/>
        </w:rPr>
      </w:pPr>
    </w:p>
    <w:p w14:paraId="2CD91946" w14:textId="77777777" w:rsidR="0054663D" w:rsidRPr="000D0F13" w:rsidRDefault="0054663D" w:rsidP="0054663D">
      <w:pPr>
        <w:pStyle w:val="NormalWeb"/>
        <w:shd w:val="clear" w:color="auto" w:fill="FFFFFF"/>
        <w:contextualSpacing/>
        <w:jc w:val="center"/>
        <w:rPr>
          <w:rFonts w:eastAsiaTheme="minorHAnsi" w:cstheme="minorBidi"/>
        </w:rPr>
      </w:pPr>
      <w:r w:rsidRPr="000D0F13">
        <w:rPr>
          <w:rFonts w:ascii="GHEA Grapalat" w:eastAsiaTheme="minorHAnsi" w:hAnsi="GHEA Grapalat" w:cstheme="minorBidi"/>
          <w:lang w:val="hy-AM"/>
        </w:rPr>
        <w:t>--------------------------------------------------------</w:t>
      </w:r>
      <w:r w:rsidRPr="000D0F13">
        <w:rPr>
          <w:rFonts w:ascii="GHEA Grapalat" w:eastAsiaTheme="minorHAnsi" w:hAnsi="GHEA Grapalat" w:cstheme="minorBidi"/>
        </w:rPr>
        <w:t>------------------</w:t>
      </w:r>
      <w:r w:rsidRPr="000D0F13">
        <w:rPr>
          <w:rFonts w:ascii="GHEA Grapalat" w:eastAsiaTheme="minorHAnsi" w:hAnsi="GHEA Grapalat" w:cstheme="minorBidi"/>
          <w:lang w:val="hy-AM"/>
        </w:rPr>
        <w:t>----------------------</w:t>
      </w:r>
      <w:r w:rsidRPr="000D0F13">
        <w:rPr>
          <w:rFonts w:eastAsiaTheme="minorHAnsi" w:cstheme="minorBidi"/>
        </w:rPr>
        <w:t xml:space="preserve"> </w:t>
      </w:r>
      <w:r w:rsidRPr="000D0F13">
        <w:rPr>
          <w:rFonts w:eastAsiaTheme="minorHAnsi" w:cstheme="minorBidi"/>
          <w:lang w:val="hy-AM"/>
        </w:rPr>
        <w:t>.</w:t>
      </w:r>
      <w:r w:rsidRPr="000D0F13">
        <w:rPr>
          <w:rFonts w:eastAsiaTheme="minorHAnsi" w:cstheme="minorBidi"/>
        </w:rPr>
        <w:t xml:space="preserve">           </w:t>
      </w:r>
      <w:r w:rsidRPr="000D0F13">
        <w:rPr>
          <w:rFonts w:ascii="GHEA Grapalat" w:eastAsiaTheme="minorHAnsi" w:hAnsi="GHEA Grapalat" w:cstheme="minorBidi"/>
          <w:sz w:val="16"/>
          <w:szCs w:val="16"/>
        </w:rPr>
        <w:t xml:space="preserve"> </w:t>
      </w:r>
      <w:r w:rsidRPr="004D0610">
        <w:rPr>
          <w:rFonts w:ascii="GHEA Grapalat" w:eastAsiaTheme="minorHAnsi" w:hAnsi="GHEA Grapalat" w:cstheme="minorBidi"/>
          <w:sz w:val="16"/>
          <w:szCs w:val="16"/>
        </w:rPr>
        <w:t>крайн</w:t>
      </w:r>
      <w:r w:rsidR="009F7214" w:rsidRPr="004D0610">
        <w:rPr>
          <w:rFonts w:ascii="GHEA Grapalat" w:eastAsiaTheme="minorHAnsi" w:hAnsi="GHEA Grapalat" w:cstheme="minorBidi"/>
          <w:sz w:val="16"/>
          <w:szCs w:val="16"/>
        </w:rPr>
        <w:t>и</w:t>
      </w:r>
      <w:r w:rsidRPr="004D0610">
        <w:rPr>
          <w:rFonts w:ascii="GHEA Grapalat" w:eastAsiaTheme="minorHAnsi" w:hAnsi="GHEA Grapalat" w:cstheme="minorBidi"/>
          <w:sz w:val="16"/>
          <w:szCs w:val="16"/>
        </w:rPr>
        <w:t>й срок оказния услуг</w:t>
      </w:r>
      <w:r w:rsidRPr="004D0610">
        <w:rPr>
          <w:rFonts w:ascii="GHEA Grapalat" w:eastAsiaTheme="minorHAnsi" w:hAnsi="GHEA Grapalat" w:cstheme="minorBidi"/>
          <w:sz w:val="16"/>
          <w:szCs w:val="16"/>
          <w:lang w:val="hy-AM"/>
        </w:rPr>
        <w:t>, предусмотренн</w:t>
      </w:r>
      <w:r w:rsidRPr="004D0610">
        <w:rPr>
          <w:rFonts w:ascii="GHEA Grapalat" w:eastAsiaTheme="minorHAnsi" w:hAnsi="GHEA Grapalat" w:cstheme="minorBidi"/>
          <w:sz w:val="16"/>
          <w:szCs w:val="16"/>
        </w:rPr>
        <w:t xml:space="preserve">ый </w:t>
      </w:r>
      <w:r w:rsidRPr="004D0610">
        <w:rPr>
          <w:rFonts w:ascii="GHEA Grapalat" w:eastAsiaTheme="minorHAnsi" w:hAnsi="GHEA Grapalat" w:cstheme="minorBidi"/>
          <w:sz w:val="16"/>
          <w:szCs w:val="16"/>
          <w:lang w:val="hy-AM"/>
        </w:rPr>
        <w:t>заключаемым договором</w:t>
      </w:r>
      <w:r w:rsidR="00DA27F6" w:rsidRPr="000D0F13">
        <w:rPr>
          <w:rFonts w:ascii="GHEA Grapalat" w:eastAsiaTheme="minorHAnsi" w:hAnsi="GHEA Grapalat" w:cstheme="minorBidi"/>
          <w:sz w:val="16"/>
          <w:szCs w:val="16"/>
        </w:rPr>
        <w:t xml:space="preserve"> </w:t>
      </w:r>
    </w:p>
    <w:p w14:paraId="1FAB53FF" w14:textId="77777777" w:rsidR="00BB7E7F" w:rsidRDefault="0054663D" w:rsidP="0054663D">
      <w:pPr>
        <w:pStyle w:val="NormalWeb"/>
        <w:shd w:val="clear" w:color="auto" w:fill="FFFFFF"/>
        <w:contextualSpacing/>
        <w:jc w:val="both"/>
        <w:rPr>
          <w:rFonts w:ascii="GHEA Grapalat" w:eastAsiaTheme="minorHAnsi" w:hAnsi="GHEA Grapalat" w:cstheme="minorBidi"/>
        </w:rPr>
      </w:pPr>
      <w:r w:rsidRPr="000D0F13">
        <w:rPr>
          <w:rFonts w:ascii="GHEA Grapalat" w:eastAsiaTheme="minorHAnsi" w:hAnsi="GHEA Grapalat" w:cstheme="minorBidi"/>
        </w:rPr>
        <w:t>В день предоставления гарантии лицо, выдающее гарантию, с официального адреса</w:t>
      </w:r>
      <w:r w:rsidRPr="000D0F13">
        <w:rPr>
          <w:rFonts w:ascii="GHEA Grapalat" w:eastAsiaTheme="minorHAnsi" w:hAnsi="GHEA Grapalat" w:cstheme="minorBidi"/>
          <w:lang w:val="hy-AM"/>
        </w:rPr>
        <w:t xml:space="preserve"> </w:t>
      </w:r>
      <w:r w:rsidRPr="000D0F13">
        <w:rPr>
          <w:rFonts w:ascii="GHEA Grapalat" w:eastAsiaTheme="minorHAnsi" w:hAnsi="GHEA Grapalat"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BB7E7F">
        <w:rPr>
          <w:rFonts w:ascii="GHEA Grapalat" w:eastAsiaTheme="minorHAnsi" w:hAnsi="GHEA Grapalat" w:cstheme="minorBidi"/>
        </w:rPr>
        <w:t xml:space="preserve"> -------------------------------------------------------</w:t>
      </w:r>
      <w:r w:rsidRPr="000D0F13">
        <w:rPr>
          <w:rFonts w:ascii="GHEA Grapalat" w:eastAsiaTheme="minorHAnsi" w:hAnsi="GHEA Grapalat" w:cstheme="minorBidi"/>
        </w:rPr>
        <w:t xml:space="preserve"> </w:t>
      </w:r>
    </w:p>
    <w:p w14:paraId="0AC20EA5" w14:textId="77777777" w:rsidR="00BB7E7F" w:rsidRDefault="00BB7E7F" w:rsidP="0054663D">
      <w:pPr>
        <w:pStyle w:val="NormalWeb"/>
        <w:shd w:val="clear" w:color="auto" w:fill="FFFFFF"/>
        <w:contextualSpacing/>
        <w:jc w:val="both"/>
        <w:rPr>
          <w:rFonts w:ascii="GHEA Grapalat" w:eastAsiaTheme="minorHAnsi" w:hAnsi="GHEA Grapalat" w:cstheme="minorBidi"/>
        </w:rPr>
      </w:pPr>
      <w:r>
        <w:rPr>
          <w:rStyle w:val="Strong"/>
          <w:b w:val="0"/>
          <w:bCs w:val="0"/>
          <w:sz w:val="20"/>
          <w:szCs w:val="20"/>
        </w:rPr>
        <w:t xml:space="preserve">                                                                                     адрес эл. почты секретаря</w:t>
      </w:r>
    </w:p>
    <w:p w14:paraId="51B87B79" w14:textId="77777777" w:rsidR="0054663D" w:rsidRPr="000D0F13" w:rsidRDefault="0054663D" w:rsidP="0054663D">
      <w:pPr>
        <w:pStyle w:val="NormalWeb"/>
        <w:shd w:val="clear" w:color="auto" w:fill="FFFFFF"/>
        <w:contextualSpacing/>
        <w:jc w:val="both"/>
        <w:rPr>
          <w:rFonts w:ascii="GHEA Grapalat" w:eastAsiaTheme="minorHAnsi" w:hAnsi="GHEA Grapalat" w:cstheme="minorBidi"/>
        </w:rPr>
      </w:pPr>
      <w:r w:rsidRPr="000D0F13">
        <w:rPr>
          <w:rFonts w:ascii="GHEA Grapalat" w:eastAsiaTheme="minorHAnsi" w:hAnsi="GHEA Grapalat" w:cstheme="minorBidi"/>
        </w:rPr>
        <w:t>указанный в приглашении к процедуре закупок, организованной под кодом упомянутым в пункте 1 настоящей гарантии</w:t>
      </w:r>
      <w:r w:rsidRPr="000D0F13">
        <w:rPr>
          <w:rFonts w:ascii="GHEA Grapalat" w:eastAsiaTheme="minorHAnsi" w:hAnsi="GHEA Grapalat" w:cstheme="minorBidi"/>
          <w:lang w:val="hy-AM"/>
        </w:rPr>
        <w:t>.</w:t>
      </w:r>
      <w:r w:rsidRPr="000D0F13">
        <w:rPr>
          <w:rFonts w:ascii="GHEA Grapalat" w:eastAsiaTheme="minorHAnsi" w:hAnsi="GHEA Grapalat" w:cstheme="minorBidi"/>
        </w:rPr>
        <w:t xml:space="preserve"> </w:t>
      </w:r>
    </w:p>
    <w:p w14:paraId="2D65BF41" w14:textId="77777777" w:rsidR="00C34E3B" w:rsidRPr="00EF6EB4" w:rsidRDefault="00C34E3B" w:rsidP="0054663D">
      <w:pPr>
        <w:pStyle w:val="NormalWeb"/>
        <w:shd w:val="clear" w:color="auto" w:fill="FFFFFF"/>
        <w:contextualSpacing/>
        <w:jc w:val="both"/>
        <w:rPr>
          <w:rFonts w:ascii="GHEA Grapalat" w:eastAsiaTheme="minorHAnsi" w:hAnsi="GHEA Grapalat" w:cstheme="minorBidi"/>
          <w:color w:val="FF0000"/>
        </w:rPr>
      </w:pPr>
    </w:p>
    <w:p w14:paraId="3366E27A" w14:textId="77777777"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lastRenderedPageBreak/>
        <w:t>6. Бенефициар предъявляет требование лицу, дающему гарантию, в письменной форме. К требованию прилагаются следующие документы:</w:t>
      </w:r>
    </w:p>
    <w:p w14:paraId="0D0B2F33" w14:textId="77777777" w:rsidR="007B3F5F" w:rsidRPr="00B138F3" w:rsidRDefault="007B3F5F" w:rsidP="007B3F5F">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14:paraId="011E78F2" w14:textId="77777777" w:rsidR="007B3F5F" w:rsidRPr="00B138F3" w:rsidRDefault="007B3F5F" w:rsidP="007B3F5F">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004D6035">
        <w:rPr>
          <w:rFonts w:eastAsiaTheme="minorHAnsi" w:cstheme="minorBidi"/>
        </w:rPr>
        <w:t xml:space="preserve">        </w:t>
      </w:r>
      <w:r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14:paraId="09127EFC" w14:textId="77777777"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14:paraId="259E3D53" w14:textId="77777777"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42A36BD6" w14:textId="77777777"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9" w:history="1">
        <w:r w:rsidR="00702A06" w:rsidRPr="00B138F3">
          <w:rPr>
            <w:rStyle w:val="Hyperlink"/>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14:paraId="126CC84D" w14:textId="77777777"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724CDBC8" w14:textId="77777777"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09986F23" w14:textId="77777777"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37EC3F59" w14:textId="77777777"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7D47048E" w14:textId="77777777"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2886C9E0" w14:textId="77777777" w:rsidR="007B3F5F" w:rsidRPr="00B138F3"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55FB6DD1" w14:textId="77777777" w:rsidR="007B3F5F" w:rsidRPr="00B138F3"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p>
    <w:p w14:paraId="29B0C3CB" w14:textId="77777777" w:rsidR="007B3F5F" w:rsidRPr="00B138F3"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7D54068E" w14:textId="77777777" w:rsidR="007B3F5F" w:rsidRPr="00B138F3"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1B8C5E30" w14:textId="77777777"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730620CA" w14:textId="77777777"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4D24DEEB" w14:textId="77777777"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rPr>
      </w:pPr>
    </w:p>
    <w:p w14:paraId="1A88A8D4" w14:textId="77777777"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07C17D20" w14:textId="77777777"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24E9D944" w14:textId="77777777"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3A40D8B9" w14:textId="77777777" w:rsidR="007B3F5F" w:rsidRPr="00B138F3" w:rsidRDefault="007B3F5F" w:rsidP="007B3F5F">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64C714EF" w14:textId="77777777"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447B0BF6" w14:textId="77777777"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3F86AEDD" w14:textId="77777777"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2CEF2D9A" w14:textId="77777777" w:rsidR="00CF2692" w:rsidRPr="00B138F3" w:rsidRDefault="00CF2692" w:rsidP="00B46D58">
      <w:pPr>
        <w:widowControl w:val="0"/>
        <w:spacing w:after="160"/>
        <w:ind w:left="567" w:right="565"/>
        <w:jc w:val="center"/>
        <w:rPr>
          <w:rFonts w:ascii="GHEA Grapalat" w:hAnsi="GHEA Grapalat"/>
          <w:b/>
        </w:rPr>
      </w:pPr>
    </w:p>
    <w:p w14:paraId="6EB53433" w14:textId="77777777" w:rsidR="00CF2692" w:rsidRPr="00B138F3" w:rsidRDefault="00CF2692" w:rsidP="00B46D58">
      <w:pPr>
        <w:widowControl w:val="0"/>
        <w:spacing w:after="160"/>
        <w:ind w:left="567" w:right="565"/>
        <w:jc w:val="center"/>
        <w:rPr>
          <w:rFonts w:ascii="GHEA Grapalat" w:hAnsi="GHEA Grapalat"/>
          <w:b/>
        </w:rPr>
      </w:pPr>
    </w:p>
    <w:p w14:paraId="38A07EC4" w14:textId="77777777" w:rsidR="007B3F5F" w:rsidRPr="00B138F3" w:rsidRDefault="007B3F5F" w:rsidP="00B46D58">
      <w:pPr>
        <w:widowControl w:val="0"/>
        <w:spacing w:after="160"/>
        <w:ind w:left="567" w:right="565"/>
        <w:jc w:val="center"/>
        <w:rPr>
          <w:rFonts w:ascii="GHEA Grapalat" w:hAnsi="GHEA Grapalat"/>
          <w:b/>
        </w:rPr>
      </w:pPr>
    </w:p>
    <w:p w14:paraId="002BF0F6" w14:textId="77777777" w:rsidR="00CF2692" w:rsidRPr="00B138F3" w:rsidRDefault="00CF2692" w:rsidP="00B46D58">
      <w:pPr>
        <w:widowControl w:val="0"/>
        <w:spacing w:after="160"/>
        <w:ind w:left="567" w:right="565"/>
        <w:jc w:val="center"/>
        <w:rPr>
          <w:rFonts w:ascii="GHEA Grapalat" w:hAnsi="GHEA Grapalat"/>
          <w:b/>
        </w:rPr>
      </w:pPr>
    </w:p>
    <w:p w14:paraId="30C7B2FC" w14:textId="77777777" w:rsidR="001005B0" w:rsidRPr="00B138F3" w:rsidRDefault="001005B0" w:rsidP="00B46D58">
      <w:pPr>
        <w:widowControl w:val="0"/>
        <w:spacing w:after="160"/>
        <w:ind w:left="567" w:right="565"/>
        <w:jc w:val="center"/>
        <w:rPr>
          <w:rFonts w:ascii="GHEA Grapalat" w:hAnsi="GHEA Grapalat"/>
          <w:b/>
        </w:rPr>
      </w:pPr>
    </w:p>
    <w:p w14:paraId="782A2810" w14:textId="77777777" w:rsidR="001005B0" w:rsidRPr="00B138F3" w:rsidRDefault="001005B0" w:rsidP="00B46D58">
      <w:pPr>
        <w:widowControl w:val="0"/>
        <w:spacing w:after="160"/>
        <w:ind w:left="567" w:right="565"/>
        <w:jc w:val="center"/>
        <w:rPr>
          <w:rFonts w:ascii="GHEA Grapalat" w:hAnsi="GHEA Grapalat"/>
          <w:b/>
        </w:rPr>
      </w:pPr>
    </w:p>
    <w:p w14:paraId="044FF716" w14:textId="77777777" w:rsidR="000816A6" w:rsidRDefault="000816A6">
      <w:pPr>
        <w:rPr>
          <w:rFonts w:ascii="GHEA Grapalat" w:hAnsi="GHEA Grapalat"/>
          <w:i/>
          <w:sz w:val="22"/>
          <w:szCs w:val="22"/>
        </w:rPr>
      </w:pPr>
      <w:r>
        <w:rPr>
          <w:rFonts w:ascii="GHEA Grapalat" w:hAnsi="GHEA Grapalat"/>
          <w:i/>
          <w:sz w:val="22"/>
          <w:szCs w:val="22"/>
        </w:rPr>
        <w:br w:type="page"/>
      </w:r>
    </w:p>
    <w:p w14:paraId="0AC6B17B" w14:textId="77777777" w:rsidR="003D2FE2" w:rsidRPr="00B263B7" w:rsidRDefault="003D2FE2" w:rsidP="003D2FE2">
      <w:pPr>
        <w:widowControl w:val="0"/>
        <w:spacing w:after="160"/>
        <w:jc w:val="right"/>
        <w:rPr>
          <w:rFonts w:ascii="GHEA Grapalat" w:hAnsi="GHEA Grapalat" w:cs="GHEA Grapalat"/>
          <w:b/>
          <w:i/>
        </w:rPr>
      </w:pPr>
      <w:r w:rsidRPr="00B263B7">
        <w:rPr>
          <w:rFonts w:ascii="GHEA Grapalat" w:hAnsi="GHEA Grapalat"/>
          <w:b/>
          <w:i/>
        </w:rPr>
        <w:lastRenderedPageBreak/>
        <w:t>Приложение № 4.1</w:t>
      </w:r>
    </w:p>
    <w:p w14:paraId="03936ECA" w14:textId="2972529E" w:rsidR="003D2FE2" w:rsidRPr="00B263B7" w:rsidRDefault="003D2FE2" w:rsidP="003D2FE2">
      <w:pPr>
        <w:widowControl w:val="0"/>
        <w:spacing w:after="160"/>
        <w:jc w:val="right"/>
        <w:rPr>
          <w:rFonts w:ascii="GHEA Grapalat" w:hAnsi="GHEA Grapalat"/>
          <w:b/>
          <w:i/>
        </w:rPr>
      </w:pPr>
      <w:r w:rsidRPr="00B263B7">
        <w:rPr>
          <w:rFonts w:ascii="GHEA Grapalat" w:hAnsi="GHEA Grapalat"/>
          <w:b/>
          <w:i/>
        </w:rPr>
        <w:t xml:space="preserve">к Приглашению на </w:t>
      </w:r>
      <w:r w:rsidR="00AB5994">
        <w:rPr>
          <w:rFonts w:ascii="GHEA Grapalat" w:hAnsi="GHEA Grapalat"/>
          <w:b/>
          <w:i/>
        </w:rPr>
        <w:t>запрос котировок</w:t>
      </w:r>
      <w:r w:rsidRPr="00B263B7">
        <w:rPr>
          <w:rFonts w:ascii="GHEA Grapalat" w:hAnsi="GHEA Grapalat" w:cs="GHEA Grapalat"/>
          <w:b/>
          <w:i/>
        </w:rPr>
        <w:br/>
      </w:r>
      <w:r w:rsidRPr="00B263B7">
        <w:rPr>
          <w:rFonts w:ascii="GHEA Grapalat" w:hAnsi="GHEA Grapalat"/>
          <w:b/>
          <w:i/>
        </w:rPr>
        <w:t xml:space="preserve">под кодом </w:t>
      </w:r>
      <w:r w:rsidR="00D837A7">
        <w:rPr>
          <w:rFonts w:ascii="GHEA Grapalat" w:hAnsi="GHEA Grapalat"/>
          <w:i/>
          <w:lang w:val="en-GB"/>
        </w:rPr>
        <w:t>HFF</w:t>
      </w:r>
      <w:r w:rsidR="00D837A7" w:rsidRPr="00D837A7">
        <w:rPr>
          <w:rFonts w:ascii="GHEA Grapalat" w:hAnsi="GHEA Grapalat"/>
          <w:i/>
        </w:rPr>
        <w:t>-</w:t>
      </w:r>
      <w:proofErr w:type="spellStart"/>
      <w:r w:rsidR="00D837A7">
        <w:rPr>
          <w:rFonts w:ascii="GHEA Grapalat" w:hAnsi="GHEA Grapalat"/>
          <w:i/>
          <w:lang w:val="en-GB"/>
        </w:rPr>
        <w:t>NTsDzB</w:t>
      </w:r>
      <w:proofErr w:type="spellEnd"/>
      <w:r w:rsidR="00D837A7" w:rsidRPr="00D837A7">
        <w:rPr>
          <w:rFonts w:ascii="GHEA Grapalat" w:hAnsi="GHEA Grapalat"/>
          <w:i/>
        </w:rPr>
        <w:t>-2025/2</w:t>
      </w:r>
    </w:p>
    <w:p w14:paraId="4A0DEA36" w14:textId="77777777" w:rsidR="00542F4F" w:rsidRPr="00B138F3" w:rsidRDefault="00542F4F" w:rsidP="00542F4F">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14:paraId="12DF079D" w14:textId="77777777" w:rsidR="00542F4F" w:rsidRPr="00B138F3" w:rsidRDefault="00542F4F" w:rsidP="00542F4F">
      <w:pPr>
        <w:widowControl w:val="0"/>
        <w:spacing w:after="160"/>
        <w:ind w:left="567" w:right="565"/>
        <w:jc w:val="center"/>
        <w:rPr>
          <w:rFonts w:ascii="GHEA Grapalat" w:hAnsi="GHEA Grapalat"/>
          <w:b/>
        </w:rPr>
      </w:pPr>
      <w:r w:rsidRPr="00B138F3">
        <w:rPr>
          <w:rFonts w:ascii="GHEA Grapalat" w:hAnsi="GHEA Grapalat"/>
          <w:b/>
        </w:rPr>
        <w:t>(обеспечение квалификации)</w:t>
      </w:r>
    </w:p>
    <w:p w14:paraId="1133DE64" w14:textId="77777777" w:rsidR="00542F4F" w:rsidRPr="00B138F3" w:rsidRDefault="00542F4F" w:rsidP="00542F4F">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w:t>
      </w:r>
      <w:r w:rsidRPr="000952F7">
        <w:rPr>
          <w:rFonts w:ascii="GHEA Grapalat" w:eastAsiaTheme="minorHAnsi" w:hAnsi="GHEA Grapalat" w:cstheme="minorBidi"/>
        </w:rPr>
        <w:t>договором (далее-договор)</w:t>
      </w:r>
      <w:r w:rsidRPr="00B138F3">
        <w:rPr>
          <w:rFonts w:ascii="GHEA Grapalat" w:eastAsiaTheme="minorHAnsi" w:hAnsi="GHEA Grapalat" w:cstheme="minorBidi"/>
        </w:rPr>
        <w:t xml:space="preserve">    </w:t>
      </w:r>
      <w:r w:rsidRPr="00B138F3">
        <w:rPr>
          <w:rFonts w:eastAsiaTheme="minorHAnsi" w:cstheme="minorBidi"/>
        </w:rPr>
        <w:t xml:space="preserve"> 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p>
    <w:p w14:paraId="0DE75954" w14:textId="77777777" w:rsidR="00542F4F" w:rsidRPr="00B138F3" w:rsidRDefault="00542F4F" w:rsidP="00542F4F">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lang w:val="hy-AM"/>
        </w:rPr>
        <w:tab/>
      </w:r>
      <w:r w:rsidRPr="00B138F3">
        <w:rPr>
          <w:rStyle w:val="Strong"/>
          <w:rFonts w:ascii="GHEA Grapalat" w:hAnsi="GHEA Grapalat"/>
          <w:b w:val="0"/>
          <w:sz w:val="18"/>
          <w:szCs w:val="18"/>
        </w:rPr>
        <w:t xml:space="preserve">                                                                           </w:t>
      </w:r>
      <w:r w:rsidR="000952F7" w:rsidRPr="001115E9">
        <w:rPr>
          <w:rStyle w:val="Strong"/>
          <w:rFonts w:ascii="GHEA Grapalat" w:hAnsi="GHEA Grapalat"/>
          <w:b w:val="0"/>
          <w:sz w:val="18"/>
          <w:szCs w:val="18"/>
        </w:rPr>
        <w:t xml:space="preserve">                             </w:t>
      </w:r>
      <w:r w:rsidRPr="00B138F3">
        <w:rPr>
          <w:rStyle w:val="Strong"/>
          <w:rFonts w:ascii="GHEA Grapalat" w:hAnsi="GHEA Grapalat"/>
          <w:b w:val="0"/>
          <w:sz w:val="18"/>
          <w:szCs w:val="18"/>
        </w:rPr>
        <w:t xml:space="preserve"> номер заключаемого договора</w:t>
      </w:r>
    </w:p>
    <w:p w14:paraId="7F5AAB6D" w14:textId="77777777" w:rsidR="00542F4F" w:rsidRPr="00B138F3" w:rsidRDefault="00542F4F" w:rsidP="00542F4F">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  заключаемым</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Fonts w:eastAsiaTheme="minorHAnsi" w:cstheme="minorBidi"/>
        </w:rPr>
        <w:t xml:space="preserve"> (</w:t>
      </w:r>
      <w:r w:rsidRPr="00B138F3">
        <w:rPr>
          <w:rFonts w:ascii="GHEA Grapalat" w:eastAsiaTheme="minorHAnsi" w:hAnsi="GHEA Grapalat" w:cstheme="minorBidi"/>
        </w:rPr>
        <w:t xml:space="preserve">далее-принципал ) в результате  </w:t>
      </w:r>
    </w:p>
    <w:p w14:paraId="546F727A" w14:textId="77777777" w:rsidR="00542F4F" w:rsidRPr="00B138F3" w:rsidRDefault="00542F4F" w:rsidP="00542F4F">
      <w:pPr>
        <w:pStyle w:val="NormalWeb"/>
        <w:shd w:val="clear" w:color="auto" w:fill="FFFFFF"/>
        <w:spacing w:before="0" w:beforeAutospacing="0" w:after="0" w:afterAutospacing="0"/>
        <w:ind w:left="-142"/>
        <w:rPr>
          <w:rFonts w:cs="Sylfaen"/>
          <w:b/>
          <w:sz w:val="18"/>
          <w:szCs w:val="18"/>
          <w:vertAlign w:val="superscript"/>
          <w:lang w:val="hy-AM"/>
        </w:rPr>
      </w:pPr>
      <w:r w:rsidRPr="00B138F3">
        <w:rPr>
          <w:rStyle w:val="Strong"/>
          <w:rFonts w:ascii="GHEA Grapalat" w:hAnsi="GHEA Grapalat"/>
          <w:b w:val="0"/>
          <w:sz w:val="18"/>
          <w:szCs w:val="18"/>
        </w:rPr>
        <w:t xml:space="preserve">                                  наименование отобранного участника</w:t>
      </w:r>
      <w:r w:rsidRPr="00B138F3">
        <w:rPr>
          <w:rStyle w:val="Strong"/>
          <w:rFonts w:ascii="GHEA Grapalat" w:hAnsi="GHEA Grapalat"/>
          <w:b w:val="0"/>
          <w:sz w:val="18"/>
          <w:szCs w:val="18"/>
          <w:lang w:val="hy-AM"/>
        </w:rPr>
        <w:tab/>
      </w:r>
    </w:p>
    <w:p w14:paraId="52879227" w14:textId="77777777" w:rsidR="00542F4F" w:rsidRPr="00B138F3" w:rsidRDefault="00542F4F" w:rsidP="00542F4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Fonts w:eastAsiaTheme="minorHAnsi" w:cstheme="minorBidi"/>
        </w:rPr>
        <w:t xml:space="preserve"> </w:t>
      </w:r>
    </w:p>
    <w:p w14:paraId="35FEC839" w14:textId="77777777" w:rsidR="00542F4F" w:rsidRPr="00B138F3" w:rsidRDefault="00542F4F" w:rsidP="00542F4F">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ascii="GHEA Grapalat" w:eastAsiaTheme="minorHAnsi" w:hAnsi="GHEA Grapalat" w:cstheme="minorBidi"/>
        </w:rPr>
        <w:t xml:space="preserve">организованной </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w:t>
      </w:r>
    </w:p>
    <w:p w14:paraId="0A53F552" w14:textId="77777777" w:rsidR="00542F4F" w:rsidRPr="00B138F3" w:rsidRDefault="00542F4F" w:rsidP="00542F4F">
      <w:pPr>
        <w:pStyle w:val="NormalWeb"/>
        <w:shd w:val="clear" w:color="auto" w:fill="FFFFFF"/>
        <w:spacing w:before="0" w:beforeAutospacing="0" w:after="0" w:afterAutospacing="0"/>
        <w:ind w:left="1276" w:firstLine="708"/>
        <w:rPr>
          <w:rFonts w:ascii="GHEA Grapalat" w:eastAsiaTheme="minorHAnsi" w:hAnsi="GHEA Grapalat" w:cstheme="minorBidi"/>
          <w:b/>
          <w:sz w:val="18"/>
          <w:szCs w:val="18"/>
        </w:rPr>
      </w:pPr>
      <w:r w:rsidRPr="00B138F3">
        <w:rPr>
          <w:rFonts w:ascii="GHEA Grapalat" w:hAnsi="GHEA Grapalat" w:cs="Sylfaen"/>
          <w:vertAlign w:val="superscript"/>
        </w:rPr>
        <w:t xml:space="preserve">                         </w:t>
      </w:r>
      <w:r w:rsidRPr="00B138F3">
        <w:rPr>
          <w:rStyle w:val="Strong"/>
          <w:rFonts w:ascii="GHEA Grapalat" w:hAnsi="GHEA Grapalat"/>
          <w:b w:val="0"/>
          <w:sz w:val="18"/>
          <w:szCs w:val="18"/>
        </w:rPr>
        <w:t>наименование заказчика</w:t>
      </w:r>
      <w:r w:rsidRPr="00B138F3">
        <w:rPr>
          <w:rFonts w:ascii="GHEA Grapalat" w:eastAsiaTheme="minorHAnsi" w:hAnsi="GHEA Grapalat" w:cstheme="minorBidi"/>
          <w:b/>
          <w:sz w:val="18"/>
          <w:szCs w:val="18"/>
        </w:rPr>
        <w:t xml:space="preserve"> </w:t>
      </w:r>
    </w:p>
    <w:p w14:paraId="51F7109F" w14:textId="77777777" w:rsidR="00542F4F" w:rsidRPr="00B138F3" w:rsidRDefault="00542F4F" w:rsidP="00542F4F">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eastAsiaTheme="minorHAnsi" w:hAnsi="GHEA Grapalat" w:cstheme="minorBidi"/>
        </w:rPr>
        <w:t>процедуры  закупок под кодом ____________________.</w:t>
      </w:r>
    </w:p>
    <w:p w14:paraId="0E4588B2" w14:textId="77777777" w:rsidR="00542F4F" w:rsidRPr="00B138F3" w:rsidRDefault="00542F4F" w:rsidP="00542F4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код процедуры</w:t>
      </w:r>
    </w:p>
    <w:p w14:paraId="1C99BB7B" w14:textId="77777777" w:rsidR="00542F4F" w:rsidRPr="00B138F3" w:rsidRDefault="00542F4F" w:rsidP="00542F4F">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B6601D">
        <w:rPr>
          <w:rFonts w:ascii="GHEA Grapalat" w:eastAsiaTheme="minorHAnsi" w:hAnsi="GHEA Grapalat" w:cstheme="minorBidi"/>
        </w:rPr>
        <w:t xml:space="preserve">2.  По гарантии </w:t>
      </w:r>
      <w:r w:rsidRPr="00B6601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14:paraId="50BA149B" w14:textId="77777777" w:rsidR="00542F4F" w:rsidRPr="00B138F3" w:rsidRDefault="00F215EE" w:rsidP="00542F4F">
      <w:pPr>
        <w:pStyle w:val="NormalWeb"/>
        <w:shd w:val="clear" w:color="auto" w:fill="FFFFFF"/>
        <w:spacing w:before="0" w:beforeAutospacing="0" w:after="0" w:afterAutospacing="0"/>
        <w:jc w:val="both"/>
        <w:rPr>
          <w:rFonts w:ascii="GHEA Grapalat" w:eastAsiaTheme="minorHAnsi" w:hAnsi="GHEA Grapalat" w:cstheme="minorBidi"/>
        </w:rPr>
      </w:pPr>
      <w:r>
        <w:rPr>
          <w:rFonts w:ascii="GHEA Grapalat" w:eastAsiaTheme="minorHAnsi" w:hAnsi="GHEA Grapalat" w:cstheme="minorBidi"/>
          <w:sz w:val="18"/>
          <w:szCs w:val="18"/>
        </w:rPr>
        <w:t xml:space="preserve">                                    </w:t>
      </w:r>
      <w:r w:rsidRPr="00B138F3">
        <w:rPr>
          <w:rFonts w:ascii="GHEA Grapalat" w:eastAsiaTheme="minorHAnsi" w:hAnsi="GHEA Grapalat" w:cstheme="minorBidi"/>
          <w:sz w:val="18"/>
          <w:szCs w:val="18"/>
        </w:rPr>
        <w:t>наименование выдающего гарантию банка</w:t>
      </w:r>
      <w:r>
        <w:rPr>
          <w:rFonts w:ascii="GHEA Grapalat" w:eastAsiaTheme="minorHAnsi" w:hAnsi="GHEA Grapalat" w:cstheme="minorBidi"/>
          <w:sz w:val="18"/>
          <w:szCs w:val="18"/>
        </w:rPr>
        <w:t xml:space="preserve"> </w:t>
      </w:r>
    </w:p>
    <w:p w14:paraId="0DB55D9F" w14:textId="77777777" w:rsidR="00542F4F" w:rsidRPr="00DC1223" w:rsidRDefault="00542F4F" w:rsidP="00542F4F">
      <w:pPr>
        <w:pStyle w:val="NormalWeb"/>
        <w:shd w:val="clear" w:color="auto" w:fill="FFFFFF"/>
        <w:spacing w:before="0" w:beforeAutospacing="0" w:after="0" w:afterAutospacing="0"/>
        <w:jc w:val="both"/>
        <w:rPr>
          <w:rFonts w:ascii="GHEA Grapalat" w:eastAsiaTheme="minorHAnsi" w:hAnsi="GHEA Grapalat" w:cstheme="minorBidi"/>
        </w:rPr>
      </w:pPr>
      <w:r w:rsidRPr="00DC1223">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14:paraId="01D5520A" w14:textId="77777777" w:rsidR="00542F4F" w:rsidRPr="00DC1223" w:rsidRDefault="00542F4F" w:rsidP="00542F4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DC1223">
        <w:rPr>
          <w:rFonts w:ascii="GHEA Grapalat" w:eastAsiaTheme="minorHAnsi" w:hAnsi="GHEA Grapalat" w:cstheme="minorBidi"/>
        </w:rPr>
        <w:t xml:space="preserve">                                                              </w:t>
      </w:r>
      <w:r w:rsidRPr="00DC1223">
        <w:rPr>
          <w:rFonts w:ascii="GHEA Grapalat" w:eastAsiaTheme="minorHAnsi" w:hAnsi="GHEA Grapalat" w:cstheme="minorBidi"/>
          <w:sz w:val="18"/>
          <w:szCs w:val="18"/>
        </w:rPr>
        <w:t xml:space="preserve">сумма в цифрах и прописью         </w:t>
      </w:r>
    </w:p>
    <w:p w14:paraId="6FB902BA" w14:textId="77777777" w:rsidR="00CC173E" w:rsidRPr="00DC1223" w:rsidRDefault="00542F4F" w:rsidP="00CC173E">
      <w:pPr>
        <w:pStyle w:val="NormalWeb"/>
        <w:shd w:val="clear" w:color="auto" w:fill="FFFFFF"/>
        <w:spacing w:before="0" w:beforeAutospacing="0" w:after="0" w:afterAutospacing="0"/>
        <w:jc w:val="both"/>
        <w:rPr>
          <w:rFonts w:ascii="GHEA Grapalat" w:eastAsiaTheme="minorHAnsi" w:hAnsi="GHEA Grapalat" w:cstheme="minorBidi"/>
        </w:rPr>
      </w:pPr>
      <w:r w:rsidRPr="00DC1223">
        <w:rPr>
          <w:rFonts w:ascii="GHEA Grapalat" w:eastAsiaTheme="minorHAnsi" w:hAnsi="GHEA Grapalat" w:cstheme="minorBidi"/>
        </w:rPr>
        <w:t xml:space="preserve">гарантии) в течение </w:t>
      </w:r>
      <w:r w:rsidR="00FD5B70">
        <w:rPr>
          <w:rFonts w:ascii="GHEA Grapalat" w:eastAsiaTheme="minorHAnsi" w:hAnsi="GHEA Grapalat" w:cstheme="minorBidi"/>
        </w:rPr>
        <w:t>пяти</w:t>
      </w:r>
      <w:r w:rsidRPr="00DC1223">
        <w:rPr>
          <w:rFonts w:ascii="GHEA Grapalat" w:eastAsiaTheme="minorHAnsi" w:hAnsi="GHEA Grapalat" w:cstheme="minorBidi"/>
        </w:rPr>
        <w:t xml:space="preserve"> рабочих  дней после получения требования. При выплате суммы гарантии учитываются вычеты из суммы гарантии на основании </w:t>
      </w:r>
      <w:r w:rsidR="00CC173E" w:rsidRPr="00DC1223">
        <w:rPr>
          <w:rFonts w:ascii="GHEA Grapalat" w:eastAsiaTheme="minorHAnsi" w:hAnsi="GHEA Grapalat" w:cstheme="minorBidi"/>
          <w:lang w:val="hy-AM"/>
        </w:rPr>
        <w:t xml:space="preserve">двухсторонне утвержденного </w:t>
      </w:r>
      <w:r w:rsidR="00992FAA" w:rsidRPr="00DC1223">
        <w:rPr>
          <w:rFonts w:ascii="GHEA Grapalat" w:eastAsiaTheme="minorHAnsi" w:hAnsi="GHEA Grapalat" w:cstheme="minorBidi"/>
        </w:rPr>
        <w:t>акта</w:t>
      </w:r>
      <w:r w:rsidRPr="00DC1223">
        <w:rPr>
          <w:rFonts w:ascii="GHEA Grapalat" w:eastAsiaTheme="minorHAnsi" w:hAnsi="GHEA Grapalat" w:cstheme="minorBidi"/>
        </w:rPr>
        <w:t xml:space="preserve"> (</w:t>
      </w:r>
      <w:r w:rsidR="00992FAA" w:rsidRPr="00DC1223">
        <w:rPr>
          <w:rFonts w:ascii="GHEA Grapalat" w:eastAsiaTheme="minorHAnsi" w:hAnsi="GHEA Grapalat" w:cstheme="minorBidi"/>
        </w:rPr>
        <w:t>актов</w:t>
      </w:r>
      <w:r w:rsidRPr="00DC1223">
        <w:rPr>
          <w:rFonts w:ascii="GHEA Grapalat" w:eastAsiaTheme="minorHAnsi" w:hAnsi="GHEA Grapalat" w:cstheme="minorBidi"/>
        </w:rPr>
        <w:t>) сдачи-прием</w:t>
      </w:r>
      <w:r w:rsidR="00992FAA" w:rsidRPr="00DC1223">
        <w:rPr>
          <w:rFonts w:ascii="GHEA Grapalat" w:eastAsiaTheme="minorHAnsi" w:hAnsi="GHEA Grapalat" w:cstheme="minorBidi"/>
        </w:rPr>
        <w:t>ки</w:t>
      </w:r>
      <w:r w:rsidRPr="00DC1223">
        <w:rPr>
          <w:rFonts w:ascii="GHEA Grapalat" w:eastAsiaTheme="minorHAnsi" w:hAnsi="GHEA Grapalat" w:cstheme="minorBidi"/>
        </w:rPr>
        <w:t xml:space="preserve"> между бенефициаром и принципалом </w:t>
      </w:r>
      <w:r w:rsidR="00CC173E" w:rsidRPr="00DC1223">
        <w:rPr>
          <w:rFonts w:ascii="GHEA Grapalat" w:eastAsiaTheme="minorHAnsi" w:hAnsi="GHEA Grapalat" w:cstheme="minorBidi"/>
        </w:rPr>
        <w:t>в рамках исполнения договора</w:t>
      </w:r>
      <w:r w:rsidR="00CC173E" w:rsidRPr="00DC1223">
        <w:rPr>
          <w:rFonts w:ascii="GHEA Grapalat" w:eastAsiaTheme="minorHAnsi" w:hAnsi="GHEA Grapalat" w:cstheme="minorBidi"/>
          <w:lang w:val="hy-AM"/>
        </w:rPr>
        <w:t xml:space="preserve"> и</w:t>
      </w:r>
      <w:r w:rsidR="00CC173E" w:rsidRPr="00DC1223">
        <w:rPr>
          <w:rFonts w:ascii="GHEA Grapalat" w:eastAsiaTheme="minorHAnsi" w:hAnsi="GHEA Grapalat" w:cstheme="minorBidi"/>
        </w:rPr>
        <w:t xml:space="preserve"> представленн</w:t>
      </w:r>
      <w:r w:rsidR="00CC173E" w:rsidRPr="00DC1223">
        <w:rPr>
          <w:rFonts w:ascii="GHEA Grapalat" w:eastAsiaTheme="minorHAnsi" w:hAnsi="GHEA Grapalat" w:cstheme="minorBidi"/>
          <w:lang w:val="hy-AM"/>
        </w:rPr>
        <w:t>ого принципалом</w:t>
      </w:r>
      <w:r w:rsidR="00CC173E" w:rsidRPr="00DC1223">
        <w:rPr>
          <w:rFonts w:ascii="GHEA Grapalat" w:eastAsiaTheme="minorHAnsi" w:hAnsi="GHEA Grapalat" w:cstheme="minorBidi"/>
        </w:rPr>
        <w:t xml:space="preserve"> лицу давшему гарантию .</w:t>
      </w:r>
    </w:p>
    <w:p w14:paraId="27AA8326" w14:textId="77777777" w:rsidR="00542F4F" w:rsidRPr="00B138F3" w:rsidRDefault="00542F4F" w:rsidP="00CC173E">
      <w:pPr>
        <w:pStyle w:val="NormalWeb"/>
        <w:shd w:val="clear" w:color="auto" w:fill="FFFFFF"/>
        <w:spacing w:before="0" w:beforeAutospacing="0" w:after="0" w:afterAutospacing="0"/>
        <w:ind w:firstLine="708"/>
        <w:jc w:val="both"/>
        <w:rPr>
          <w:rFonts w:ascii="GHEA Grapalat" w:eastAsiaTheme="minorHAnsi" w:hAnsi="GHEA Grapalat" w:cstheme="minorBidi"/>
        </w:rPr>
      </w:pPr>
      <w:r w:rsidRPr="00DC1223">
        <w:rPr>
          <w:rFonts w:ascii="GHEA Grapalat" w:eastAsiaTheme="minorHAnsi" w:hAnsi="GHEA Grapalat" w:cstheme="minorBidi"/>
        </w:rPr>
        <w:t>Выплата производится посредством перечисления на расчетный</w:t>
      </w:r>
      <w:r w:rsidRPr="00B138F3">
        <w:rPr>
          <w:rFonts w:ascii="GHEA Grapalat" w:eastAsiaTheme="minorHAnsi" w:hAnsi="GHEA Grapalat" w:cstheme="minorBidi"/>
        </w:rPr>
        <w:t xml:space="preserve"> счет____________________ бенефициара.</w:t>
      </w:r>
    </w:p>
    <w:p w14:paraId="537610A9" w14:textId="77777777" w:rsidR="00542F4F" w:rsidRPr="00B138F3" w:rsidRDefault="00542F4F" w:rsidP="00542F4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14:paraId="736A04A6" w14:textId="77777777" w:rsidR="00542F4F" w:rsidRPr="00B138F3" w:rsidRDefault="00542F4F" w:rsidP="00542F4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14:paraId="45414BAA" w14:textId="77777777" w:rsidR="00542F4F" w:rsidRPr="00B138F3" w:rsidRDefault="00542F4F" w:rsidP="00542F4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7500A03B" w14:textId="77777777" w:rsidR="00542F4F" w:rsidRPr="00B138F3" w:rsidRDefault="00542F4F" w:rsidP="00542F4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340FF1B8" w14:textId="77777777" w:rsidR="00293897" w:rsidRPr="00D96BE2" w:rsidRDefault="00293897" w:rsidP="00293897">
      <w:pPr>
        <w:pStyle w:val="NormalWeb"/>
        <w:shd w:val="clear" w:color="auto" w:fill="FFFFFF"/>
        <w:ind w:firstLine="374"/>
        <w:contextualSpacing/>
        <w:jc w:val="both"/>
        <w:rPr>
          <w:rFonts w:ascii="GHEA Grapalat" w:eastAsiaTheme="minorHAnsi" w:hAnsi="GHEA Grapalat" w:cstheme="minorBidi"/>
        </w:rPr>
      </w:pPr>
      <w:r w:rsidRPr="00D96BE2">
        <w:rPr>
          <w:rFonts w:ascii="GHEA Grapalat" w:eastAsiaTheme="minorHAnsi" w:hAnsi="GHEA Grapalat" w:cstheme="minorBidi"/>
        </w:rPr>
        <w:t xml:space="preserve">5. Гарантия действует </w:t>
      </w:r>
      <w:r w:rsidR="002A23D9">
        <w:rPr>
          <w:rFonts w:ascii="GHEA Grapalat" w:eastAsiaTheme="minorHAnsi" w:hAnsi="GHEA Grapalat" w:cstheme="minorBidi"/>
        </w:rPr>
        <w:t>с момента выпуска и в силе</w:t>
      </w:r>
      <w:r w:rsidR="002A23D9" w:rsidRPr="007C2C8F">
        <w:rPr>
          <w:rFonts w:ascii="GHEA Grapalat" w:eastAsiaTheme="minorHAnsi" w:hAnsi="GHEA Grapalat" w:cstheme="minorBidi"/>
        </w:rPr>
        <w:t xml:space="preserve"> </w:t>
      </w:r>
      <w:r w:rsidRPr="00D96BE2">
        <w:rPr>
          <w:rFonts w:ascii="GHEA Grapalat" w:eastAsiaTheme="minorHAnsi" w:hAnsi="GHEA Grapalat" w:cstheme="minorBidi"/>
        </w:rPr>
        <w:t xml:space="preserve">со дня вступления в силу договора под кодом N________________________ заключаемого  между  </w:t>
      </w:r>
    </w:p>
    <w:p w14:paraId="62B8E41A" w14:textId="77777777" w:rsidR="00293897" w:rsidRPr="00D96BE2" w:rsidRDefault="002A23D9" w:rsidP="00293897">
      <w:pPr>
        <w:pStyle w:val="NormalWeb"/>
        <w:shd w:val="clear" w:color="auto" w:fill="FFFFFF"/>
        <w:ind w:firstLine="374"/>
        <w:contextualSpacing/>
        <w:jc w:val="both"/>
        <w:rPr>
          <w:rFonts w:ascii="GHEA Grapalat" w:eastAsiaTheme="minorHAnsi" w:hAnsi="GHEA Grapalat" w:cstheme="minorBidi"/>
        </w:rPr>
      </w:pPr>
      <w:r>
        <w:rPr>
          <w:rFonts w:ascii="GHEA Grapalat" w:eastAsiaTheme="minorHAnsi" w:hAnsi="GHEA Grapalat" w:cstheme="minorBidi"/>
          <w:sz w:val="18"/>
          <w:szCs w:val="18"/>
        </w:rPr>
        <w:t xml:space="preserve">                                        </w:t>
      </w:r>
      <w:r w:rsidR="00293897" w:rsidRPr="00D96BE2">
        <w:rPr>
          <w:rFonts w:ascii="GHEA Grapalat" w:eastAsiaTheme="minorHAnsi" w:hAnsi="GHEA Grapalat" w:cstheme="minorBidi"/>
          <w:sz w:val="18"/>
          <w:szCs w:val="18"/>
        </w:rPr>
        <w:t>номер заключаемого договара</w:t>
      </w:r>
    </w:p>
    <w:p w14:paraId="6A13A57D" w14:textId="77777777" w:rsidR="00293897" w:rsidRPr="00D96BE2" w:rsidDel="002A23D9" w:rsidRDefault="00293897" w:rsidP="00293897">
      <w:pPr>
        <w:pStyle w:val="NormalWeb"/>
        <w:shd w:val="clear" w:color="auto" w:fill="FFFFFF"/>
        <w:ind w:firstLine="374"/>
        <w:contextualSpacing/>
        <w:jc w:val="both"/>
        <w:rPr>
          <w:del w:id="6" w:author="Inesa Kocharyan" w:date="2023-07-07T17:57:00Z"/>
          <w:rFonts w:ascii="GHEA Grapalat" w:eastAsiaTheme="minorHAnsi" w:hAnsi="GHEA Grapalat" w:cstheme="minorBidi"/>
        </w:rPr>
      </w:pPr>
    </w:p>
    <w:p w14:paraId="0EC0A9C5" w14:textId="77777777" w:rsidR="00293897" w:rsidRPr="00D96BE2" w:rsidRDefault="002A23D9" w:rsidP="00293897">
      <w:pPr>
        <w:pStyle w:val="NormalWeb"/>
        <w:shd w:val="clear" w:color="auto" w:fill="FFFFFF"/>
        <w:contextualSpacing/>
        <w:jc w:val="both"/>
        <w:rPr>
          <w:rFonts w:ascii="GHEA Grapalat" w:eastAsiaTheme="minorHAnsi" w:hAnsi="GHEA Grapalat" w:cstheme="minorBidi"/>
          <w:lang w:val="hy-AM"/>
        </w:rPr>
      </w:pPr>
      <w:r w:rsidRPr="00D96BE2">
        <w:rPr>
          <w:rFonts w:ascii="GHEA Grapalat" w:eastAsiaTheme="minorHAnsi" w:hAnsi="GHEA Grapalat" w:cstheme="minorBidi"/>
        </w:rPr>
        <w:t xml:space="preserve">бенефициаром и принципалом    </w:t>
      </w:r>
      <w:r w:rsidR="00293897" w:rsidRPr="00D96BE2">
        <w:rPr>
          <w:rFonts w:ascii="GHEA Grapalat" w:eastAsiaTheme="minorHAnsi" w:hAnsi="GHEA Grapalat" w:cstheme="minorBidi"/>
        </w:rPr>
        <w:t xml:space="preserve">и  действует </w:t>
      </w:r>
      <w:r w:rsidR="00293897" w:rsidRPr="00D96BE2">
        <w:rPr>
          <w:rFonts w:ascii="GHEA Grapalat" w:eastAsiaTheme="minorHAnsi" w:hAnsi="GHEA Grapalat" w:cstheme="minorBidi"/>
          <w:lang w:val="hy-AM"/>
        </w:rPr>
        <w:t xml:space="preserve"> </w:t>
      </w:r>
      <w:r w:rsidR="00293897" w:rsidRPr="00D96BE2">
        <w:rPr>
          <w:rFonts w:ascii="GHEA Grapalat" w:eastAsiaTheme="minorHAnsi" w:hAnsi="GHEA Grapalat" w:cstheme="minorBidi"/>
        </w:rPr>
        <w:t>в</w:t>
      </w:r>
      <w:r w:rsidR="00293897" w:rsidRPr="00D96BE2">
        <w:rPr>
          <w:rFonts w:ascii="GHEA Grapalat" w:hAnsi="GHEA Grapalat"/>
        </w:rPr>
        <w:t>ключительно</w:t>
      </w:r>
      <w:r w:rsidR="00293897" w:rsidRPr="00D96BE2">
        <w:rPr>
          <w:rFonts w:ascii="GHEA Grapalat" w:eastAsiaTheme="minorHAnsi" w:hAnsi="GHEA Grapalat" w:cstheme="minorBidi"/>
        </w:rPr>
        <w:t xml:space="preserve"> </w:t>
      </w:r>
      <w:r w:rsidR="00293897" w:rsidRPr="00D96BE2">
        <w:rPr>
          <w:rFonts w:ascii="GHEA Grapalat" w:eastAsiaTheme="minorHAnsi" w:hAnsi="GHEA Grapalat" w:cstheme="minorBidi"/>
          <w:lang w:val="hy-AM"/>
        </w:rPr>
        <w:t xml:space="preserve"> </w:t>
      </w:r>
      <w:r w:rsidR="00293897" w:rsidRPr="00D96BE2">
        <w:rPr>
          <w:rFonts w:ascii="GHEA Grapalat" w:eastAsiaTheme="minorHAnsi" w:hAnsi="GHEA Grapalat" w:cstheme="minorBidi"/>
        </w:rPr>
        <w:t xml:space="preserve">до </w:t>
      </w:r>
      <w:r w:rsidR="00293897" w:rsidRPr="00D96BE2">
        <w:rPr>
          <w:rFonts w:ascii="GHEA Grapalat" w:eastAsiaTheme="minorHAnsi" w:hAnsi="GHEA Grapalat" w:cstheme="minorBidi"/>
          <w:lang w:val="hy-AM"/>
        </w:rPr>
        <w:t xml:space="preserve"> </w:t>
      </w:r>
      <w:r w:rsidR="00293897" w:rsidRPr="00D96BE2">
        <w:rPr>
          <w:rFonts w:ascii="GHEA Grapalat" w:eastAsiaTheme="minorHAnsi" w:hAnsi="GHEA Grapalat" w:cstheme="minorBidi"/>
        </w:rPr>
        <w:t xml:space="preserve">девяностого </w:t>
      </w:r>
      <w:r w:rsidR="00293897" w:rsidRPr="00D96BE2">
        <w:rPr>
          <w:rFonts w:ascii="GHEA Grapalat" w:eastAsiaTheme="minorHAnsi" w:hAnsi="GHEA Grapalat" w:cstheme="minorBidi"/>
          <w:lang w:val="hy-AM"/>
        </w:rPr>
        <w:t xml:space="preserve"> </w:t>
      </w:r>
      <w:r w:rsidR="00293897" w:rsidRPr="00D96BE2">
        <w:rPr>
          <w:rFonts w:ascii="GHEA Grapalat" w:eastAsiaTheme="minorHAnsi" w:hAnsi="GHEA Grapalat" w:cstheme="minorBidi"/>
        </w:rPr>
        <w:t xml:space="preserve">рабочего </w:t>
      </w:r>
      <w:r w:rsidR="00293897" w:rsidRPr="00D96BE2">
        <w:rPr>
          <w:rFonts w:ascii="GHEA Grapalat" w:eastAsiaTheme="minorHAnsi" w:hAnsi="GHEA Grapalat" w:cstheme="minorBidi"/>
          <w:lang w:val="hy-AM"/>
        </w:rPr>
        <w:t xml:space="preserve"> </w:t>
      </w:r>
      <w:r w:rsidR="00293897" w:rsidRPr="00D96BE2">
        <w:rPr>
          <w:rFonts w:ascii="GHEA Grapalat" w:eastAsiaTheme="minorHAnsi" w:hAnsi="GHEA Grapalat" w:cstheme="minorBidi"/>
        </w:rPr>
        <w:t>дня</w:t>
      </w:r>
      <w:r w:rsidR="00293897" w:rsidRPr="00D96BE2">
        <w:rPr>
          <w:rFonts w:ascii="GHEA Grapalat" w:eastAsiaTheme="minorHAnsi" w:hAnsi="GHEA Grapalat" w:cstheme="minorBidi"/>
          <w:lang w:val="hy-AM"/>
        </w:rPr>
        <w:t xml:space="preserve">  </w:t>
      </w:r>
      <w:r w:rsidR="00293897" w:rsidRPr="00D96BE2">
        <w:rPr>
          <w:rFonts w:ascii="GHEA Grapalat" w:eastAsiaTheme="minorHAnsi" w:hAnsi="GHEA Grapalat" w:cstheme="minorBidi"/>
        </w:rPr>
        <w:t xml:space="preserve">следующего за днем </w:t>
      </w:r>
    </w:p>
    <w:p w14:paraId="103D99A0" w14:textId="77777777" w:rsidR="00293897" w:rsidRPr="00D96BE2" w:rsidRDefault="00293897" w:rsidP="00293897">
      <w:pPr>
        <w:pStyle w:val="NormalWeb"/>
        <w:shd w:val="clear" w:color="auto" w:fill="FFFFFF"/>
        <w:contextualSpacing/>
        <w:jc w:val="both"/>
        <w:rPr>
          <w:rFonts w:ascii="GHEA Grapalat" w:eastAsiaTheme="minorHAnsi" w:hAnsi="GHEA Grapalat" w:cstheme="minorBidi"/>
          <w:sz w:val="18"/>
          <w:szCs w:val="18"/>
          <w:lang w:val="hy-AM"/>
        </w:rPr>
      </w:pPr>
    </w:p>
    <w:p w14:paraId="263B454D" w14:textId="77777777" w:rsidR="00293897" w:rsidRPr="00D96BE2" w:rsidRDefault="00293897" w:rsidP="00293897">
      <w:pPr>
        <w:pStyle w:val="NormalWeb"/>
        <w:shd w:val="clear" w:color="auto" w:fill="FFFFFF"/>
        <w:contextualSpacing/>
        <w:jc w:val="center"/>
        <w:rPr>
          <w:rFonts w:eastAsiaTheme="minorHAnsi" w:cstheme="minorBidi"/>
        </w:rPr>
      </w:pPr>
      <w:r w:rsidRPr="00D96BE2">
        <w:rPr>
          <w:rFonts w:ascii="GHEA Grapalat" w:eastAsiaTheme="minorHAnsi" w:hAnsi="GHEA Grapalat" w:cstheme="minorBidi"/>
          <w:lang w:val="hy-AM"/>
        </w:rPr>
        <w:t>--------------------------------------------------------</w:t>
      </w:r>
      <w:r w:rsidRPr="00D96BE2">
        <w:rPr>
          <w:rFonts w:ascii="GHEA Grapalat" w:eastAsiaTheme="minorHAnsi" w:hAnsi="GHEA Grapalat" w:cstheme="minorBidi"/>
        </w:rPr>
        <w:t>------------------</w:t>
      </w:r>
      <w:r w:rsidRPr="00D96BE2">
        <w:rPr>
          <w:rFonts w:ascii="GHEA Grapalat" w:eastAsiaTheme="minorHAnsi" w:hAnsi="GHEA Grapalat" w:cstheme="minorBidi"/>
          <w:lang w:val="hy-AM"/>
        </w:rPr>
        <w:t>----------------------</w:t>
      </w:r>
      <w:r w:rsidRPr="00D96BE2">
        <w:rPr>
          <w:rFonts w:eastAsiaTheme="minorHAnsi" w:cstheme="minorBidi"/>
        </w:rPr>
        <w:t xml:space="preserve"> </w:t>
      </w:r>
      <w:r w:rsidRPr="00D96BE2">
        <w:rPr>
          <w:rFonts w:eastAsiaTheme="minorHAnsi" w:cstheme="minorBidi"/>
          <w:lang w:val="hy-AM"/>
        </w:rPr>
        <w:t>.</w:t>
      </w:r>
      <w:r w:rsidRPr="00D96BE2">
        <w:rPr>
          <w:rFonts w:eastAsiaTheme="minorHAnsi" w:cstheme="minorBidi"/>
        </w:rPr>
        <w:t xml:space="preserve">           </w:t>
      </w:r>
      <w:r w:rsidRPr="00D96BE2">
        <w:rPr>
          <w:rFonts w:ascii="GHEA Grapalat" w:eastAsiaTheme="minorHAnsi" w:hAnsi="GHEA Grapalat" w:cstheme="minorBidi"/>
          <w:sz w:val="16"/>
          <w:szCs w:val="16"/>
        </w:rPr>
        <w:t xml:space="preserve"> крайн</w:t>
      </w:r>
      <w:r w:rsidR="00622DBC" w:rsidRPr="00D96BE2">
        <w:rPr>
          <w:rFonts w:ascii="GHEA Grapalat" w:eastAsiaTheme="minorHAnsi" w:hAnsi="GHEA Grapalat" w:cstheme="minorBidi"/>
          <w:sz w:val="16"/>
          <w:szCs w:val="16"/>
        </w:rPr>
        <w:t>и</w:t>
      </w:r>
      <w:r w:rsidRPr="00D96BE2">
        <w:rPr>
          <w:rFonts w:ascii="GHEA Grapalat" w:eastAsiaTheme="minorHAnsi" w:hAnsi="GHEA Grapalat" w:cstheme="minorBidi"/>
          <w:sz w:val="16"/>
          <w:szCs w:val="16"/>
        </w:rPr>
        <w:t>й срок оказния услуг</w:t>
      </w:r>
      <w:r w:rsidRPr="00D96BE2">
        <w:rPr>
          <w:rFonts w:ascii="GHEA Grapalat" w:eastAsiaTheme="minorHAnsi" w:hAnsi="GHEA Grapalat" w:cstheme="minorBidi"/>
          <w:sz w:val="16"/>
          <w:szCs w:val="16"/>
          <w:lang w:val="hy-AM"/>
        </w:rPr>
        <w:t>, предусмотренн</w:t>
      </w:r>
      <w:r w:rsidRPr="00D96BE2">
        <w:rPr>
          <w:rFonts w:ascii="GHEA Grapalat" w:eastAsiaTheme="minorHAnsi" w:hAnsi="GHEA Grapalat" w:cstheme="minorBidi"/>
          <w:sz w:val="16"/>
          <w:szCs w:val="16"/>
        </w:rPr>
        <w:t xml:space="preserve">ый </w:t>
      </w:r>
      <w:r w:rsidRPr="00D96BE2">
        <w:rPr>
          <w:rFonts w:ascii="GHEA Grapalat" w:eastAsiaTheme="minorHAnsi" w:hAnsi="GHEA Grapalat" w:cstheme="minorBidi"/>
          <w:sz w:val="16"/>
          <w:szCs w:val="16"/>
          <w:lang w:val="hy-AM"/>
        </w:rPr>
        <w:t>заключаемым договором</w:t>
      </w:r>
    </w:p>
    <w:p w14:paraId="4ADE5AF6" w14:textId="77777777" w:rsidR="00A01B99" w:rsidRDefault="00293897" w:rsidP="00293897">
      <w:pPr>
        <w:pStyle w:val="NormalWeb"/>
        <w:shd w:val="clear" w:color="auto" w:fill="FFFFFF"/>
        <w:contextualSpacing/>
        <w:jc w:val="both"/>
        <w:rPr>
          <w:rFonts w:ascii="GHEA Grapalat" w:eastAsiaTheme="minorHAnsi" w:hAnsi="GHEA Grapalat" w:cstheme="minorBidi"/>
        </w:rPr>
      </w:pPr>
      <w:r w:rsidRPr="00D96BE2">
        <w:rPr>
          <w:rFonts w:ascii="GHEA Grapalat" w:eastAsiaTheme="minorHAnsi" w:hAnsi="GHEA Grapalat" w:cstheme="minorBidi"/>
        </w:rPr>
        <w:t>В день предоставления гарантии лицо, выдающее гарантию, с официального адреса</w:t>
      </w:r>
      <w:r w:rsidRPr="00D96BE2">
        <w:rPr>
          <w:rFonts w:ascii="GHEA Grapalat" w:eastAsiaTheme="minorHAnsi" w:hAnsi="GHEA Grapalat" w:cstheme="minorBidi"/>
          <w:lang w:val="hy-AM"/>
        </w:rPr>
        <w:t xml:space="preserve"> </w:t>
      </w:r>
      <w:r w:rsidRPr="00D96BE2">
        <w:rPr>
          <w:rFonts w:ascii="GHEA Grapalat" w:eastAsiaTheme="minorHAnsi" w:hAnsi="GHEA Grapalat" w:cstheme="minorBidi"/>
        </w:rPr>
        <w:t xml:space="preserve">электронной почты высылает воспроизведенный (отсканированный) с оригинала </w:t>
      </w:r>
      <w:r w:rsidRPr="00D96BE2">
        <w:rPr>
          <w:rFonts w:ascii="GHEA Grapalat" w:eastAsiaTheme="minorHAnsi" w:hAnsi="GHEA Grapalat" w:cstheme="minorBidi"/>
        </w:rPr>
        <w:lastRenderedPageBreak/>
        <w:t>настоящей гарантии вариант также на адрес электронной почты секретаря оценочной комиссии</w:t>
      </w:r>
      <w:r w:rsidR="00A01B99">
        <w:rPr>
          <w:rFonts w:ascii="GHEA Grapalat" w:eastAsiaTheme="minorHAnsi" w:hAnsi="GHEA Grapalat" w:cstheme="minorBidi"/>
        </w:rPr>
        <w:t xml:space="preserve"> -------------------------------------------------------</w:t>
      </w:r>
      <w:r w:rsidRPr="00D96BE2">
        <w:rPr>
          <w:rFonts w:ascii="GHEA Grapalat" w:eastAsiaTheme="minorHAnsi" w:hAnsi="GHEA Grapalat" w:cstheme="minorBidi"/>
        </w:rPr>
        <w:t xml:space="preserve"> </w:t>
      </w:r>
    </w:p>
    <w:p w14:paraId="4F546DDA" w14:textId="77777777" w:rsidR="00A01B99" w:rsidRDefault="00A01B99" w:rsidP="00293897">
      <w:pPr>
        <w:pStyle w:val="NormalWeb"/>
        <w:shd w:val="clear" w:color="auto" w:fill="FFFFFF"/>
        <w:contextualSpacing/>
        <w:jc w:val="both"/>
        <w:rPr>
          <w:rFonts w:ascii="GHEA Grapalat" w:eastAsiaTheme="minorHAnsi" w:hAnsi="GHEA Grapalat" w:cstheme="minorBidi"/>
        </w:rPr>
      </w:pPr>
      <w:r>
        <w:rPr>
          <w:rStyle w:val="Strong"/>
          <w:b w:val="0"/>
          <w:bCs w:val="0"/>
          <w:sz w:val="20"/>
          <w:szCs w:val="20"/>
        </w:rPr>
        <w:t xml:space="preserve">                                                                                         адрес эл. почты секретаря</w:t>
      </w:r>
    </w:p>
    <w:p w14:paraId="75071FE8" w14:textId="77777777" w:rsidR="00293897" w:rsidRPr="00D96BE2" w:rsidRDefault="00293897" w:rsidP="00293897">
      <w:pPr>
        <w:pStyle w:val="NormalWeb"/>
        <w:shd w:val="clear" w:color="auto" w:fill="FFFFFF"/>
        <w:contextualSpacing/>
        <w:jc w:val="both"/>
        <w:rPr>
          <w:rFonts w:ascii="GHEA Grapalat" w:eastAsiaTheme="minorHAnsi" w:hAnsi="GHEA Grapalat" w:cstheme="minorBidi"/>
        </w:rPr>
      </w:pPr>
      <w:r w:rsidRPr="00D96BE2">
        <w:rPr>
          <w:rFonts w:ascii="GHEA Grapalat" w:eastAsiaTheme="minorHAnsi" w:hAnsi="GHEA Grapalat" w:cstheme="minorBidi"/>
        </w:rPr>
        <w:t>указанный в приглашении к процедуре закупок, организованной под кодом упомянутым в пункте 1 настоящей гарантии</w:t>
      </w:r>
      <w:r w:rsidRPr="00D96BE2">
        <w:rPr>
          <w:rFonts w:ascii="GHEA Grapalat" w:eastAsiaTheme="minorHAnsi" w:hAnsi="GHEA Grapalat" w:cstheme="minorBidi"/>
          <w:lang w:val="hy-AM"/>
        </w:rPr>
        <w:t>.</w:t>
      </w:r>
      <w:r w:rsidRPr="00D96BE2">
        <w:rPr>
          <w:rFonts w:ascii="GHEA Grapalat" w:eastAsiaTheme="minorHAnsi" w:hAnsi="GHEA Grapalat" w:cstheme="minorBidi"/>
        </w:rPr>
        <w:t xml:space="preserve"> </w:t>
      </w:r>
    </w:p>
    <w:p w14:paraId="2D5FEDB6" w14:textId="77777777" w:rsidR="00293897" w:rsidRDefault="00293897" w:rsidP="00542F4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42F1E48" w14:textId="77777777" w:rsidR="00542F4F" w:rsidRPr="00B138F3" w:rsidRDefault="00542F4F" w:rsidP="00542F4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14:paraId="2EA98EB8" w14:textId="77777777" w:rsidR="00542F4F" w:rsidRPr="00B138F3" w:rsidRDefault="00542F4F" w:rsidP="00542F4F">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14:paraId="39D4E529" w14:textId="77777777" w:rsidR="00542F4F" w:rsidRPr="00B138F3" w:rsidRDefault="00542F4F" w:rsidP="00542F4F">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14:paraId="37683834" w14:textId="77777777" w:rsidR="00542F4F" w:rsidRPr="00B138F3" w:rsidRDefault="00542F4F" w:rsidP="00542F4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14:paraId="3440E25B" w14:textId="77777777" w:rsidR="00542F4F" w:rsidRPr="00B138F3" w:rsidRDefault="00542F4F" w:rsidP="00542F4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38389121" w14:textId="77777777" w:rsidR="00542F4F" w:rsidRPr="00B138F3" w:rsidRDefault="00542F4F" w:rsidP="00542F4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B138F3">
          <w:rPr>
            <w:rStyle w:val="Hyperlink"/>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14:paraId="6D24712F" w14:textId="77777777" w:rsidR="00542F4F" w:rsidRPr="00B138F3" w:rsidRDefault="00542F4F" w:rsidP="00542F4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2A16FBE1" w14:textId="77777777" w:rsidR="00DA0E0D" w:rsidRPr="0091562B" w:rsidRDefault="00542F4F" w:rsidP="00DA0E0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91562B">
        <w:rPr>
          <w:rFonts w:ascii="GHEA Grapalat" w:eastAsiaTheme="minorHAnsi" w:hAnsi="GHEA Grapalat" w:cstheme="minorBidi"/>
        </w:rPr>
        <w:t xml:space="preserve">3) </w:t>
      </w:r>
      <w:r w:rsidR="00DA0E0D" w:rsidRPr="0091562B">
        <w:rPr>
          <w:rFonts w:ascii="GHEA Grapalat" w:eastAsiaTheme="minorHAnsi" w:hAnsi="GHEA Grapalat" w:cstheme="minorBidi"/>
          <w:lang w:val="hy-AM"/>
        </w:rPr>
        <w:t xml:space="preserve">двухсторонне </w:t>
      </w:r>
      <w:r w:rsidR="00DA0E0D" w:rsidRPr="0091562B">
        <w:rPr>
          <w:rFonts w:ascii="GHEA Grapalat" w:eastAsiaTheme="minorHAnsi" w:hAnsi="GHEA Grapalat" w:cstheme="minorBidi"/>
        </w:rPr>
        <w:t>утвержденный в рамках договора между бенефициаром и принципалом акт (акты) сдачи-приемки или его</w:t>
      </w:r>
      <w:r w:rsidR="00DA0E0D" w:rsidRPr="0091562B">
        <w:rPr>
          <w:rFonts w:ascii="GHEA Grapalat" w:eastAsiaTheme="minorHAnsi" w:hAnsi="GHEA Grapalat" w:cstheme="minorBidi"/>
          <w:lang w:val="hy-AM"/>
        </w:rPr>
        <w:t xml:space="preserve"> </w:t>
      </w:r>
      <w:r w:rsidR="00DA0E0D" w:rsidRPr="0091562B">
        <w:rPr>
          <w:rFonts w:ascii="GHEA Grapalat" w:eastAsiaTheme="minorHAnsi" w:hAnsi="GHEA Grapalat" w:cstheme="minorBidi"/>
        </w:rPr>
        <w:t>(</w:t>
      </w:r>
      <w:r w:rsidR="00DA0E0D" w:rsidRPr="0091562B">
        <w:rPr>
          <w:rFonts w:ascii="GHEA Grapalat" w:eastAsiaTheme="minorHAnsi" w:hAnsi="GHEA Grapalat" w:cstheme="minorBidi"/>
          <w:lang w:val="hy-AM"/>
        </w:rPr>
        <w:t>их</w:t>
      </w:r>
      <w:r w:rsidR="00DA0E0D" w:rsidRPr="0091562B">
        <w:rPr>
          <w:rFonts w:ascii="GHEA Grapalat" w:eastAsiaTheme="minorHAnsi" w:hAnsi="GHEA Grapalat" w:cstheme="minorBidi"/>
        </w:rPr>
        <w:t xml:space="preserve">) копии. </w:t>
      </w:r>
    </w:p>
    <w:p w14:paraId="4EC9BE7B" w14:textId="77777777" w:rsidR="00542F4F" w:rsidRPr="00B138F3" w:rsidRDefault="00542F4F" w:rsidP="00542F4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2C9D430F" w14:textId="77777777" w:rsidR="00542F4F" w:rsidRPr="00B138F3" w:rsidRDefault="00542F4F" w:rsidP="00542F4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28227024" w14:textId="77777777" w:rsidR="00542F4F" w:rsidRPr="00B138F3" w:rsidRDefault="00542F4F" w:rsidP="00542F4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4C34D8D0" w14:textId="77777777" w:rsidR="00542F4F" w:rsidRPr="00B138F3" w:rsidRDefault="00542F4F" w:rsidP="00542F4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226E8532" w14:textId="77777777" w:rsidR="00542F4F" w:rsidRPr="00B138F3" w:rsidRDefault="00542F4F" w:rsidP="00542F4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04F89CA5" w14:textId="77777777" w:rsidR="00542F4F" w:rsidRPr="00B138F3" w:rsidRDefault="00542F4F" w:rsidP="00542F4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509E1260" w14:textId="77777777" w:rsidR="00542F4F" w:rsidRPr="00B138F3" w:rsidRDefault="00542F4F" w:rsidP="00542F4F">
      <w:pPr>
        <w:pStyle w:val="NormalWeb"/>
        <w:shd w:val="clear" w:color="auto" w:fill="FFFFFF"/>
        <w:spacing w:before="0" w:beforeAutospacing="0" w:after="0" w:afterAutospacing="0"/>
        <w:ind w:firstLine="375"/>
        <w:rPr>
          <w:rFonts w:ascii="GHEA Grapalat" w:eastAsiaTheme="minorHAnsi" w:hAnsi="GHEA Grapalat" w:cstheme="minorBidi"/>
        </w:rPr>
      </w:pPr>
    </w:p>
    <w:p w14:paraId="5B33BBB3" w14:textId="77777777" w:rsidR="00542F4F" w:rsidRPr="00B138F3" w:rsidRDefault="00542F4F" w:rsidP="00542F4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6AB49F29" w14:textId="77777777" w:rsidR="00542F4F" w:rsidRPr="00B138F3" w:rsidRDefault="00542F4F" w:rsidP="00542F4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2E4ADFA2" w14:textId="77777777" w:rsidR="00542F4F" w:rsidRPr="00B138F3" w:rsidRDefault="00542F4F" w:rsidP="00542F4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0972075F" w14:textId="77777777" w:rsidR="00542F4F" w:rsidRPr="00B138F3" w:rsidRDefault="00542F4F" w:rsidP="00542F4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76917FDB" w14:textId="77777777" w:rsidR="00542F4F" w:rsidRPr="00B138F3" w:rsidRDefault="00542F4F" w:rsidP="00542F4F">
      <w:pPr>
        <w:pStyle w:val="NormalWeb"/>
        <w:shd w:val="clear" w:color="auto" w:fill="FFFFFF"/>
        <w:spacing w:before="0" w:beforeAutospacing="0" w:after="0" w:afterAutospacing="0"/>
        <w:ind w:firstLine="375"/>
        <w:jc w:val="both"/>
        <w:rPr>
          <w:rFonts w:ascii="GHEA Grapalat" w:hAnsi="GHEA Grapalat"/>
          <w:sz w:val="20"/>
          <w:szCs w:val="20"/>
        </w:rPr>
      </w:pPr>
    </w:p>
    <w:p w14:paraId="46E2E52D" w14:textId="77777777" w:rsidR="00542F4F" w:rsidRPr="00B138F3" w:rsidRDefault="00542F4F" w:rsidP="00542F4F">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097EC97D" w14:textId="77777777" w:rsidR="00542F4F" w:rsidRPr="00B138F3" w:rsidRDefault="00542F4F" w:rsidP="00542F4F">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60048797" w14:textId="77777777" w:rsidR="00542F4F" w:rsidRPr="00B138F3" w:rsidRDefault="00542F4F" w:rsidP="00542F4F">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28D29B20" w14:textId="77777777" w:rsidR="00542F4F" w:rsidRPr="00B138F3" w:rsidRDefault="00542F4F" w:rsidP="00542F4F">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3295EA5A" w14:textId="77777777" w:rsidR="00542F4F" w:rsidRPr="00B138F3" w:rsidRDefault="00542F4F" w:rsidP="00542F4F">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3C4C3C5D" w14:textId="77777777" w:rsidR="00542F4F" w:rsidRPr="00B138F3" w:rsidRDefault="00542F4F" w:rsidP="00542F4F">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53B48211" w14:textId="77777777" w:rsidR="00542F4F" w:rsidRPr="00B138F3" w:rsidRDefault="00542F4F" w:rsidP="00542F4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4EEEAE8D" w14:textId="77777777" w:rsidR="00542F4F" w:rsidRPr="00B138F3" w:rsidRDefault="00542F4F" w:rsidP="00542F4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35AB3209" w14:textId="77777777" w:rsidR="00542F4F" w:rsidRPr="00B138F3" w:rsidRDefault="00542F4F" w:rsidP="00542F4F">
      <w:pPr>
        <w:widowControl w:val="0"/>
        <w:spacing w:after="160"/>
        <w:ind w:left="567" w:right="565"/>
        <w:jc w:val="center"/>
        <w:rPr>
          <w:rFonts w:ascii="GHEA Grapalat" w:hAnsi="GHEA Grapalat"/>
          <w:b/>
        </w:rPr>
      </w:pPr>
    </w:p>
    <w:p w14:paraId="03AB62CF" w14:textId="77777777" w:rsidR="00542F4F" w:rsidRDefault="00542F4F" w:rsidP="00542F4F">
      <w:pPr>
        <w:rPr>
          <w:rFonts w:ascii="GHEA Grapalat" w:hAnsi="GHEA Grapalat"/>
          <w:i/>
          <w:sz w:val="22"/>
          <w:szCs w:val="22"/>
        </w:rPr>
      </w:pPr>
    </w:p>
    <w:p w14:paraId="60FA4303" w14:textId="77777777" w:rsidR="00542F4F" w:rsidRDefault="00542F4F" w:rsidP="00542F4F">
      <w:pPr>
        <w:rPr>
          <w:rFonts w:ascii="GHEA Grapalat" w:hAnsi="GHEA Grapalat"/>
          <w:i/>
          <w:sz w:val="22"/>
          <w:szCs w:val="22"/>
        </w:rPr>
      </w:pPr>
    </w:p>
    <w:p w14:paraId="7BE9C38C" w14:textId="77777777" w:rsidR="00542F4F" w:rsidRDefault="00542F4F" w:rsidP="00542F4F">
      <w:pPr>
        <w:rPr>
          <w:rFonts w:ascii="GHEA Grapalat" w:hAnsi="GHEA Grapalat"/>
          <w:i/>
          <w:sz w:val="22"/>
          <w:szCs w:val="22"/>
        </w:rPr>
      </w:pPr>
      <w:r>
        <w:rPr>
          <w:rFonts w:ascii="GHEA Grapalat" w:hAnsi="GHEA Grapalat"/>
          <w:i/>
          <w:sz w:val="22"/>
          <w:szCs w:val="22"/>
        </w:rPr>
        <w:br w:type="page"/>
      </w:r>
    </w:p>
    <w:p w14:paraId="51FFBC8E" w14:textId="77777777" w:rsidR="00673870" w:rsidRPr="005C48F7" w:rsidRDefault="00673870" w:rsidP="00673870">
      <w:pPr>
        <w:widowControl w:val="0"/>
        <w:spacing w:after="160"/>
        <w:jc w:val="right"/>
        <w:rPr>
          <w:rFonts w:ascii="GHEA Grapalat" w:hAnsi="GHEA Grapalat" w:cs="GHEA Grapalat"/>
          <w:b/>
          <w:i/>
        </w:rPr>
      </w:pPr>
      <w:r w:rsidRPr="005C48F7">
        <w:rPr>
          <w:rFonts w:ascii="GHEA Grapalat" w:hAnsi="GHEA Grapalat"/>
          <w:b/>
          <w:i/>
        </w:rPr>
        <w:lastRenderedPageBreak/>
        <w:t>Приложение № 4.2</w:t>
      </w:r>
    </w:p>
    <w:p w14:paraId="5AF18699" w14:textId="7E983208" w:rsidR="00673870" w:rsidRPr="007F381F" w:rsidRDefault="00673870" w:rsidP="00673870">
      <w:pPr>
        <w:widowControl w:val="0"/>
        <w:spacing w:after="160"/>
        <w:jc w:val="right"/>
        <w:rPr>
          <w:rFonts w:ascii="GHEA Grapalat" w:hAnsi="GHEA Grapalat"/>
          <w:b/>
          <w:i/>
        </w:rPr>
      </w:pPr>
      <w:r w:rsidRPr="005C48F7">
        <w:rPr>
          <w:rFonts w:ascii="GHEA Grapalat" w:hAnsi="GHEA Grapalat"/>
          <w:b/>
          <w:i/>
        </w:rPr>
        <w:t xml:space="preserve">к Приглашению на </w:t>
      </w:r>
      <w:r w:rsidR="00AB5994">
        <w:rPr>
          <w:rFonts w:ascii="GHEA Grapalat" w:hAnsi="GHEA Grapalat"/>
          <w:b/>
          <w:i/>
        </w:rPr>
        <w:t>запрос котировок</w:t>
      </w:r>
      <w:r w:rsidRPr="005C48F7">
        <w:rPr>
          <w:rFonts w:ascii="GHEA Grapalat" w:hAnsi="GHEA Grapalat" w:cs="GHEA Grapalat"/>
          <w:b/>
          <w:i/>
        </w:rPr>
        <w:br/>
      </w:r>
      <w:r w:rsidRPr="005C48F7">
        <w:rPr>
          <w:rFonts w:ascii="GHEA Grapalat" w:hAnsi="GHEA Grapalat"/>
          <w:b/>
          <w:i/>
        </w:rPr>
        <w:t xml:space="preserve">под кодом </w:t>
      </w:r>
      <w:r w:rsidR="00D837A7">
        <w:rPr>
          <w:rFonts w:ascii="GHEA Grapalat" w:hAnsi="GHEA Grapalat"/>
          <w:b/>
          <w:i/>
        </w:rPr>
        <w:t>HFF-NTsDzB-2025/2</w:t>
      </w:r>
    </w:p>
    <w:p w14:paraId="7EC594D0" w14:textId="77777777" w:rsidR="003D2FE2" w:rsidRPr="00B138F3" w:rsidRDefault="003D2FE2" w:rsidP="003D2FE2">
      <w:pPr>
        <w:widowControl w:val="0"/>
        <w:spacing w:after="160"/>
        <w:jc w:val="center"/>
        <w:rPr>
          <w:rFonts w:ascii="GHEA Grapalat" w:hAnsi="GHEA Grapalat"/>
          <w:b/>
          <w:sz w:val="22"/>
          <w:szCs w:val="22"/>
        </w:rPr>
      </w:pPr>
    </w:p>
    <w:p w14:paraId="7CEAEBB7" w14:textId="77777777"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14:paraId="5B61CAEF" w14:textId="77777777"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14:paraId="68BF35E1" w14:textId="77777777" w:rsidTr="00B932B8">
        <w:tc>
          <w:tcPr>
            <w:tcW w:w="4786" w:type="dxa"/>
          </w:tcPr>
          <w:p w14:paraId="51B30B9D" w14:textId="77777777"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14:paraId="5CD1693D" w14:textId="77777777"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14"/>
              <w:t>**</w:t>
            </w:r>
          </w:p>
        </w:tc>
      </w:tr>
    </w:tbl>
    <w:p w14:paraId="0A82E816" w14:textId="77777777" w:rsidR="003D2FE2" w:rsidRPr="00B138F3" w:rsidRDefault="003D2FE2" w:rsidP="003D2FE2">
      <w:pPr>
        <w:widowControl w:val="0"/>
        <w:spacing w:after="160"/>
        <w:rPr>
          <w:rFonts w:ascii="GHEA Grapalat" w:hAnsi="GHEA Grapalat" w:cs="GHEA Grapalat"/>
          <w:b/>
          <w:sz w:val="22"/>
          <w:szCs w:val="22"/>
        </w:rPr>
      </w:pPr>
    </w:p>
    <w:p w14:paraId="5B0E4452" w14:textId="77777777"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14:paraId="4D5FDDB2" w14:textId="77777777"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14:paraId="71C8E2AF" w14:textId="77777777"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14:paraId="42AD386E" w14:textId="77777777"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14:paraId="0A5A9A52" w14:textId="77777777"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50DF04C5" w14:textId="77777777" w:rsidR="003D2FE2" w:rsidRPr="00B138F3" w:rsidRDefault="003D2FE2" w:rsidP="003D2FE2">
      <w:pPr>
        <w:widowControl w:val="0"/>
        <w:spacing w:after="160"/>
        <w:ind w:firstLine="709"/>
        <w:jc w:val="both"/>
        <w:rPr>
          <w:rFonts w:ascii="GHEA Grapalat" w:hAnsi="GHEA Grapalat" w:cs="GHEA Grapalat"/>
          <w:sz w:val="22"/>
          <w:szCs w:val="22"/>
        </w:rPr>
      </w:pPr>
    </w:p>
    <w:p w14:paraId="16C6D043" w14:textId="77777777"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14:paraId="643053E2" w14:textId="77777777" w:rsidR="003D2FE2" w:rsidRPr="00B138F3" w:rsidRDefault="003D2FE2" w:rsidP="003D2FE2">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___________________ *(далее — Заказчик) </w:t>
      </w:r>
    </w:p>
    <w:p w14:paraId="2D0EF220" w14:textId="77777777" w:rsidR="003D2FE2" w:rsidRPr="00B138F3" w:rsidRDefault="003D2FE2" w:rsidP="003D2FE2">
      <w:pPr>
        <w:widowControl w:val="0"/>
        <w:tabs>
          <w:tab w:val="left" w:pos="284"/>
        </w:tabs>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наименование заказчика</w:t>
      </w:r>
    </w:p>
    <w:p w14:paraId="316B741E" w14:textId="77777777" w:rsidR="003D2FE2" w:rsidRPr="00B138F3" w:rsidRDefault="003D2FE2" w:rsidP="003D2FE2">
      <w:pPr>
        <w:widowControl w:val="0"/>
        <w:jc w:val="both"/>
        <w:rPr>
          <w:rFonts w:ascii="GHEA Grapalat" w:hAnsi="GHEA Grapalat" w:cs="GHEA Grapalat"/>
          <w:sz w:val="22"/>
          <w:szCs w:val="22"/>
        </w:rPr>
      </w:pPr>
      <w:r w:rsidRPr="00B138F3">
        <w:rPr>
          <w:rFonts w:ascii="GHEA Grapalat" w:hAnsi="GHEA Grapalat"/>
          <w:sz w:val="22"/>
          <w:szCs w:val="22"/>
        </w:rPr>
        <w:t>процедуре закупок под кодом ____________________________________________ *.</w:t>
      </w:r>
    </w:p>
    <w:p w14:paraId="0252691C" w14:textId="77777777" w:rsidR="003D2FE2" w:rsidRPr="00B138F3" w:rsidRDefault="003D2FE2" w:rsidP="003D2FE2">
      <w:pPr>
        <w:widowControl w:val="0"/>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код процедуры</w:t>
      </w:r>
    </w:p>
    <w:p w14:paraId="2E971237" w14:textId="77777777"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74A2A6EA"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14:paraId="1EEA552C"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1ED23DB2"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02959ECC"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40F9B660"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14:paraId="46D6588B"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lastRenderedPageBreak/>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280FAAE8"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7C1C5B06"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14:paraId="66DCDFBA"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14:paraId="427FC7CC"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3B20C629"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14:paraId="735EDFB1" w14:textId="77777777"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14:paraId="19B89079" w14:textId="77777777"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587756" w:rsidRPr="00587756">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14:paraId="588B3F82"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14:paraId="711037FD"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14:paraId="1640D5FB" w14:textId="77777777" w:rsidR="003D2FE2" w:rsidRPr="00936CA6"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505DB568" w14:textId="77777777"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36052B9A" w14:textId="77777777" w:rsidR="003D2FE2" w:rsidRPr="00B138F3" w:rsidRDefault="003D2FE2" w:rsidP="003D2FE2">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14:paraId="7F667E18" w14:textId="77777777"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14:paraId="1A00660B" w14:textId="77777777"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14:paraId="1C576946" w14:textId="77777777"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14:paraId="606E5B86" w14:textId="77777777"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14:paraId="04BA0D42" w14:textId="77777777"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lastRenderedPageBreak/>
        <w:t>_______________________________________</w:t>
      </w:r>
    </w:p>
    <w:p w14:paraId="709B4DD4" w14:textId="77777777"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14:paraId="1105A858" w14:textId="77777777" w:rsidR="003D2FE2" w:rsidRPr="00B138F3" w:rsidRDefault="003D2FE2" w:rsidP="003D2FE2">
      <w:pPr>
        <w:widowControl w:val="0"/>
        <w:spacing w:after="160"/>
        <w:jc w:val="right"/>
        <w:rPr>
          <w:rFonts w:ascii="GHEA Grapalat" w:hAnsi="GHEA Grapalat"/>
          <w:sz w:val="22"/>
          <w:szCs w:val="22"/>
        </w:rPr>
      </w:pPr>
    </w:p>
    <w:p w14:paraId="2117E1DB" w14:textId="77777777" w:rsidR="003D2FE2" w:rsidRPr="00B138F3" w:rsidRDefault="003D2FE2" w:rsidP="003D2FE2">
      <w:pPr>
        <w:widowControl w:val="0"/>
        <w:spacing w:after="160"/>
        <w:jc w:val="right"/>
        <w:rPr>
          <w:rFonts w:ascii="GHEA Grapalat" w:hAnsi="GHEA Grapalat"/>
          <w:sz w:val="22"/>
          <w:szCs w:val="22"/>
        </w:rPr>
      </w:pPr>
      <w:r w:rsidRPr="00B138F3">
        <w:rPr>
          <w:rFonts w:ascii="GHEA Grapalat" w:hAnsi="GHEA Grapalat"/>
          <w:sz w:val="22"/>
          <w:szCs w:val="22"/>
        </w:rPr>
        <w:t>М. П.</w:t>
      </w:r>
    </w:p>
    <w:p w14:paraId="2C4056A4" w14:textId="77777777" w:rsidR="003D2FE2" w:rsidRPr="00B138F3" w:rsidRDefault="003D2FE2" w:rsidP="003D2FE2">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14:paraId="3B48A161" w14:textId="77777777" w:rsidR="003D2FE2" w:rsidRPr="00B138F3" w:rsidRDefault="003D2FE2" w:rsidP="003D2FE2">
      <w:pPr>
        <w:widowControl w:val="0"/>
        <w:spacing w:after="160"/>
        <w:jc w:val="both"/>
        <w:rPr>
          <w:rFonts w:ascii="GHEA Grapalat" w:hAnsi="GHEA Grapalat"/>
          <w:sz w:val="22"/>
          <w:szCs w:val="22"/>
        </w:rPr>
      </w:pPr>
    </w:p>
    <w:p w14:paraId="6C63CADF" w14:textId="77777777" w:rsidR="003D2FE2" w:rsidRPr="00B138F3" w:rsidRDefault="003D2FE2" w:rsidP="003D2FE2">
      <w:pPr>
        <w:widowControl w:val="0"/>
        <w:spacing w:after="160"/>
        <w:jc w:val="both"/>
        <w:rPr>
          <w:rFonts w:ascii="GHEA Grapalat" w:hAnsi="GHEA Grapalat"/>
          <w:sz w:val="22"/>
          <w:szCs w:val="22"/>
        </w:rPr>
      </w:pPr>
    </w:p>
    <w:p w14:paraId="4B6AB589" w14:textId="77777777" w:rsidR="003D2FE2" w:rsidRPr="00B138F3" w:rsidRDefault="003D2FE2" w:rsidP="003D2FE2">
      <w:pPr>
        <w:rPr>
          <w:sz w:val="22"/>
          <w:szCs w:val="22"/>
        </w:rPr>
      </w:pPr>
    </w:p>
    <w:p w14:paraId="57C33198" w14:textId="77777777" w:rsidR="001005B0" w:rsidRPr="00B138F3" w:rsidRDefault="001005B0" w:rsidP="003D2FE2">
      <w:pPr>
        <w:widowControl w:val="0"/>
        <w:spacing w:after="160"/>
        <w:ind w:left="567" w:right="565"/>
        <w:jc w:val="both"/>
        <w:rPr>
          <w:rFonts w:ascii="GHEA Grapalat" w:hAnsi="GHEA Grapalat"/>
          <w:sz w:val="22"/>
          <w:szCs w:val="22"/>
        </w:rPr>
      </w:pPr>
    </w:p>
    <w:p w14:paraId="7652727A" w14:textId="77777777" w:rsidR="001005B0" w:rsidRPr="00B138F3" w:rsidRDefault="001005B0" w:rsidP="00B46D58">
      <w:pPr>
        <w:widowControl w:val="0"/>
        <w:spacing w:after="160"/>
        <w:ind w:left="567" w:right="565"/>
        <w:jc w:val="center"/>
        <w:rPr>
          <w:rFonts w:ascii="GHEA Grapalat" w:hAnsi="GHEA Grapalat"/>
          <w:b/>
          <w:sz w:val="22"/>
          <w:szCs w:val="22"/>
        </w:rPr>
      </w:pPr>
    </w:p>
    <w:p w14:paraId="53FE9F7D" w14:textId="77777777" w:rsidR="001005B0" w:rsidRPr="00B138F3" w:rsidRDefault="001005B0" w:rsidP="00B46D58">
      <w:pPr>
        <w:widowControl w:val="0"/>
        <w:spacing w:after="160"/>
        <w:ind w:left="567" w:right="565"/>
        <w:jc w:val="center"/>
        <w:rPr>
          <w:rFonts w:ascii="GHEA Grapalat" w:hAnsi="GHEA Grapalat"/>
          <w:b/>
          <w:sz w:val="22"/>
          <w:szCs w:val="22"/>
        </w:rPr>
      </w:pPr>
    </w:p>
    <w:p w14:paraId="6A397146" w14:textId="77777777" w:rsidR="001005B0" w:rsidRPr="00B138F3" w:rsidRDefault="001005B0" w:rsidP="00B46D58">
      <w:pPr>
        <w:widowControl w:val="0"/>
        <w:spacing w:after="160"/>
        <w:ind w:left="567" w:right="565"/>
        <w:jc w:val="center"/>
        <w:rPr>
          <w:rFonts w:ascii="GHEA Grapalat" w:hAnsi="GHEA Grapalat"/>
          <w:b/>
          <w:sz w:val="22"/>
          <w:szCs w:val="22"/>
        </w:rPr>
      </w:pPr>
    </w:p>
    <w:p w14:paraId="38BB75BA" w14:textId="77777777" w:rsidR="001005B0" w:rsidRPr="00B138F3" w:rsidRDefault="001005B0" w:rsidP="00B46D58">
      <w:pPr>
        <w:widowControl w:val="0"/>
        <w:spacing w:after="160"/>
        <w:ind w:left="567" w:right="565"/>
        <w:jc w:val="center"/>
        <w:rPr>
          <w:rFonts w:ascii="GHEA Grapalat" w:hAnsi="GHEA Grapalat"/>
          <w:b/>
          <w:sz w:val="22"/>
          <w:szCs w:val="22"/>
        </w:rPr>
      </w:pPr>
    </w:p>
    <w:p w14:paraId="0AA03E9C" w14:textId="77777777" w:rsidR="001005B0" w:rsidRPr="00B138F3" w:rsidRDefault="001005B0" w:rsidP="00B46D58">
      <w:pPr>
        <w:widowControl w:val="0"/>
        <w:spacing w:after="160"/>
        <w:ind w:left="567" w:right="565"/>
        <w:jc w:val="center"/>
        <w:rPr>
          <w:rFonts w:ascii="GHEA Grapalat" w:hAnsi="GHEA Grapalat"/>
          <w:b/>
          <w:sz w:val="22"/>
          <w:szCs w:val="22"/>
        </w:rPr>
      </w:pPr>
    </w:p>
    <w:p w14:paraId="408E9893" w14:textId="77777777" w:rsidR="001005B0" w:rsidRPr="00B138F3" w:rsidRDefault="001005B0" w:rsidP="00B46D58">
      <w:pPr>
        <w:widowControl w:val="0"/>
        <w:spacing w:after="160"/>
        <w:ind w:left="567" w:right="565"/>
        <w:jc w:val="center"/>
        <w:rPr>
          <w:rFonts w:ascii="GHEA Grapalat" w:hAnsi="GHEA Grapalat"/>
          <w:b/>
        </w:rPr>
      </w:pPr>
    </w:p>
    <w:p w14:paraId="39801831" w14:textId="77777777" w:rsidR="001005B0" w:rsidRPr="00B138F3" w:rsidRDefault="001005B0" w:rsidP="00B46D58">
      <w:pPr>
        <w:widowControl w:val="0"/>
        <w:spacing w:after="160"/>
        <w:ind w:left="567" w:right="565"/>
        <w:jc w:val="center"/>
        <w:rPr>
          <w:rFonts w:ascii="GHEA Grapalat" w:hAnsi="GHEA Grapalat"/>
          <w:b/>
        </w:rPr>
      </w:pPr>
    </w:p>
    <w:p w14:paraId="022CF303" w14:textId="77777777" w:rsidR="001005B0" w:rsidRPr="00B138F3" w:rsidRDefault="001005B0" w:rsidP="00B46D58">
      <w:pPr>
        <w:widowControl w:val="0"/>
        <w:spacing w:after="160"/>
        <w:ind w:left="567" w:right="565"/>
        <w:jc w:val="center"/>
        <w:rPr>
          <w:rFonts w:ascii="GHEA Grapalat" w:hAnsi="GHEA Grapalat"/>
          <w:b/>
        </w:rPr>
      </w:pPr>
    </w:p>
    <w:p w14:paraId="11735A16" w14:textId="77777777" w:rsidR="001005B0" w:rsidRPr="00B138F3" w:rsidRDefault="001005B0" w:rsidP="00B46D58">
      <w:pPr>
        <w:widowControl w:val="0"/>
        <w:spacing w:after="160"/>
        <w:ind w:left="567" w:right="565"/>
        <w:jc w:val="center"/>
        <w:rPr>
          <w:rFonts w:ascii="GHEA Grapalat" w:hAnsi="GHEA Grapalat"/>
          <w:b/>
        </w:rPr>
      </w:pPr>
    </w:p>
    <w:p w14:paraId="1153C6FA" w14:textId="77777777" w:rsidR="001005B0" w:rsidRPr="00B138F3" w:rsidRDefault="001005B0" w:rsidP="00B46D58">
      <w:pPr>
        <w:widowControl w:val="0"/>
        <w:spacing w:after="160"/>
        <w:ind w:left="567" w:right="565"/>
        <w:jc w:val="center"/>
        <w:rPr>
          <w:rFonts w:ascii="GHEA Grapalat" w:hAnsi="GHEA Grapalat"/>
          <w:b/>
        </w:rPr>
      </w:pPr>
    </w:p>
    <w:p w14:paraId="56052C27" w14:textId="77777777" w:rsidR="001005B0" w:rsidRPr="00B138F3" w:rsidRDefault="001005B0" w:rsidP="00B46D58">
      <w:pPr>
        <w:widowControl w:val="0"/>
        <w:spacing w:after="160"/>
        <w:ind w:left="567" w:right="565"/>
        <w:jc w:val="center"/>
        <w:rPr>
          <w:rFonts w:ascii="GHEA Grapalat" w:hAnsi="GHEA Grapalat"/>
          <w:b/>
        </w:rPr>
      </w:pPr>
    </w:p>
    <w:p w14:paraId="1F7BAB03" w14:textId="77777777" w:rsidR="001005B0" w:rsidRPr="00B138F3" w:rsidRDefault="001005B0" w:rsidP="00B46D58">
      <w:pPr>
        <w:widowControl w:val="0"/>
        <w:spacing w:after="160"/>
        <w:ind w:left="567" w:right="565"/>
        <w:jc w:val="center"/>
        <w:rPr>
          <w:rFonts w:ascii="GHEA Grapalat" w:hAnsi="GHEA Grapalat"/>
          <w:b/>
        </w:rPr>
      </w:pPr>
    </w:p>
    <w:p w14:paraId="665C5992" w14:textId="77777777" w:rsidR="001005B0" w:rsidRDefault="001005B0" w:rsidP="00B46D58">
      <w:pPr>
        <w:widowControl w:val="0"/>
        <w:spacing w:after="160"/>
        <w:ind w:left="567" w:right="565"/>
        <w:jc w:val="center"/>
        <w:rPr>
          <w:rFonts w:ascii="GHEA Grapalat" w:hAnsi="GHEA Grapalat"/>
          <w:b/>
          <w:lang w:val="hy-AM"/>
        </w:rPr>
      </w:pPr>
    </w:p>
    <w:p w14:paraId="7FE51AD0" w14:textId="77777777" w:rsidR="00E752B6" w:rsidRDefault="00E752B6" w:rsidP="00B46D58">
      <w:pPr>
        <w:widowControl w:val="0"/>
        <w:spacing w:after="160"/>
        <w:ind w:left="567" w:right="565"/>
        <w:jc w:val="center"/>
        <w:rPr>
          <w:rFonts w:ascii="GHEA Grapalat" w:hAnsi="GHEA Grapalat"/>
          <w:b/>
          <w:lang w:val="hy-AM"/>
        </w:rPr>
      </w:pPr>
    </w:p>
    <w:p w14:paraId="1342A988" w14:textId="77777777" w:rsidR="00E752B6" w:rsidRDefault="00E752B6" w:rsidP="00B46D58">
      <w:pPr>
        <w:widowControl w:val="0"/>
        <w:spacing w:after="160"/>
        <w:ind w:left="567" w:right="565"/>
        <w:jc w:val="center"/>
        <w:rPr>
          <w:rFonts w:ascii="GHEA Grapalat" w:hAnsi="GHEA Grapalat"/>
          <w:b/>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752B6" w:rsidRPr="00B138F3" w14:paraId="4E071099"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6E8591" w14:textId="77777777" w:rsidR="00E752B6" w:rsidRPr="00B138F3" w:rsidRDefault="00E752B6" w:rsidP="009216D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14:paraId="325ACC63"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14A06B" w14:textId="77777777" w:rsidR="00E752B6" w:rsidRPr="00B138F3" w:rsidRDefault="00E752B6" w:rsidP="009216D6">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E752B6" w:rsidRPr="00B138F3" w14:paraId="56AA36AD" w14:textId="77777777"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5FCF8D" w14:textId="77777777" w:rsidR="00E752B6" w:rsidRPr="00B138F3" w:rsidRDefault="00E752B6" w:rsidP="009216D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14:paraId="3D0618DD" w14:textId="77777777"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B007E9C"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E752B6" w:rsidRPr="00B138F3" w14:paraId="1E0D1932" w14:textId="77777777"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DF4A93B"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14:paraId="6080D992" w14:textId="77777777"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78C680E"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14:paraId="6B3A773C"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2792E0"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14:paraId="57BA5B2E"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CFD2D29"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E752B6" w:rsidRPr="00B138F3" w14:paraId="3BD44274"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348D306"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E752B6" w:rsidRPr="00B138F3" w14:paraId="5F294628"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9063B99"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E752B6" w:rsidRPr="00B138F3" w14:paraId="26B4E0B6" w14:textId="77777777"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D7543BF"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E752B6" w:rsidRPr="00B138F3" w14:paraId="794FDC5B" w14:textId="77777777"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41D764B"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E752B6" w:rsidRPr="00B138F3" w14:paraId="4032B93B" w14:textId="77777777"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7C58958"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p>
        </w:tc>
      </w:tr>
      <w:tr w:rsidR="00E752B6" w:rsidRPr="00B138F3" w14:paraId="08A19FE5"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F8D21D"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14:paraId="2F75044C"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B7FC352"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14:paraId="2A508E2E"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732937A"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14:paraId="035839BE"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F6B52E6" w14:textId="77777777" w:rsidR="00E752B6" w:rsidRPr="00B138F3" w:rsidRDefault="00E752B6" w:rsidP="00B664D2">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777183">
              <w:rPr>
                <w:rFonts w:ascii="GHEA Grapalat" w:hAnsi="GHEA Grapalat"/>
              </w:rPr>
              <w:t xml:space="preserve">для обеспечения </w:t>
            </w:r>
            <w:r w:rsidR="00B664D2" w:rsidRPr="00777183">
              <w:rPr>
                <w:rFonts w:ascii="GHEA Grapalat" w:hAnsi="GHEA Grapalat"/>
              </w:rPr>
              <w:t>квалификации</w:t>
            </w:r>
            <w:r w:rsidRPr="00777183">
              <w:rPr>
                <w:rFonts w:ascii="GHEA Grapalat" w:hAnsi="GHEA Grapalat"/>
              </w:rPr>
              <w:t>)</w:t>
            </w:r>
          </w:p>
        </w:tc>
      </w:tr>
      <w:tr w:rsidR="00E752B6" w:rsidRPr="00B138F3" w14:paraId="60FC25E4" w14:textId="77777777" w:rsidTr="009216D6">
        <w:trPr>
          <w:trHeight w:val="424"/>
        </w:trPr>
        <w:tc>
          <w:tcPr>
            <w:tcW w:w="10980" w:type="dxa"/>
            <w:gridSpan w:val="2"/>
            <w:tcBorders>
              <w:top w:val="single" w:sz="4" w:space="0" w:color="auto"/>
              <w:left w:val="single" w:sz="4" w:space="0" w:color="auto"/>
              <w:right w:val="single" w:sz="4" w:space="0" w:color="000000"/>
            </w:tcBorders>
            <w:noWrap/>
            <w:vAlign w:val="bottom"/>
          </w:tcPr>
          <w:p w14:paraId="6AABEEFC"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14:paraId="61DD0799" w14:textId="77777777"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4468EB1"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14:paraId="04FCC3AB" w14:textId="77777777"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779569D" w14:textId="77777777" w:rsidR="00E752B6" w:rsidRPr="00B138F3" w:rsidRDefault="00E752B6" w:rsidP="009216D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14:paraId="33C016E5" w14:textId="77777777" w:rsidTr="009216D6">
        <w:trPr>
          <w:trHeight w:val="2194"/>
        </w:trPr>
        <w:tc>
          <w:tcPr>
            <w:tcW w:w="5616" w:type="dxa"/>
            <w:tcBorders>
              <w:top w:val="nil"/>
              <w:left w:val="single" w:sz="4" w:space="0" w:color="auto"/>
              <w:bottom w:val="single" w:sz="4" w:space="0" w:color="auto"/>
              <w:right w:val="single" w:sz="4" w:space="0" w:color="auto"/>
            </w:tcBorders>
            <w:noWrap/>
            <w:vAlign w:val="bottom"/>
          </w:tcPr>
          <w:p w14:paraId="6FEB29B2" w14:textId="77777777" w:rsidR="00E752B6" w:rsidRPr="00B138F3" w:rsidRDefault="00E752B6" w:rsidP="009216D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2BAB82CF" w14:textId="77777777" w:rsidR="00E752B6" w:rsidRPr="00B138F3" w:rsidRDefault="00E752B6" w:rsidP="009216D6">
            <w:pPr>
              <w:widowControl w:val="0"/>
              <w:spacing w:after="160"/>
              <w:rPr>
                <w:rFonts w:ascii="GHEA Grapalat" w:hAnsi="GHEA Grapalat" w:cs="Sylfaen"/>
              </w:rPr>
            </w:pPr>
          </w:p>
          <w:p w14:paraId="6DC5FD76" w14:textId="77777777" w:rsidR="00E752B6" w:rsidRPr="00B138F3" w:rsidRDefault="00E752B6" w:rsidP="009216D6">
            <w:pPr>
              <w:widowControl w:val="0"/>
              <w:spacing w:after="160"/>
              <w:jc w:val="right"/>
              <w:rPr>
                <w:rFonts w:ascii="GHEA Grapalat" w:hAnsi="GHEA Grapalat" w:cs="Tahoma"/>
              </w:rPr>
            </w:pPr>
            <w:r w:rsidRPr="00B138F3">
              <w:rPr>
                <w:rFonts w:ascii="GHEA Grapalat" w:hAnsi="GHEA Grapalat"/>
              </w:rPr>
              <w:t>/____________________/</w:t>
            </w:r>
          </w:p>
          <w:p w14:paraId="5F9995E5" w14:textId="77777777" w:rsidR="00E752B6" w:rsidRPr="00B138F3" w:rsidRDefault="00E752B6" w:rsidP="009216D6">
            <w:pPr>
              <w:widowControl w:val="0"/>
              <w:spacing w:after="160"/>
              <w:rPr>
                <w:rFonts w:ascii="GHEA Grapalat" w:hAnsi="GHEA Grapalat" w:cs="Sylfaen"/>
              </w:rPr>
            </w:pPr>
          </w:p>
          <w:p w14:paraId="2218601D" w14:textId="77777777"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14:paraId="1C2BFDEC" w14:textId="77777777" w:rsidR="00E752B6" w:rsidRPr="00B138F3" w:rsidRDefault="00E752B6" w:rsidP="009216D6">
            <w:pPr>
              <w:widowControl w:val="0"/>
              <w:spacing w:after="160"/>
              <w:rPr>
                <w:rFonts w:ascii="GHEA Grapalat" w:hAnsi="GHEA Grapalat" w:cs="Sylfaen"/>
              </w:rPr>
            </w:pPr>
          </w:p>
          <w:p w14:paraId="5EB901DA" w14:textId="77777777" w:rsidR="00E752B6" w:rsidRPr="00B138F3" w:rsidRDefault="00E752B6" w:rsidP="009216D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14:paraId="7A88EE18" w14:textId="77777777" w:rsidR="00E752B6" w:rsidRPr="00B138F3" w:rsidRDefault="00E752B6" w:rsidP="009216D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14:paraId="7223101E" w14:textId="77777777" w:rsidR="00E752B6" w:rsidRPr="00B138F3" w:rsidRDefault="00E752B6" w:rsidP="009216D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462E4369" w14:textId="77777777" w:rsidR="00E752B6" w:rsidRPr="00B138F3" w:rsidRDefault="00E752B6" w:rsidP="009216D6">
            <w:pPr>
              <w:widowControl w:val="0"/>
              <w:spacing w:after="160"/>
              <w:rPr>
                <w:rFonts w:ascii="GHEA Grapalat" w:hAnsi="GHEA Grapalat" w:cs="Sylfaen"/>
              </w:rPr>
            </w:pPr>
          </w:p>
          <w:p w14:paraId="77DCFE5D" w14:textId="77777777"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14:paraId="74173336" w14:textId="77777777" w:rsidR="00E752B6" w:rsidRPr="00B138F3" w:rsidRDefault="00E752B6" w:rsidP="009216D6">
            <w:pPr>
              <w:widowControl w:val="0"/>
              <w:spacing w:after="160"/>
              <w:jc w:val="right"/>
              <w:rPr>
                <w:rFonts w:ascii="GHEA Grapalat" w:hAnsi="GHEA Grapalat" w:cs="Tahoma"/>
              </w:rPr>
            </w:pPr>
          </w:p>
          <w:p w14:paraId="3914A185" w14:textId="77777777"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14:paraId="67852B61" w14:textId="77777777" w:rsidR="00E752B6" w:rsidRPr="00B138F3" w:rsidRDefault="00E752B6" w:rsidP="009216D6">
            <w:pPr>
              <w:widowControl w:val="0"/>
              <w:spacing w:after="160"/>
              <w:rPr>
                <w:rFonts w:ascii="GHEA Grapalat" w:hAnsi="GHEA Grapalat" w:cs="Sylfaen"/>
              </w:rPr>
            </w:pPr>
          </w:p>
          <w:p w14:paraId="7ADE0DB0" w14:textId="77777777" w:rsidR="00E752B6" w:rsidRPr="00B138F3" w:rsidRDefault="00E752B6" w:rsidP="009216D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14:paraId="469DBC6D" w14:textId="77777777" w:rsidTr="009216D6">
        <w:trPr>
          <w:trHeight w:val="2194"/>
        </w:trPr>
        <w:tc>
          <w:tcPr>
            <w:tcW w:w="5616" w:type="dxa"/>
            <w:tcBorders>
              <w:top w:val="single" w:sz="4" w:space="0" w:color="auto"/>
              <w:left w:val="single" w:sz="4" w:space="0" w:color="auto"/>
              <w:right w:val="single" w:sz="4" w:space="0" w:color="auto"/>
            </w:tcBorders>
            <w:noWrap/>
            <w:vAlign w:val="bottom"/>
          </w:tcPr>
          <w:p w14:paraId="6B3B0FB4" w14:textId="77777777" w:rsidR="00E752B6" w:rsidRPr="00B138F3" w:rsidRDefault="00E752B6" w:rsidP="009216D6">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14:paraId="53D6554A" w14:textId="77777777" w:rsidR="00E752B6" w:rsidRPr="00B138F3" w:rsidRDefault="00E752B6" w:rsidP="009216D6">
            <w:pPr>
              <w:widowControl w:val="0"/>
              <w:spacing w:after="160"/>
              <w:rPr>
                <w:rFonts w:ascii="GHEA Grapalat" w:hAnsi="GHEA Grapalat"/>
              </w:rPr>
            </w:pPr>
          </w:p>
          <w:p w14:paraId="6092DD1C" w14:textId="77777777"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14:paraId="7D396438" w14:textId="77777777" w:rsidR="00E752B6" w:rsidRPr="00B138F3" w:rsidRDefault="00E752B6" w:rsidP="009216D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1DC6AB83" w14:textId="77777777" w:rsidR="00E752B6" w:rsidRPr="00B138F3" w:rsidRDefault="00E752B6" w:rsidP="009216D6">
            <w:pPr>
              <w:widowControl w:val="0"/>
              <w:spacing w:after="160"/>
              <w:rPr>
                <w:rFonts w:ascii="GHEA Grapalat" w:hAnsi="GHEA Grapalat" w:cs="Tahoma"/>
              </w:rPr>
            </w:pPr>
          </w:p>
          <w:p w14:paraId="69AE7B1B" w14:textId="77777777" w:rsidR="00E752B6" w:rsidRPr="00B138F3" w:rsidRDefault="00E752B6" w:rsidP="009216D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14:paraId="65B5B5B0" w14:textId="77777777" w:rsidR="00E752B6" w:rsidRPr="00B138F3" w:rsidRDefault="00E752B6" w:rsidP="009216D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07081CF3" w14:textId="77777777" w:rsidR="00E752B6" w:rsidRPr="00B138F3" w:rsidRDefault="00E752B6" w:rsidP="009216D6">
            <w:pPr>
              <w:widowControl w:val="0"/>
              <w:spacing w:after="160"/>
              <w:rPr>
                <w:rFonts w:ascii="GHEA Grapalat" w:hAnsi="GHEA Grapalat" w:cs="Tahoma"/>
              </w:rPr>
            </w:pPr>
          </w:p>
          <w:p w14:paraId="5D4B3AFE" w14:textId="77777777"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14:paraId="2A22FC44" w14:textId="77777777" w:rsidR="00E752B6" w:rsidRPr="00B138F3" w:rsidRDefault="00E752B6" w:rsidP="009216D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14:paraId="1B3475F3" w14:textId="77777777" w:rsidR="00E752B6" w:rsidRPr="00B138F3" w:rsidRDefault="00E752B6" w:rsidP="009216D6">
            <w:pPr>
              <w:widowControl w:val="0"/>
              <w:spacing w:after="160"/>
              <w:rPr>
                <w:rFonts w:ascii="GHEA Grapalat" w:hAnsi="GHEA Grapalat" w:cs="Arial"/>
              </w:rPr>
            </w:pPr>
          </w:p>
        </w:tc>
      </w:tr>
      <w:tr w:rsidR="00E752B6" w:rsidRPr="00B138F3" w14:paraId="2E9B3FCA" w14:textId="77777777" w:rsidTr="009216D6">
        <w:trPr>
          <w:trHeight w:val="2194"/>
        </w:trPr>
        <w:tc>
          <w:tcPr>
            <w:tcW w:w="5616" w:type="dxa"/>
            <w:tcBorders>
              <w:top w:val="nil"/>
              <w:left w:val="single" w:sz="4" w:space="0" w:color="auto"/>
              <w:bottom w:val="single" w:sz="4" w:space="0" w:color="auto"/>
              <w:right w:val="single" w:sz="4" w:space="0" w:color="auto"/>
            </w:tcBorders>
            <w:noWrap/>
            <w:vAlign w:val="bottom"/>
          </w:tcPr>
          <w:p w14:paraId="2C527093" w14:textId="77777777" w:rsidR="00E752B6" w:rsidRPr="00B138F3" w:rsidRDefault="00E752B6" w:rsidP="009216D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14:paraId="71B57C1C" w14:textId="77777777" w:rsidR="00E752B6" w:rsidRPr="00B138F3" w:rsidRDefault="00E752B6" w:rsidP="009216D6">
            <w:pPr>
              <w:widowControl w:val="0"/>
              <w:spacing w:after="160"/>
              <w:rPr>
                <w:rFonts w:ascii="GHEA Grapalat" w:hAnsi="GHEA Grapalat" w:cs="Sylfaen"/>
              </w:rPr>
            </w:pPr>
          </w:p>
          <w:p w14:paraId="5A672DAA" w14:textId="77777777" w:rsidR="00E752B6" w:rsidRPr="00B138F3" w:rsidRDefault="00E752B6" w:rsidP="009216D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434FB763" w14:textId="77777777" w:rsidR="00E752B6" w:rsidRPr="00B138F3" w:rsidRDefault="00E752B6" w:rsidP="009216D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14:paraId="643B28A1" w14:textId="77777777" w:rsidR="00E752B6" w:rsidRPr="00B138F3" w:rsidRDefault="00E752B6" w:rsidP="009216D6">
            <w:pPr>
              <w:widowControl w:val="0"/>
              <w:spacing w:after="160"/>
              <w:rPr>
                <w:rFonts w:ascii="GHEA Grapalat" w:hAnsi="GHEA Grapalat"/>
              </w:rPr>
            </w:pPr>
          </w:p>
          <w:p w14:paraId="4C929642" w14:textId="77777777"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14:paraId="14EAEBBF" w14:textId="77777777" w:rsidR="00E752B6" w:rsidRPr="00B138F3" w:rsidRDefault="00E752B6" w:rsidP="00E752B6">
      <w:pPr>
        <w:widowControl w:val="0"/>
        <w:spacing w:after="160"/>
        <w:jc w:val="center"/>
        <w:rPr>
          <w:rFonts w:ascii="GHEA Grapalat" w:hAnsi="GHEA Grapalat" w:cs="Sylfaen"/>
        </w:rPr>
      </w:pPr>
    </w:p>
    <w:p w14:paraId="1362BD2E" w14:textId="77777777" w:rsidR="00E752B6" w:rsidRPr="00E752B6" w:rsidRDefault="00E752B6" w:rsidP="00B46D58">
      <w:pPr>
        <w:widowControl w:val="0"/>
        <w:spacing w:after="160"/>
        <w:ind w:left="567" w:right="565"/>
        <w:jc w:val="center"/>
        <w:rPr>
          <w:rFonts w:ascii="GHEA Grapalat" w:hAnsi="GHEA Grapalat"/>
          <w:b/>
        </w:rPr>
      </w:pPr>
    </w:p>
    <w:p w14:paraId="4E00496E" w14:textId="77777777" w:rsidR="001005B0" w:rsidRPr="00B138F3" w:rsidRDefault="001005B0" w:rsidP="00B46D58">
      <w:pPr>
        <w:widowControl w:val="0"/>
        <w:spacing w:after="160"/>
        <w:ind w:left="567" w:right="565"/>
        <w:jc w:val="center"/>
        <w:rPr>
          <w:rFonts w:ascii="GHEA Grapalat" w:hAnsi="GHEA Grapalat"/>
          <w:b/>
        </w:rPr>
      </w:pPr>
    </w:p>
    <w:p w14:paraId="7C0DD1E1" w14:textId="77777777" w:rsidR="001005B0" w:rsidRPr="00B138F3" w:rsidRDefault="001005B0" w:rsidP="00B46D58">
      <w:pPr>
        <w:widowControl w:val="0"/>
        <w:spacing w:after="160"/>
        <w:ind w:left="567" w:right="565"/>
        <w:jc w:val="center"/>
        <w:rPr>
          <w:rFonts w:ascii="GHEA Grapalat" w:hAnsi="GHEA Grapalat"/>
          <w:b/>
        </w:rPr>
      </w:pPr>
    </w:p>
    <w:p w14:paraId="3939AB89" w14:textId="77777777" w:rsidR="001005B0" w:rsidRPr="00B138F3" w:rsidRDefault="001005B0" w:rsidP="00B46D58">
      <w:pPr>
        <w:widowControl w:val="0"/>
        <w:spacing w:after="160"/>
        <w:ind w:left="567" w:right="565"/>
        <w:jc w:val="center"/>
        <w:rPr>
          <w:rFonts w:ascii="GHEA Grapalat" w:hAnsi="GHEA Grapalat"/>
          <w:b/>
        </w:rPr>
      </w:pPr>
    </w:p>
    <w:p w14:paraId="747677EA" w14:textId="77777777" w:rsidR="00C3421C" w:rsidRPr="00B138F3" w:rsidRDefault="00C3421C" w:rsidP="00C3421C">
      <w:pPr>
        <w:widowControl w:val="0"/>
        <w:spacing w:after="160"/>
        <w:jc w:val="center"/>
        <w:rPr>
          <w:rFonts w:ascii="GHEA Grapalat" w:hAnsi="GHEA Grapalat" w:cs="Sylfaen"/>
        </w:rPr>
      </w:pPr>
    </w:p>
    <w:p w14:paraId="7FE34158" w14:textId="77777777"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4C4EB831" w14:textId="77777777" w:rsidR="00C3421C" w:rsidRPr="00B138F3" w:rsidRDefault="00C3421C" w:rsidP="00C3421C">
      <w:pPr>
        <w:rPr>
          <w:rFonts w:ascii="GHEA Grapalat" w:hAnsi="GHEA Grapalat" w:cs="Sylfaen"/>
        </w:rPr>
      </w:pPr>
      <w:r w:rsidRPr="00B138F3">
        <w:rPr>
          <w:rFonts w:ascii="GHEA Grapalat" w:hAnsi="GHEA Grapalat" w:cs="Sylfaen"/>
        </w:rPr>
        <w:br w:type="page"/>
      </w:r>
    </w:p>
    <w:p w14:paraId="02FD06F2" w14:textId="77777777"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14:paraId="19742870"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40002EE8"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62144E93"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40175B82"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14:paraId="5B1E589A"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3639E5A3"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662B61F3"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295988E9"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14:paraId="6AE6201E"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196B180F"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3C86C659"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14:paraId="09EAF999"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18401DF1"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6EC96470"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3F1F1E3D"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27D7E640"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20A8E1CB"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14:paraId="4414165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67615B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4B2AAFC4"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3FA5E033"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996D0E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9D8251A"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14:paraId="20E859E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1AA9EF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19A03D06" w14:textId="77777777"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3351CEDF"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47A039F"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7E9D6F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14:paraId="14A9AFA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CCEF30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7A4D2448" w14:textId="77777777"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7C75E3D3"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1B217A7"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38424134" w14:textId="77777777"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60CC321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14:paraId="4121474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CC3C48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0D5821E1" w14:textId="77777777"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0918614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75783AF"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363833A"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5BAE19D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3692E8D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4B885A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25EB174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46E7E11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8B23BD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78AD975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7A8D7F4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CFABDC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7A4FF819"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68EDD1B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69426D7"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CA2BE2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0A65B2EA"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536F9FED"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1583FC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51927FE4"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7C41312E"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C08AC5E"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3C97954"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034043A4"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16A96D4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C572D8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377A6A23"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6E468F5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3F4DEA9"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040EB0C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w:t>
            </w:r>
            <w:r w:rsidRPr="00B138F3">
              <w:rPr>
                <w:rFonts w:ascii="GHEA Grapalat" w:hAnsi="GHEA Grapalat"/>
                <w:sz w:val="18"/>
                <w:szCs w:val="18"/>
              </w:rPr>
              <w:lastRenderedPageBreak/>
              <w:t>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42A031F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14:paraId="6B089CA5"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CD21E7F"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23E8E8F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393D5AAA"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1CC01EE"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A72B698"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6DD3A25C"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4E782D3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46E52F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57718C4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3A200CC9"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A97584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1B2387A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3D17A094"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14:paraId="7C1BEB5A"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36BCD47"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09AF1A6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1D9398D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25B19EA"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3BFE0D7C"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1C5821F8"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1165D1D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620C7BE"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429B9B2A"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669C7D9C"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C8BC45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8F7B19E"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3553CBF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A2FFDF9"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6E2EFD44"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1BB7024E"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6E033B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22BE078"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184F4D43"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2695D5E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AC3DD2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77070923"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63F66EDC"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007E48A"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9D723DA"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5D8731FE"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14:paraId="6D64C52E"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D3C100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6440BCB4"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22943A8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B953D08"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17533167"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6D9AF98F"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14:paraId="691AC38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DED54A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24D51D2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1ECD1C0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DB8A909"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039811A"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23342F3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2CCAA8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40B5C5C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1870E52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E146ADA" w14:textId="77777777" w:rsidR="00C3421C" w:rsidRPr="00B138F3" w:rsidRDefault="00C3421C" w:rsidP="00A025B6">
            <w:pPr>
              <w:widowControl w:val="0"/>
              <w:spacing w:after="120"/>
              <w:jc w:val="center"/>
              <w:rPr>
                <w:rFonts w:ascii="GHEA Grapalat" w:hAnsi="GHEA Grapalat"/>
                <w:sz w:val="18"/>
                <w:szCs w:val="18"/>
              </w:rPr>
            </w:pPr>
            <w:r w:rsidRPr="009139B1">
              <w:rPr>
                <w:rFonts w:ascii="GHEA Grapalat" w:hAnsi="GHEA Grapalat"/>
                <w:sz w:val="18"/>
                <w:szCs w:val="18"/>
              </w:rPr>
              <w:t xml:space="preserve">В обязательном порядке заполняются слова "для обеспечения </w:t>
            </w:r>
            <w:r w:rsidR="00A025B6" w:rsidRPr="009139B1">
              <w:rPr>
                <w:rFonts w:ascii="GHEA Grapalat" w:hAnsi="GHEA Grapalat"/>
                <w:sz w:val="18"/>
                <w:szCs w:val="18"/>
              </w:rPr>
              <w:t>квалификации</w:t>
            </w:r>
            <w:r w:rsidRPr="009139B1">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14:paraId="30540AEF"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115F4A8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4043A4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513BB15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7A0E6B3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634AB79"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DA3104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w:t>
            </w:r>
            <w:r w:rsidRPr="00B138F3">
              <w:rPr>
                <w:rFonts w:ascii="GHEA Grapalat" w:hAnsi="GHEA Grapalat"/>
                <w:sz w:val="18"/>
                <w:szCs w:val="18"/>
              </w:rPr>
              <w:lastRenderedPageBreak/>
              <w:t>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73B567E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B138F3" w:rsidRPr="00B138F3" w14:paraId="066E8FB1"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FBA0504" w14:textId="77777777" w:rsidR="00C3421C" w:rsidRPr="00B138F3" w:rsidDel="0010680B"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6E5F2F3C"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54A4074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3B74F8F" w14:textId="77777777"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1A73FFF6" w14:textId="77777777"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6F2F402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02BC21EF"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14:paraId="190685C0"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A8B1FD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26506D5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767F2D5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7FA7BA8"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F669FFE"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0F14A373"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25CF33E4"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5E0F62D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A45DB03"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54EFC7C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0DCFCDE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81BAC2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8A830B4"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47614FD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14:paraId="7B3FEA6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14:paraId="0E249941"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F4F45E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6F3924BA"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7E42D8CC"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583F33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121718A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1B192F3C" w14:textId="77777777"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3035DA9A"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14:paraId="1D101C9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14:paraId="0A8D2A6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D181D6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112C69CF"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6FE3F3E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711C11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1F2A2C4F"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2FF2A413"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14:paraId="6577425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4A12994"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15C50363"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421FA0AA"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263805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4E3F304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692B966A"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скрепляется печатью </w:t>
            </w:r>
            <w:r w:rsidRPr="00B138F3">
              <w:rPr>
                <w:rFonts w:ascii="GHEA Grapalat" w:hAnsi="GHEA Grapalat"/>
                <w:sz w:val="18"/>
                <w:szCs w:val="18"/>
              </w:rPr>
              <w:lastRenderedPageBreak/>
              <w:t xml:space="preserve">бенефициара </w:t>
            </w:r>
          </w:p>
          <w:p w14:paraId="4836480F"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14:paraId="02003D4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B38C3BF"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23.а.</w:t>
            </w:r>
          </w:p>
        </w:tc>
        <w:tc>
          <w:tcPr>
            <w:tcW w:w="1938" w:type="dxa"/>
            <w:tcBorders>
              <w:top w:val="single" w:sz="4" w:space="0" w:color="auto"/>
              <w:left w:val="single" w:sz="4" w:space="0" w:color="auto"/>
              <w:bottom w:val="single" w:sz="4" w:space="0" w:color="auto"/>
              <w:right w:val="single" w:sz="4" w:space="0" w:color="auto"/>
            </w:tcBorders>
          </w:tcPr>
          <w:p w14:paraId="3BBA3C7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72ADB4E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D012948"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0996748"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181BEA82" w14:textId="77777777" w:rsidR="00C3421C" w:rsidRPr="00B138F3" w:rsidRDefault="00C3421C" w:rsidP="000745BE">
            <w:pPr>
              <w:widowControl w:val="0"/>
              <w:spacing w:after="120"/>
              <w:jc w:val="center"/>
              <w:rPr>
                <w:rFonts w:ascii="GHEA Grapalat" w:hAnsi="GHEA Grapalat"/>
                <w:sz w:val="18"/>
                <w:szCs w:val="18"/>
              </w:rPr>
            </w:pPr>
          </w:p>
        </w:tc>
      </w:tr>
      <w:tr w:rsidR="00B138F3" w:rsidRPr="00B138F3" w14:paraId="3FC8458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E3C30D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462A67FC"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63E4065C"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DD4F32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D800E8F"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24BB4810" w14:textId="77777777" w:rsidR="00C3421C" w:rsidRPr="00B138F3" w:rsidRDefault="00C3421C" w:rsidP="000745BE">
            <w:pPr>
              <w:widowControl w:val="0"/>
              <w:spacing w:after="120"/>
              <w:jc w:val="center"/>
              <w:rPr>
                <w:rFonts w:ascii="GHEA Grapalat" w:hAnsi="GHEA Grapalat"/>
                <w:sz w:val="18"/>
                <w:szCs w:val="18"/>
              </w:rPr>
            </w:pPr>
          </w:p>
        </w:tc>
      </w:tr>
      <w:tr w:rsidR="00B138F3" w:rsidRPr="00B138F3" w14:paraId="163B2E4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1215E3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782705B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0C142D9C"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D2661C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481302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2B206E7B" w14:textId="77777777" w:rsidR="00C3421C" w:rsidRPr="00B138F3" w:rsidRDefault="00C3421C" w:rsidP="000745BE">
            <w:pPr>
              <w:widowControl w:val="0"/>
              <w:spacing w:after="120"/>
              <w:jc w:val="center"/>
              <w:rPr>
                <w:rFonts w:ascii="GHEA Grapalat" w:hAnsi="GHEA Grapalat"/>
                <w:sz w:val="18"/>
                <w:szCs w:val="18"/>
              </w:rPr>
            </w:pPr>
          </w:p>
        </w:tc>
      </w:tr>
      <w:tr w:rsidR="00B138F3" w:rsidRPr="00B138F3" w14:paraId="0DCE141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76AA86A"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51CBCFCF"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12F02838"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243B507"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1A84885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697021D0" w14:textId="77777777" w:rsidR="00C3421C" w:rsidRPr="00B138F3" w:rsidRDefault="00C3421C" w:rsidP="000745BE">
            <w:pPr>
              <w:widowControl w:val="0"/>
              <w:spacing w:after="120"/>
              <w:jc w:val="center"/>
              <w:rPr>
                <w:rFonts w:ascii="GHEA Grapalat" w:hAnsi="GHEA Grapalat"/>
                <w:sz w:val="18"/>
                <w:szCs w:val="18"/>
              </w:rPr>
            </w:pPr>
          </w:p>
        </w:tc>
      </w:tr>
      <w:tr w:rsidR="00B138F3" w:rsidRPr="00B138F3" w14:paraId="738792C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5E55C9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3B1D18F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6652AF7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D2240E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761F8047"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318918C2" w14:textId="77777777" w:rsidR="00C3421C" w:rsidRPr="00B138F3" w:rsidRDefault="00C3421C" w:rsidP="000745BE">
            <w:pPr>
              <w:widowControl w:val="0"/>
              <w:spacing w:after="120"/>
              <w:jc w:val="center"/>
              <w:rPr>
                <w:rFonts w:ascii="GHEA Grapalat" w:hAnsi="GHEA Grapalat"/>
                <w:sz w:val="18"/>
                <w:szCs w:val="18"/>
              </w:rPr>
            </w:pPr>
          </w:p>
        </w:tc>
      </w:tr>
      <w:tr w:rsidR="00FF3DE9" w:rsidRPr="00B138F3" w14:paraId="34F1970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16E75C"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10B6930F"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473469BC"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0C92F7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012F67E4"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2B14004" w14:textId="77777777" w:rsidR="00C3421C" w:rsidRPr="00B138F3" w:rsidRDefault="00C3421C" w:rsidP="000745BE">
            <w:pPr>
              <w:widowControl w:val="0"/>
              <w:spacing w:after="120"/>
              <w:jc w:val="center"/>
              <w:rPr>
                <w:rFonts w:ascii="GHEA Grapalat" w:hAnsi="GHEA Grapalat"/>
                <w:sz w:val="18"/>
                <w:szCs w:val="18"/>
              </w:rPr>
            </w:pPr>
          </w:p>
        </w:tc>
      </w:tr>
    </w:tbl>
    <w:p w14:paraId="333C722D" w14:textId="77777777" w:rsidR="001005B0" w:rsidRPr="00B138F3" w:rsidRDefault="001005B0" w:rsidP="00B46D58">
      <w:pPr>
        <w:widowControl w:val="0"/>
        <w:spacing w:after="160"/>
        <w:ind w:left="567" w:right="565"/>
        <w:jc w:val="center"/>
        <w:rPr>
          <w:rFonts w:ascii="GHEA Grapalat" w:hAnsi="GHEA Grapalat"/>
          <w:b/>
        </w:rPr>
      </w:pPr>
    </w:p>
    <w:p w14:paraId="30F4FD21" w14:textId="77777777" w:rsidR="001005B0" w:rsidRPr="00B138F3" w:rsidRDefault="001005B0" w:rsidP="00B46D58">
      <w:pPr>
        <w:widowControl w:val="0"/>
        <w:spacing w:after="160"/>
        <w:ind w:left="567" w:right="565"/>
        <w:jc w:val="center"/>
        <w:rPr>
          <w:rFonts w:ascii="GHEA Grapalat" w:hAnsi="GHEA Grapalat"/>
          <w:b/>
        </w:rPr>
      </w:pPr>
    </w:p>
    <w:p w14:paraId="419FB5D7" w14:textId="77777777" w:rsidR="001005B0" w:rsidRPr="00B138F3" w:rsidRDefault="001005B0" w:rsidP="00B46D58">
      <w:pPr>
        <w:widowControl w:val="0"/>
        <w:spacing w:after="160"/>
        <w:ind w:left="567" w:right="565"/>
        <w:jc w:val="center"/>
        <w:rPr>
          <w:rFonts w:ascii="GHEA Grapalat" w:hAnsi="GHEA Grapalat"/>
          <w:b/>
        </w:rPr>
      </w:pPr>
    </w:p>
    <w:p w14:paraId="270FC8F2" w14:textId="77777777" w:rsidR="001005B0" w:rsidRPr="00B138F3" w:rsidRDefault="001005B0" w:rsidP="00B46D58">
      <w:pPr>
        <w:widowControl w:val="0"/>
        <w:spacing w:after="160"/>
        <w:ind w:left="567" w:right="565"/>
        <w:jc w:val="center"/>
        <w:rPr>
          <w:rFonts w:ascii="GHEA Grapalat" w:hAnsi="GHEA Grapalat"/>
          <w:b/>
        </w:rPr>
      </w:pPr>
    </w:p>
    <w:p w14:paraId="239CA0D1" w14:textId="77777777" w:rsidR="001005B0" w:rsidRPr="00B138F3" w:rsidRDefault="001005B0" w:rsidP="00B46D58">
      <w:pPr>
        <w:widowControl w:val="0"/>
        <w:spacing w:after="160"/>
        <w:ind w:left="567" w:right="565"/>
        <w:jc w:val="center"/>
        <w:rPr>
          <w:rFonts w:ascii="GHEA Grapalat" w:hAnsi="GHEA Grapalat"/>
          <w:b/>
        </w:rPr>
      </w:pPr>
    </w:p>
    <w:p w14:paraId="4AD22E8B" w14:textId="77777777" w:rsidR="001005B0" w:rsidRPr="00B138F3" w:rsidRDefault="001005B0" w:rsidP="00B46D58">
      <w:pPr>
        <w:widowControl w:val="0"/>
        <w:spacing w:after="160"/>
        <w:ind w:left="567" w:right="565"/>
        <w:jc w:val="center"/>
        <w:rPr>
          <w:rFonts w:ascii="GHEA Grapalat" w:hAnsi="GHEA Grapalat"/>
          <w:b/>
        </w:rPr>
      </w:pPr>
    </w:p>
    <w:p w14:paraId="7C50624F" w14:textId="77777777" w:rsidR="001005B0" w:rsidRPr="00B138F3" w:rsidRDefault="001005B0" w:rsidP="00B46D58">
      <w:pPr>
        <w:widowControl w:val="0"/>
        <w:spacing w:after="160"/>
        <w:ind w:left="567" w:right="565"/>
        <w:jc w:val="center"/>
        <w:rPr>
          <w:rFonts w:ascii="GHEA Grapalat" w:hAnsi="GHEA Grapalat"/>
          <w:b/>
        </w:rPr>
      </w:pPr>
    </w:p>
    <w:p w14:paraId="32D86C68" w14:textId="77777777" w:rsidR="001005B0" w:rsidRPr="00B138F3" w:rsidRDefault="001005B0" w:rsidP="00B46D58">
      <w:pPr>
        <w:widowControl w:val="0"/>
        <w:spacing w:after="160"/>
        <w:ind w:left="567" w:right="565"/>
        <w:jc w:val="center"/>
        <w:rPr>
          <w:rFonts w:ascii="GHEA Grapalat" w:hAnsi="GHEA Grapalat"/>
          <w:b/>
        </w:rPr>
      </w:pPr>
    </w:p>
    <w:p w14:paraId="33C3A76D" w14:textId="77777777" w:rsidR="001005B0" w:rsidRPr="00B138F3" w:rsidRDefault="001005B0" w:rsidP="00B46D58">
      <w:pPr>
        <w:widowControl w:val="0"/>
        <w:spacing w:after="160"/>
        <w:ind w:left="567" w:right="565"/>
        <w:jc w:val="center"/>
        <w:rPr>
          <w:rFonts w:ascii="GHEA Grapalat" w:hAnsi="GHEA Grapalat"/>
          <w:b/>
        </w:rPr>
      </w:pPr>
    </w:p>
    <w:p w14:paraId="73FACBAC" w14:textId="77777777" w:rsidR="001005B0" w:rsidRPr="00B138F3" w:rsidRDefault="001005B0" w:rsidP="00B46D58">
      <w:pPr>
        <w:widowControl w:val="0"/>
        <w:spacing w:after="160"/>
        <w:ind w:left="567" w:right="565"/>
        <w:jc w:val="center"/>
        <w:rPr>
          <w:rFonts w:ascii="GHEA Grapalat" w:hAnsi="GHEA Grapalat"/>
          <w:b/>
        </w:rPr>
      </w:pPr>
    </w:p>
    <w:p w14:paraId="776485D5" w14:textId="77777777" w:rsidR="001005B0" w:rsidRPr="00B138F3" w:rsidRDefault="001005B0" w:rsidP="00B46D58">
      <w:pPr>
        <w:widowControl w:val="0"/>
        <w:spacing w:after="160"/>
        <w:ind w:left="567" w:right="565"/>
        <w:jc w:val="center"/>
        <w:rPr>
          <w:rFonts w:ascii="GHEA Grapalat" w:hAnsi="GHEA Grapalat"/>
          <w:b/>
        </w:rPr>
      </w:pPr>
    </w:p>
    <w:p w14:paraId="666F426C" w14:textId="77777777" w:rsidR="001005B0" w:rsidRPr="00B138F3" w:rsidRDefault="001005B0" w:rsidP="00B46D58">
      <w:pPr>
        <w:widowControl w:val="0"/>
        <w:spacing w:after="160"/>
        <w:ind w:left="567" w:right="565"/>
        <w:jc w:val="center"/>
        <w:rPr>
          <w:rFonts w:ascii="GHEA Grapalat" w:hAnsi="GHEA Grapalat"/>
          <w:b/>
        </w:rPr>
      </w:pPr>
    </w:p>
    <w:p w14:paraId="555427CA" w14:textId="77777777" w:rsidR="001005B0" w:rsidRPr="00B138F3" w:rsidRDefault="001005B0" w:rsidP="00B46D58">
      <w:pPr>
        <w:widowControl w:val="0"/>
        <w:spacing w:after="160"/>
        <w:ind w:left="567" w:right="565"/>
        <w:jc w:val="center"/>
        <w:rPr>
          <w:rFonts w:ascii="GHEA Grapalat" w:hAnsi="GHEA Grapalat"/>
          <w:b/>
        </w:rPr>
      </w:pPr>
    </w:p>
    <w:p w14:paraId="18874235" w14:textId="77777777" w:rsidR="001005B0" w:rsidRPr="00B138F3" w:rsidRDefault="001005B0" w:rsidP="00B46D58">
      <w:pPr>
        <w:widowControl w:val="0"/>
        <w:spacing w:after="160"/>
        <w:ind w:left="567" w:right="565"/>
        <w:jc w:val="center"/>
        <w:rPr>
          <w:rFonts w:ascii="GHEA Grapalat" w:hAnsi="GHEA Grapalat"/>
          <w:b/>
        </w:rPr>
      </w:pPr>
    </w:p>
    <w:p w14:paraId="1803AC38" w14:textId="77777777" w:rsidR="001005B0" w:rsidRPr="00B138F3" w:rsidRDefault="001005B0" w:rsidP="00B46D58">
      <w:pPr>
        <w:widowControl w:val="0"/>
        <w:spacing w:after="160"/>
        <w:ind w:left="567" w:right="565"/>
        <w:jc w:val="center"/>
        <w:rPr>
          <w:rFonts w:ascii="GHEA Grapalat" w:hAnsi="GHEA Grapalat"/>
          <w:b/>
        </w:rPr>
      </w:pPr>
    </w:p>
    <w:p w14:paraId="5FF2A653" w14:textId="77777777" w:rsidR="001005B0" w:rsidRPr="00B138F3" w:rsidRDefault="001005B0" w:rsidP="00B46D58">
      <w:pPr>
        <w:widowControl w:val="0"/>
        <w:spacing w:after="160"/>
        <w:ind w:left="567" w:right="565"/>
        <w:jc w:val="center"/>
        <w:rPr>
          <w:rFonts w:ascii="GHEA Grapalat" w:hAnsi="GHEA Grapalat"/>
          <w:b/>
        </w:rPr>
      </w:pPr>
    </w:p>
    <w:p w14:paraId="7AE3B104" w14:textId="77777777" w:rsidR="001005B0" w:rsidRPr="00B138F3" w:rsidRDefault="001005B0" w:rsidP="00B46D58">
      <w:pPr>
        <w:widowControl w:val="0"/>
        <w:spacing w:after="160"/>
        <w:ind w:left="567" w:right="565"/>
        <w:jc w:val="center"/>
        <w:rPr>
          <w:rFonts w:ascii="GHEA Grapalat" w:hAnsi="GHEA Grapalat"/>
          <w:b/>
        </w:rPr>
      </w:pPr>
    </w:p>
    <w:p w14:paraId="0C0AD1C1" w14:textId="77777777" w:rsidR="00E15A1C" w:rsidRDefault="00E15A1C" w:rsidP="00235549">
      <w:pPr>
        <w:widowControl w:val="0"/>
        <w:spacing w:after="160"/>
        <w:ind w:firstLine="567"/>
        <w:jc w:val="right"/>
        <w:rPr>
          <w:rFonts w:ascii="GHEA Grapalat" w:hAnsi="GHEA Grapalat"/>
          <w:b/>
        </w:rPr>
      </w:pPr>
    </w:p>
    <w:p w14:paraId="161D90CA" w14:textId="77777777" w:rsidR="005A2703" w:rsidRPr="00452591" w:rsidRDefault="005A2703" w:rsidP="00235549">
      <w:pPr>
        <w:widowControl w:val="0"/>
        <w:spacing w:after="160"/>
        <w:ind w:firstLine="567"/>
        <w:jc w:val="right"/>
        <w:rPr>
          <w:rFonts w:ascii="GHEA Grapalat" w:hAnsi="GHEA Grapalat"/>
          <w:b/>
        </w:rPr>
      </w:pPr>
    </w:p>
    <w:p w14:paraId="0748474A" w14:textId="77777777" w:rsidR="005A2703" w:rsidRPr="00452591" w:rsidRDefault="005A2703" w:rsidP="00235549">
      <w:pPr>
        <w:widowControl w:val="0"/>
        <w:spacing w:after="160"/>
        <w:ind w:firstLine="567"/>
        <w:jc w:val="right"/>
        <w:rPr>
          <w:rFonts w:ascii="GHEA Grapalat" w:hAnsi="GHEA Grapalat"/>
          <w:b/>
        </w:rPr>
      </w:pPr>
    </w:p>
    <w:p w14:paraId="7AE3944E" w14:textId="77777777" w:rsidR="00235549" w:rsidRPr="00B138F3" w:rsidRDefault="00235549" w:rsidP="00235549">
      <w:pPr>
        <w:widowControl w:val="0"/>
        <w:spacing w:after="160"/>
        <w:ind w:firstLine="567"/>
        <w:jc w:val="right"/>
        <w:rPr>
          <w:rFonts w:ascii="GHEA Grapalat" w:hAnsi="GHEA Grapalat" w:cs="Arial"/>
          <w:b/>
        </w:rPr>
      </w:pPr>
      <w:r w:rsidRPr="00B138F3">
        <w:rPr>
          <w:rFonts w:ascii="GHEA Grapalat" w:hAnsi="GHEA Grapalat"/>
          <w:b/>
        </w:rPr>
        <w:t>Приложение № 5</w:t>
      </w:r>
    </w:p>
    <w:p w14:paraId="07BD7DE8" w14:textId="1C571FC9" w:rsidR="00235549" w:rsidRPr="005A2703" w:rsidRDefault="00235549" w:rsidP="00235549">
      <w:pPr>
        <w:pStyle w:val="BodyTextIndent3"/>
        <w:widowControl w:val="0"/>
        <w:spacing w:after="160" w:line="240" w:lineRule="auto"/>
        <w:jc w:val="right"/>
        <w:rPr>
          <w:rFonts w:ascii="GHEA Grapalat" w:hAnsi="GHEA Grapalat"/>
          <w:b/>
          <w:sz w:val="24"/>
          <w:szCs w:val="24"/>
        </w:rPr>
      </w:pPr>
      <w:r w:rsidRPr="00B138F3">
        <w:rPr>
          <w:rFonts w:ascii="GHEA Grapalat" w:hAnsi="GHEA Grapalat"/>
          <w:b/>
          <w:sz w:val="24"/>
          <w:szCs w:val="24"/>
        </w:rPr>
        <w:t xml:space="preserve">к Приглашению на </w:t>
      </w:r>
      <w:r w:rsidR="00AB5994">
        <w:rPr>
          <w:rFonts w:ascii="GHEA Grapalat" w:hAnsi="GHEA Grapalat"/>
          <w:b/>
          <w:sz w:val="24"/>
          <w:szCs w:val="24"/>
        </w:rPr>
        <w:t>запрос котировок</w:t>
      </w:r>
      <w:r w:rsidRPr="00B138F3">
        <w:rPr>
          <w:rFonts w:ascii="GHEA Grapalat" w:hAnsi="GHEA Grapalat" w:cs="Arial"/>
          <w:b/>
          <w:sz w:val="24"/>
          <w:szCs w:val="24"/>
        </w:rPr>
        <w:br/>
      </w:r>
      <w:r w:rsidRPr="00B138F3">
        <w:rPr>
          <w:rFonts w:ascii="GHEA Grapalat" w:hAnsi="GHEA Grapalat"/>
          <w:b/>
          <w:sz w:val="24"/>
          <w:szCs w:val="24"/>
        </w:rPr>
        <w:t xml:space="preserve">под кодом </w:t>
      </w:r>
      <w:r w:rsidR="00D837A7">
        <w:rPr>
          <w:rFonts w:ascii="GHEA Grapalat" w:hAnsi="GHEA Grapalat"/>
          <w:b/>
          <w:sz w:val="24"/>
          <w:szCs w:val="24"/>
        </w:rPr>
        <w:t>HFF-NTsDzB-2025/2</w:t>
      </w:r>
    </w:p>
    <w:p w14:paraId="0B93F3A4" w14:textId="77777777" w:rsidR="001005B0" w:rsidRPr="00B138F3" w:rsidRDefault="001005B0" w:rsidP="00B46D58">
      <w:pPr>
        <w:widowControl w:val="0"/>
        <w:spacing w:after="160"/>
        <w:ind w:left="567" w:right="565"/>
        <w:jc w:val="center"/>
        <w:rPr>
          <w:rFonts w:ascii="GHEA Grapalat" w:hAnsi="GHEA Grapalat"/>
          <w:b/>
        </w:rPr>
      </w:pPr>
    </w:p>
    <w:p w14:paraId="45F6A38F" w14:textId="77777777" w:rsidR="0075061D" w:rsidRPr="00B138F3" w:rsidRDefault="0075061D" w:rsidP="0075061D">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14:paraId="21ED7BA5" w14:textId="77777777" w:rsidR="0075061D" w:rsidRPr="00B138F3" w:rsidRDefault="0075061D" w:rsidP="0075061D">
      <w:pPr>
        <w:widowControl w:val="0"/>
        <w:spacing w:after="160"/>
        <w:ind w:left="567" w:right="565"/>
        <w:jc w:val="center"/>
        <w:rPr>
          <w:rFonts w:ascii="GHEA Grapalat" w:hAnsi="GHEA Grapalat"/>
          <w:b/>
        </w:rPr>
      </w:pPr>
      <w:r w:rsidRPr="00B138F3">
        <w:rPr>
          <w:rFonts w:ascii="GHEA Grapalat" w:hAnsi="GHEA Grapalat"/>
          <w:b/>
        </w:rPr>
        <w:t>(обеспечение договора)</w:t>
      </w:r>
    </w:p>
    <w:p w14:paraId="2EAD227D" w14:textId="77777777" w:rsidR="001005B0" w:rsidRPr="00B138F3" w:rsidRDefault="001005B0" w:rsidP="00B46D58">
      <w:pPr>
        <w:widowControl w:val="0"/>
        <w:spacing w:after="160"/>
        <w:ind w:left="567" w:right="565"/>
        <w:jc w:val="center"/>
        <w:rPr>
          <w:rFonts w:ascii="GHEA Grapalat" w:hAnsi="GHEA Grapalat"/>
          <w:b/>
        </w:rPr>
      </w:pPr>
    </w:p>
    <w:p w14:paraId="4310DC11" w14:textId="77777777" w:rsidR="005B3A59" w:rsidRPr="00B138F3"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B138F3">
        <w:rPr>
          <w:rFonts w:eastAsiaTheme="minorHAnsi" w:cstheme="minorBidi"/>
        </w:rPr>
        <w:t>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r w:rsidRPr="00B138F3">
        <w:rPr>
          <w:rFonts w:ascii="GHEA Grapalat" w:eastAsiaTheme="minorHAnsi" w:hAnsi="GHEA Grapalat" w:cstheme="minorBidi"/>
        </w:rPr>
        <w:t>заключаемым</w:t>
      </w:r>
      <w:r w:rsidRPr="00B138F3">
        <w:rPr>
          <w:rStyle w:val="Strong"/>
          <w:rFonts w:ascii="GHEA Grapalat" w:hAnsi="GHEA Grapalat"/>
          <w:sz w:val="22"/>
          <w:szCs w:val="22"/>
        </w:rPr>
        <w:t xml:space="preserve">  </w:t>
      </w:r>
      <w:r w:rsidRPr="00B138F3">
        <w:rPr>
          <w:rFonts w:ascii="GHEA Grapalat" w:eastAsiaTheme="minorHAnsi" w:hAnsi="GHEA Grapalat" w:cstheme="minorBidi"/>
          <w:bCs/>
        </w:rPr>
        <w:t>между</w:t>
      </w:r>
    </w:p>
    <w:p w14:paraId="78D75D07" w14:textId="77777777" w:rsidR="005B3A59" w:rsidRPr="00B138F3"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Style w:val="Strong"/>
          <w:rFonts w:ascii="GHEA Grapalat" w:hAnsi="GHEA Grapalat"/>
          <w:b w:val="0"/>
          <w:sz w:val="20"/>
          <w:szCs w:val="20"/>
        </w:rPr>
        <w:t xml:space="preserve">      номер заключаемого договора</w:t>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p>
    <w:p w14:paraId="7918C21C" w14:textId="77777777" w:rsidR="005B3A59" w:rsidRPr="00B138F3" w:rsidRDefault="005B3A59" w:rsidP="005B3A59">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00875F09" w:rsidRPr="00B138F3">
        <w:rPr>
          <w:rFonts w:ascii="GHEA Grapalat" w:hAnsi="GHEA Grapalat"/>
          <w:sz w:val="20"/>
          <w:szCs w:val="20"/>
          <w:u w:val="single"/>
        </w:rPr>
        <w:t>_____</w:t>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и</w:t>
      </w: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00875F09" w:rsidRPr="00B138F3">
        <w:rPr>
          <w:rStyle w:val="Strong"/>
          <w:rFonts w:ascii="GHEA Grapalat" w:hAnsi="GHEA Grapalat"/>
          <w:b w:val="0"/>
          <w:sz w:val="20"/>
          <w:szCs w:val="20"/>
          <w:u w:val="single"/>
        </w:rPr>
        <w:t>____</w:t>
      </w:r>
      <w:r w:rsidRPr="00B138F3">
        <w:rPr>
          <w:rFonts w:eastAsiaTheme="minorHAnsi" w:cstheme="minorBidi"/>
        </w:rPr>
        <w:t xml:space="preserve">    </w:t>
      </w:r>
    </w:p>
    <w:p w14:paraId="45DBB404" w14:textId="77777777" w:rsidR="005B3A59" w:rsidRPr="00B138F3" w:rsidRDefault="005B3A59" w:rsidP="005B3A59">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rPr>
        <w:t>наименование заказчика</w:t>
      </w:r>
      <w:r w:rsidRPr="00B138F3">
        <w:rPr>
          <w:rStyle w:val="Strong"/>
          <w:rFonts w:ascii="GHEA Grapalat" w:hAnsi="GHEA Grapalat"/>
          <w:b w:val="0"/>
          <w:sz w:val="20"/>
          <w:szCs w:val="20"/>
        </w:rPr>
        <w:t xml:space="preserve">                                    </w:t>
      </w:r>
      <w:r w:rsidR="00875F09"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rPr>
        <w:t>наименование отобранного участника</w:t>
      </w:r>
    </w:p>
    <w:p w14:paraId="1895E36F" w14:textId="77777777" w:rsidR="005B3A59" w:rsidRPr="00B138F3" w:rsidRDefault="005B3A59" w:rsidP="005B3A59">
      <w:pPr>
        <w:pStyle w:val="NormalWeb"/>
        <w:shd w:val="clear" w:color="auto" w:fill="FFFFFF"/>
        <w:spacing w:before="0" w:beforeAutospacing="0" w:after="0" w:afterAutospacing="0"/>
        <w:ind w:left="-142"/>
        <w:rPr>
          <w:rFonts w:cs="Sylfaen"/>
          <w:vertAlign w:val="superscript"/>
          <w:lang w:val="hy-AM"/>
        </w:rPr>
      </w:pP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lang w:val="hy-AM"/>
        </w:rPr>
        <w:tab/>
      </w:r>
    </w:p>
    <w:p w14:paraId="4942D4F8" w14:textId="77777777" w:rsidR="005B3A59" w:rsidRPr="00B138F3" w:rsidRDefault="00875F09" w:rsidP="005B3A59">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eastAsiaTheme="minorHAnsi" w:cstheme="minorBidi"/>
        </w:rPr>
        <w:t>(</w:t>
      </w:r>
      <w:r w:rsidRPr="00B138F3">
        <w:rPr>
          <w:rFonts w:ascii="GHEA Grapalat" w:eastAsiaTheme="minorHAnsi" w:hAnsi="GHEA Grapalat" w:cstheme="minorBidi"/>
        </w:rPr>
        <w:t>далее-принципал).</w:t>
      </w:r>
    </w:p>
    <w:p w14:paraId="23F0F80D"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lastRenderedPageBreak/>
        <w:tab/>
      </w:r>
      <w:r w:rsidRPr="00B138F3">
        <w:rPr>
          <w:rStyle w:val="Strong"/>
          <w:rFonts w:ascii="GHEA Grapalat" w:hAnsi="GHEA Grapalat"/>
          <w:sz w:val="20"/>
          <w:szCs w:val="20"/>
          <w:lang w:val="hy-AM"/>
        </w:rPr>
        <w:tab/>
      </w:r>
      <w:r w:rsidRPr="00B138F3">
        <w:rPr>
          <w:rFonts w:eastAsiaTheme="minorHAnsi" w:cstheme="minorBidi"/>
        </w:rPr>
        <w:t xml:space="preserve"> </w:t>
      </w:r>
    </w:p>
    <w:p w14:paraId="6E68C8E9" w14:textId="77777777"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14:paraId="44F089B5" w14:textId="77777777"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банка выдающего гарантию</w:t>
      </w:r>
    </w:p>
    <w:p w14:paraId="5ADFB05B" w14:textId="77777777"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p>
    <w:p w14:paraId="527D7776" w14:textId="77777777" w:rsidR="00286CDB"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B138F3">
        <w:rPr>
          <w:rFonts w:ascii="GHEA Grapalat" w:eastAsiaTheme="minorHAnsi" w:hAnsi="GHEA Grapalat" w:cstheme="minorBidi"/>
        </w:rPr>
        <w:t>-------------</w:t>
      </w:r>
      <w:r w:rsidRPr="00B138F3">
        <w:rPr>
          <w:rFonts w:ascii="GHEA Grapalat" w:eastAsiaTheme="minorHAnsi" w:hAnsi="GHEA Grapalat" w:cstheme="minorBidi"/>
        </w:rPr>
        <w:t xml:space="preserve"> </w:t>
      </w:r>
    </w:p>
    <w:p w14:paraId="325CD2FE" w14:textId="77777777" w:rsidR="00286CDB" w:rsidRPr="00B138F3" w:rsidRDefault="00286CDB" w:rsidP="00286CDB">
      <w:pPr>
        <w:pStyle w:val="NormalWeb"/>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14:paraId="2E172E0B" w14:textId="77777777"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14:paraId="4A4E38AF" w14:textId="77777777" w:rsidR="005B3A59" w:rsidRPr="00B138F3" w:rsidRDefault="002D4EEB" w:rsidP="005B3A5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(далее-сумма гарантии) в течение </w:t>
      </w:r>
      <w:r w:rsidR="009D5D73">
        <w:rPr>
          <w:rFonts w:ascii="GHEA Grapalat" w:eastAsiaTheme="minorHAnsi" w:hAnsi="GHEA Grapalat" w:cstheme="minorBidi"/>
        </w:rPr>
        <w:t>пяти</w:t>
      </w:r>
      <w:r w:rsidRPr="00B138F3">
        <w:rPr>
          <w:rFonts w:ascii="GHEA Grapalat" w:eastAsiaTheme="minorHAnsi" w:hAnsi="GHEA Grapalat" w:cstheme="minorBidi"/>
        </w:rPr>
        <w:t xml:space="preserve"> </w:t>
      </w:r>
      <w:r w:rsidR="005B3A59" w:rsidRPr="00B138F3">
        <w:rPr>
          <w:rFonts w:ascii="GHEA Grapalat" w:eastAsiaTheme="minorHAnsi" w:hAnsi="GHEA Grapalat" w:cstheme="minorBidi"/>
        </w:rPr>
        <w:t>рабочих дней после получения требования. Выплата производится посредством перечисления на расчетный счет____________________ бенефициара.</w:t>
      </w:r>
    </w:p>
    <w:p w14:paraId="35E15F80" w14:textId="77777777"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14:paraId="221987BF" w14:textId="77777777" w:rsidR="005B3A59" w:rsidRPr="00B138F3"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14:paraId="4879607C" w14:textId="77777777" w:rsidR="005B3A59" w:rsidRPr="00B138F3"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7377546E"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43EEE291" w14:textId="77777777" w:rsidR="00D0114A" w:rsidRPr="00E22E83" w:rsidRDefault="00D0114A" w:rsidP="00D0114A">
      <w:pPr>
        <w:pStyle w:val="NormalWeb"/>
        <w:shd w:val="clear" w:color="auto" w:fill="FFFFFF"/>
        <w:ind w:firstLine="374"/>
        <w:contextualSpacing/>
        <w:jc w:val="both"/>
        <w:rPr>
          <w:rFonts w:ascii="GHEA Grapalat" w:eastAsiaTheme="minorHAnsi" w:hAnsi="GHEA Grapalat" w:cstheme="minorBidi"/>
        </w:rPr>
      </w:pPr>
      <w:r w:rsidRPr="00E22E83">
        <w:rPr>
          <w:rFonts w:ascii="GHEA Grapalat" w:eastAsiaTheme="minorHAnsi" w:hAnsi="GHEA Grapalat" w:cstheme="minorBidi"/>
        </w:rPr>
        <w:t>5. Гарантия действует</w:t>
      </w:r>
      <w:r w:rsidR="001F0970" w:rsidRPr="001A27EC">
        <w:rPr>
          <w:rFonts w:ascii="GHEA Grapalat" w:eastAsiaTheme="minorHAnsi" w:hAnsi="GHEA Grapalat" w:cstheme="minorBidi"/>
        </w:rPr>
        <w:t xml:space="preserve"> </w:t>
      </w:r>
      <w:r w:rsidR="001F0970">
        <w:rPr>
          <w:rFonts w:ascii="GHEA Grapalat" w:eastAsiaTheme="minorHAnsi" w:hAnsi="GHEA Grapalat" w:cstheme="minorBidi"/>
        </w:rPr>
        <w:t xml:space="preserve">с момента выпуска и в силе  </w:t>
      </w:r>
      <w:r w:rsidRPr="00E22E83">
        <w:rPr>
          <w:rFonts w:ascii="GHEA Grapalat" w:eastAsiaTheme="minorHAnsi" w:hAnsi="GHEA Grapalat" w:cstheme="minorBidi"/>
        </w:rPr>
        <w:t>со дня вступления в силу договора N________________________ заключаемого  между  бенефициаром и</w:t>
      </w:r>
      <w:del w:id="7" w:author="Vardan" w:date="2023-07-07T23:48:00Z">
        <w:r w:rsidRPr="00E22E83" w:rsidDel="001F0970">
          <w:rPr>
            <w:rFonts w:ascii="GHEA Grapalat" w:eastAsiaTheme="minorHAnsi" w:hAnsi="GHEA Grapalat" w:cstheme="minorBidi"/>
          </w:rPr>
          <w:delText xml:space="preserve"> </w:delText>
        </w:r>
      </w:del>
      <w:r w:rsidRPr="00E22E83">
        <w:rPr>
          <w:rFonts w:ascii="GHEA Grapalat" w:eastAsiaTheme="minorHAnsi" w:hAnsi="GHEA Grapalat" w:cstheme="minorBidi"/>
        </w:rPr>
        <w:t xml:space="preserve">    </w:t>
      </w:r>
    </w:p>
    <w:p w14:paraId="3E76B004" w14:textId="77777777" w:rsidR="00D0114A" w:rsidRPr="00E22E83" w:rsidRDefault="001F0970" w:rsidP="00D0114A">
      <w:pPr>
        <w:pStyle w:val="NormalWeb"/>
        <w:shd w:val="clear" w:color="auto" w:fill="FFFFFF"/>
        <w:ind w:firstLine="374"/>
        <w:contextualSpacing/>
        <w:jc w:val="both"/>
        <w:rPr>
          <w:rFonts w:ascii="GHEA Grapalat" w:eastAsiaTheme="minorHAnsi" w:hAnsi="GHEA Grapalat" w:cstheme="minorBidi"/>
        </w:rPr>
      </w:pPr>
      <w:r w:rsidRPr="001A27EC">
        <w:rPr>
          <w:rFonts w:ascii="GHEA Grapalat" w:eastAsiaTheme="minorHAnsi" w:hAnsi="GHEA Grapalat" w:cstheme="minorBidi"/>
          <w:sz w:val="18"/>
          <w:szCs w:val="18"/>
        </w:rPr>
        <w:t xml:space="preserve">                </w:t>
      </w:r>
      <w:r w:rsidR="00D0114A" w:rsidRPr="00E22E83">
        <w:rPr>
          <w:rFonts w:ascii="GHEA Grapalat" w:eastAsiaTheme="minorHAnsi" w:hAnsi="GHEA Grapalat" w:cstheme="minorBidi"/>
          <w:sz w:val="18"/>
          <w:szCs w:val="18"/>
        </w:rPr>
        <w:t>номер заключаемого договара</w:t>
      </w:r>
    </w:p>
    <w:p w14:paraId="6A4B4D09" w14:textId="77777777" w:rsidR="00D0114A" w:rsidRPr="00E22E83" w:rsidRDefault="00D0114A" w:rsidP="00D0114A">
      <w:pPr>
        <w:pStyle w:val="NormalWeb"/>
        <w:shd w:val="clear" w:color="auto" w:fill="FFFFFF"/>
        <w:ind w:firstLine="374"/>
        <w:contextualSpacing/>
        <w:jc w:val="both"/>
        <w:rPr>
          <w:rFonts w:ascii="GHEA Grapalat" w:eastAsiaTheme="minorHAnsi" w:hAnsi="GHEA Grapalat" w:cstheme="minorBidi"/>
        </w:rPr>
      </w:pPr>
    </w:p>
    <w:p w14:paraId="65D74C53" w14:textId="77777777" w:rsidR="00D0114A" w:rsidRPr="00E22E83" w:rsidRDefault="001F0970" w:rsidP="00D0114A">
      <w:pPr>
        <w:pStyle w:val="NormalWeb"/>
        <w:shd w:val="clear" w:color="auto" w:fill="FFFFFF"/>
        <w:contextualSpacing/>
        <w:jc w:val="both"/>
        <w:rPr>
          <w:rFonts w:ascii="GHEA Grapalat" w:eastAsiaTheme="minorHAnsi" w:hAnsi="GHEA Grapalat" w:cstheme="minorBidi"/>
          <w:lang w:val="hy-AM"/>
        </w:rPr>
      </w:pPr>
      <w:r w:rsidRPr="00E22E83">
        <w:rPr>
          <w:rFonts w:ascii="GHEA Grapalat" w:eastAsiaTheme="minorHAnsi" w:hAnsi="GHEA Grapalat" w:cstheme="minorBidi"/>
        </w:rPr>
        <w:t xml:space="preserve">принципалом </w:t>
      </w:r>
      <w:r w:rsidR="00D0114A" w:rsidRPr="00E22E83">
        <w:rPr>
          <w:rFonts w:ascii="GHEA Grapalat" w:eastAsiaTheme="minorHAnsi" w:hAnsi="GHEA Grapalat" w:cstheme="minorBidi"/>
        </w:rPr>
        <w:t xml:space="preserve">и  действует </w:t>
      </w:r>
      <w:r w:rsidR="00D0114A" w:rsidRPr="00E22E83">
        <w:rPr>
          <w:rFonts w:ascii="GHEA Grapalat" w:eastAsiaTheme="minorHAnsi" w:hAnsi="GHEA Grapalat" w:cstheme="minorBidi"/>
          <w:lang w:val="hy-AM"/>
        </w:rPr>
        <w:t xml:space="preserve"> </w:t>
      </w:r>
      <w:r w:rsidR="00D0114A" w:rsidRPr="00E22E83">
        <w:rPr>
          <w:rFonts w:ascii="GHEA Grapalat" w:eastAsiaTheme="minorHAnsi" w:hAnsi="GHEA Grapalat" w:cstheme="minorBidi"/>
        </w:rPr>
        <w:t>в</w:t>
      </w:r>
      <w:r w:rsidR="00D0114A" w:rsidRPr="00E22E83">
        <w:rPr>
          <w:rFonts w:ascii="GHEA Grapalat" w:hAnsi="GHEA Grapalat"/>
        </w:rPr>
        <w:t>ключительно</w:t>
      </w:r>
      <w:r w:rsidR="00D0114A" w:rsidRPr="00E22E83">
        <w:rPr>
          <w:rFonts w:ascii="GHEA Grapalat" w:eastAsiaTheme="minorHAnsi" w:hAnsi="GHEA Grapalat" w:cstheme="minorBidi"/>
        </w:rPr>
        <w:t xml:space="preserve"> </w:t>
      </w:r>
      <w:r w:rsidR="00D0114A" w:rsidRPr="00E22E83">
        <w:rPr>
          <w:rFonts w:ascii="GHEA Grapalat" w:eastAsiaTheme="minorHAnsi" w:hAnsi="GHEA Grapalat" w:cstheme="minorBidi"/>
          <w:lang w:val="hy-AM"/>
        </w:rPr>
        <w:t xml:space="preserve"> </w:t>
      </w:r>
      <w:r w:rsidR="00D0114A" w:rsidRPr="00E22E83">
        <w:rPr>
          <w:rFonts w:ascii="GHEA Grapalat" w:eastAsiaTheme="minorHAnsi" w:hAnsi="GHEA Grapalat" w:cstheme="minorBidi"/>
        </w:rPr>
        <w:t xml:space="preserve">до </w:t>
      </w:r>
      <w:r w:rsidR="00D0114A" w:rsidRPr="00E22E83">
        <w:rPr>
          <w:rFonts w:ascii="GHEA Grapalat" w:eastAsiaTheme="minorHAnsi" w:hAnsi="GHEA Grapalat" w:cstheme="minorBidi"/>
          <w:lang w:val="hy-AM"/>
        </w:rPr>
        <w:t xml:space="preserve"> </w:t>
      </w:r>
      <w:r w:rsidR="00D0114A" w:rsidRPr="00E22E83">
        <w:rPr>
          <w:rFonts w:ascii="GHEA Grapalat" w:eastAsiaTheme="minorHAnsi" w:hAnsi="GHEA Grapalat" w:cstheme="minorBidi"/>
        </w:rPr>
        <w:t xml:space="preserve">девяностого </w:t>
      </w:r>
      <w:r w:rsidR="00D0114A" w:rsidRPr="00E22E83">
        <w:rPr>
          <w:rFonts w:ascii="GHEA Grapalat" w:eastAsiaTheme="minorHAnsi" w:hAnsi="GHEA Grapalat" w:cstheme="minorBidi"/>
          <w:lang w:val="hy-AM"/>
        </w:rPr>
        <w:t xml:space="preserve"> </w:t>
      </w:r>
      <w:r w:rsidR="00D0114A" w:rsidRPr="00E22E83">
        <w:rPr>
          <w:rFonts w:ascii="GHEA Grapalat" w:eastAsiaTheme="minorHAnsi" w:hAnsi="GHEA Grapalat" w:cstheme="minorBidi"/>
        </w:rPr>
        <w:t xml:space="preserve">рабочего </w:t>
      </w:r>
      <w:r w:rsidR="00D0114A" w:rsidRPr="00E22E83">
        <w:rPr>
          <w:rFonts w:ascii="GHEA Grapalat" w:eastAsiaTheme="minorHAnsi" w:hAnsi="GHEA Grapalat" w:cstheme="minorBidi"/>
          <w:lang w:val="hy-AM"/>
        </w:rPr>
        <w:t xml:space="preserve"> </w:t>
      </w:r>
      <w:r w:rsidR="00D0114A" w:rsidRPr="00E22E83">
        <w:rPr>
          <w:rFonts w:ascii="GHEA Grapalat" w:eastAsiaTheme="minorHAnsi" w:hAnsi="GHEA Grapalat" w:cstheme="minorBidi"/>
        </w:rPr>
        <w:t>дня</w:t>
      </w:r>
      <w:r w:rsidR="00D0114A" w:rsidRPr="00E22E83">
        <w:rPr>
          <w:rFonts w:ascii="GHEA Grapalat" w:eastAsiaTheme="minorHAnsi" w:hAnsi="GHEA Grapalat" w:cstheme="minorBidi"/>
          <w:lang w:val="hy-AM"/>
        </w:rPr>
        <w:t xml:space="preserve">   </w:t>
      </w:r>
      <w:r w:rsidR="00D0114A" w:rsidRPr="00E22E83">
        <w:rPr>
          <w:rFonts w:ascii="GHEA Grapalat" w:eastAsiaTheme="minorHAnsi" w:hAnsi="GHEA Grapalat" w:cstheme="minorBidi"/>
        </w:rPr>
        <w:t xml:space="preserve">следующего за днем </w:t>
      </w:r>
    </w:p>
    <w:p w14:paraId="0F98083D" w14:textId="77777777" w:rsidR="00D0114A" w:rsidRPr="00E22E83" w:rsidRDefault="00D0114A" w:rsidP="00D0114A">
      <w:pPr>
        <w:pStyle w:val="NormalWeb"/>
        <w:shd w:val="clear" w:color="auto" w:fill="FFFFFF"/>
        <w:contextualSpacing/>
        <w:jc w:val="both"/>
        <w:rPr>
          <w:rFonts w:ascii="GHEA Grapalat" w:eastAsiaTheme="minorHAnsi" w:hAnsi="GHEA Grapalat" w:cstheme="minorBidi"/>
          <w:sz w:val="18"/>
          <w:szCs w:val="18"/>
          <w:lang w:val="hy-AM"/>
        </w:rPr>
      </w:pPr>
    </w:p>
    <w:p w14:paraId="5680B7D8" w14:textId="77777777" w:rsidR="00D0114A" w:rsidRPr="00E22E83" w:rsidRDefault="00D0114A" w:rsidP="00D0114A">
      <w:pPr>
        <w:pStyle w:val="NormalWeb"/>
        <w:shd w:val="clear" w:color="auto" w:fill="FFFFFF"/>
        <w:contextualSpacing/>
        <w:jc w:val="center"/>
        <w:rPr>
          <w:rFonts w:eastAsiaTheme="minorHAnsi" w:cstheme="minorBidi"/>
        </w:rPr>
      </w:pPr>
      <w:r w:rsidRPr="00E22E83">
        <w:rPr>
          <w:rFonts w:ascii="GHEA Grapalat" w:eastAsiaTheme="minorHAnsi" w:hAnsi="GHEA Grapalat" w:cstheme="minorBidi"/>
          <w:lang w:val="hy-AM"/>
        </w:rPr>
        <w:t>--------------------------------------------------------</w:t>
      </w:r>
      <w:r w:rsidRPr="00E22E83">
        <w:rPr>
          <w:rFonts w:ascii="GHEA Grapalat" w:eastAsiaTheme="minorHAnsi" w:hAnsi="GHEA Grapalat" w:cstheme="minorBidi"/>
        </w:rPr>
        <w:t>------------------</w:t>
      </w:r>
      <w:r w:rsidRPr="00E22E83">
        <w:rPr>
          <w:rFonts w:ascii="GHEA Grapalat" w:eastAsiaTheme="minorHAnsi" w:hAnsi="GHEA Grapalat" w:cstheme="minorBidi"/>
          <w:lang w:val="hy-AM"/>
        </w:rPr>
        <w:t>----------------------</w:t>
      </w:r>
      <w:r w:rsidRPr="00E22E83">
        <w:rPr>
          <w:rFonts w:ascii="GHEA Grapalat" w:eastAsiaTheme="minorHAnsi" w:hAnsi="GHEA Grapalat" w:cstheme="minorBidi"/>
        </w:rPr>
        <w:t>-----------</w:t>
      </w:r>
      <w:r w:rsidRPr="00E22E83">
        <w:rPr>
          <w:rFonts w:eastAsiaTheme="minorHAnsi" w:cstheme="minorBidi"/>
        </w:rPr>
        <w:t xml:space="preserve"> </w:t>
      </w:r>
      <w:r w:rsidRPr="00E22E83">
        <w:rPr>
          <w:rFonts w:eastAsiaTheme="minorHAnsi" w:cstheme="minorBidi"/>
          <w:lang w:val="hy-AM"/>
        </w:rPr>
        <w:t>.</w:t>
      </w:r>
      <w:r w:rsidRPr="00E22E83">
        <w:rPr>
          <w:rFonts w:eastAsiaTheme="minorHAnsi" w:cstheme="minorBidi"/>
        </w:rPr>
        <w:t xml:space="preserve">                    </w:t>
      </w:r>
      <w:r w:rsidRPr="00E22E83">
        <w:rPr>
          <w:rFonts w:ascii="GHEA Grapalat" w:hAnsi="GHEA Grapalat"/>
          <w:sz w:val="16"/>
          <w:szCs w:val="16"/>
        </w:rPr>
        <w:t>крайний   срок</w:t>
      </w:r>
      <w:r w:rsidRPr="00E22E83">
        <w:rPr>
          <w:rFonts w:ascii="GHEA Grapalat" w:eastAsiaTheme="minorHAnsi" w:hAnsi="GHEA Grapalat" w:cstheme="minorBidi"/>
          <w:sz w:val="16"/>
          <w:szCs w:val="16"/>
        </w:rPr>
        <w:t xml:space="preserve"> оказания услуг</w:t>
      </w:r>
      <w:r w:rsidRPr="00E22E83">
        <w:rPr>
          <w:rFonts w:ascii="GHEA Grapalat" w:hAnsi="GHEA Grapalat"/>
          <w:sz w:val="16"/>
          <w:szCs w:val="16"/>
        </w:rPr>
        <w:t>, предусмотренный заключаемым договором, включая гарантийный срок</w:t>
      </w:r>
    </w:p>
    <w:p w14:paraId="2319AF57" w14:textId="77777777" w:rsidR="002B36B3" w:rsidRPr="001A27EC" w:rsidRDefault="00D0114A" w:rsidP="00D0114A">
      <w:pPr>
        <w:pStyle w:val="NormalWeb"/>
        <w:shd w:val="clear" w:color="auto" w:fill="FFFFFF"/>
        <w:contextualSpacing/>
        <w:jc w:val="both"/>
        <w:rPr>
          <w:rFonts w:ascii="GHEA Grapalat" w:eastAsiaTheme="minorHAnsi" w:hAnsi="GHEA Grapalat" w:cstheme="minorBidi"/>
        </w:rPr>
      </w:pPr>
      <w:r w:rsidRPr="00E22E83">
        <w:rPr>
          <w:rFonts w:ascii="GHEA Grapalat" w:eastAsiaTheme="minorHAnsi" w:hAnsi="GHEA Grapalat" w:cstheme="minorBidi"/>
        </w:rPr>
        <w:t>В день предоставления гарантии лицо, выдающее гарантию, с официального адреса</w:t>
      </w:r>
      <w:r w:rsidRPr="00E22E83">
        <w:rPr>
          <w:rFonts w:ascii="GHEA Grapalat" w:eastAsiaTheme="minorHAnsi" w:hAnsi="GHEA Grapalat" w:cstheme="minorBidi"/>
          <w:lang w:val="hy-AM"/>
        </w:rPr>
        <w:t xml:space="preserve"> </w:t>
      </w:r>
      <w:r w:rsidRPr="00E22E83">
        <w:rPr>
          <w:rFonts w:ascii="GHEA Grapalat" w:eastAsiaTheme="minorHAnsi" w:hAnsi="GHEA Grapalat"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2B36B3" w:rsidRPr="001A27EC">
        <w:rPr>
          <w:rFonts w:ascii="GHEA Grapalat" w:eastAsiaTheme="minorHAnsi" w:hAnsi="GHEA Grapalat" w:cstheme="minorBidi"/>
        </w:rPr>
        <w:t xml:space="preserve"> -------------------------------------------------------------</w:t>
      </w:r>
      <w:r w:rsidRPr="00E22E83">
        <w:rPr>
          <w:rFonts w:ascii="GHEA Grapalat" w:eastAsiaTheme="minorHAnsi" w:hAnsi="GHEA Grapalat" w:cstheme="minorBidi"/>
        </w:rPr>
        <w:t xml:space="preserve"> </w:t>
      </w:r>
    </w:p>
    <w:p w14:paraId="2B68563A" w14:textId="77777777" w:rsidR="002B36B3" w:rsidRPr="006E181F" w:rsidRDefault="002B36B3" w:rsidP="002B36B3">
      <w:pPr>
        <w:pStyle w:val="NormalWeb"/>
        <w:shd w:val="clear" w:color="auto" w:fill="FFFFFF"/>
        <w:contextualSpacing/>
        <w:jc w:val="both"/>
        <w:rPr>
          <w:rFonts w:ascii="GHEA Grapalat" w:eastAsiaTheme="minorHAnsi" w:hAnsi="GHEA Grapalat" w:cstheme="minorBidi"/>
        </w:rPr>
      </w:pPr>
      <w:r w:rsidRPr="006E181F">
        <w:rPr>
          <w:rStyle w:val="Strong"/>
          <w:sz w:val="20"/>
          <w:szCs w:val="20"/>
        </w:rPr>
        <w:t xml:space="preserve">                                                    </w:t>
      </w:r>
      <w:r w:rsidRPr="001A27EC">
        <w:rPr>
          <w:rStyle w:val="Strong"/>
          <w:sz w:val="20"/>
          <w:szCs w:val="20"/>
        </w:rPr>
        <w:t xml:space="preserve">                                         </w:t>
      </w:r>
      <w:r w:rsidRPr="006E181F">
        <w:rPr>
          <w:rStyle w:val="Strong"/>
          <w:sz w:val="20"/>
          <w:szCs w:val="20"/>
        </w:rPr>
        <w:t xml:space="preserve"> </w:t>
      </w:r>
      <w:r>
        <w:rPr>
          <w:rStyle w:val="Strong"/>
          <w:b w:val="0"/>
          <w:bCs w:val="0"/>
          <w:sz w:val="20"/>
          <w:szCs w:val="20"/>
        </w:rPr>
        <w:t>адрес эл. почты секретаря</w:t>
      </w:r>
    </w:p>
    <w:p w14:paraId="5CC0BCB2" w14:textId="77777777" w:rsidR="00D0114A" w:rsidRPr="00E22E83" w:rsidRDefault="00D0114A" w:rsidP="00D0114A">
      <w:pPr>
        <w:pStyle w:val="NormalWeb"/>
        <w:shd w:val="clear" w:color="auto" w:fill="FFFFFF"/>
        <w:contextualSpacing/>
        <w:jc w:val="both"/>
        <w:rPr>
          <w:rFonts w:ascii="GHEA Grapalat" w:eastAsiaTheme="minorHAnsi" w:hAnsi="GHEA Grapalat" w:cstheme="minorBidi"/>
        </w:rPr>
      </w:pPr>
      <w:r w:rsidRPr="00E22E83">
        <w:rPr>
          <w:rFonts w:ascii="GHEA Grapalat" w:eastAsiaTheme="minorHAnsi" w:hAnsi="GHEA Grapalat" w:cstheme="minorBidi"/>
        </w:rPr>
        <w:t xml:space="preserve">указанный в приглашении к процедуре закупкок, организованной с целью заключения договора упомянутого в пункте 1 настоящей гарантии. </w:t>
      </w:r>
    </w:p>
    <w:p w14:paraId="6913D965"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14:paraId="3987E4A3" w14:textId="77777777" w:rsidR="00D273E6" w:rsidRPr="00B138F3" w:rsidRDefault="00D273E6"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2D5B1F1A" w14:textId="77777777" w:rsidR="005B3A59" w:rsidRPr="00B138F3" w:rsidRDefault="005B3A59" w:rsidP="005B3A59">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14:paraId="1BC4F2C7" w14:textId="77777777" w:rsidR="005B3A59" w:rsidRPr="00B138F3" w:rsidRDefault="005B3A59" w:rsidP="005B3A59">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00D273E6"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14:paraId="6DA276F6"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14:paraId="0CBA9DD4"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E457533"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1" w:history="1">
        <w:r w:rsidRPr="00B138F3">
          <w:rPr>
            <w:rStyle w:val="Hyperlink"/>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14:paraId="79AE25A7"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28E768E3"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50AF919F"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7A7273B3"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13CD8C4C"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4F8BF33C" w14:textId="77777777"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46FF2468" w14:textId="77777777"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p>
    <w:p w14:paraId="45247AEE" w14:textId="77777777"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238CCB70" w14:textId="77777777"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6B654C65"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2830AE30"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E9725B3"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378E420F"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67890101" w14:textId="77777777" w:rsidR="005B3A59" w:rsidRPr="00B138F3" w:rsidRDefault="005B3A59" w:rsidP="005B3A59">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0DF86F1D"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0ECB66A8"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2C2DFA92" w14:textId="77777777" w:rsidR="001005B0" w:rsidRPr="00B138F3" w:rsidRDefault="001005B0" w:rsidP="00B46D58">
      <w:pPr>
        <w:widowControl w:val="0"/>
        <w:spacing w:after="160"/>
        <w:ind w:left="567" w:right="565"/>
        <w:jc w:val="center"/>
        <w:rPr>
          <w:rFonts w:ascii="GHEA Grapalat" w:hAnsi="GHEA Grapalat"/>
          <w:b/>
        </w:rPr>
      </w:pPr>
    </w:p>
    <w:p w14:paraId="7AF28E13" w14:textId="77777777" w:rsidR="001005B0" w:rsidRPr="00B138F3" w:rsidRDefault="001005B0" w:rsidP="00B46D58">
      <w:pPr>
        <w:widowControl w:val="0"/>
        <w:spacing w:after="160"/>
        <w:ind w:left="567" w:right="565"/>
        <w:jc w:val="center"/>
        <w:rPr>
          <w:rFonts w:ascii="GHEA Grapalat" w:hAnsi="GHEA Grapalat"/>
          <w:b/>
        </w:rPr>
      </w:pPr>
    </w:p>
    <w:p w14:paraId="46416357" w14:textId="77777777" w:rsidR="00E15A1C" w:rsidRDefault="00E15A1C" w:rsidP="000A214C">
      <w:pPr>
        <w:widowControl w:val="0"/>
        <w:spacing w:after="160"/>
        <w:jc w:val="right"/>
        <w:rPr>
          <w:rFonts w:ascii="GHEA Grapalat" w:hAnsi="GHEA Grapalat"/>
          <w:i/>
        </w:rPr>
      </w:pPr>
    </w:p>
    <w:p w14:paraId="558CE4EF" w14:textId="77777777" w:rsidR="00E15A1C" w:rsidRDefault="00E15A1C" w:rsidP="000A214C">
      <w:pPr>
        <w:widowControl w:val="0"/>
        <w:spacing w:after="160"/>
        <w:jc w:val="right"/>
        <w:rPr>
          <w:rFonts w:ascii="GHEA Grapalat" w:hAnsi="GHEA Grapalat"/>
          <w:i/>
        </w:rPr>
      </w:pPr>
    </w:p>
    <w:p w14:paraId="193786FC" w14:textId="77777777" w:rsidR="00E15A1C" w:rsidRDefault="00E15A1C" w:rsidP="000A214C">
      <w:pPr>
        <w:widowControl w:val="0"/>
        <w:spacing w:after="160"/>
        <w:jc w:val="right"/>
        <w:rPr>
          <w:rFonts w:ascii="GHEA Grapalat" w:hAnsi="GHEA Grapalat"/>
          <w:i/>
        </w:rPr>
      </w:pPr>
    </w:p>
    <w:p w14:paraId="02422314" w14:textId="77777777" w:rsidR="00E15A1C" w:rsidRDefault="00E15A1C" w:rsidP="000A214C">
      <w:pPr>
        <w:widowControl w:val="0"/>
        <w:spacing w:after="160"/>
        <w:jc w:val="right"/>
        <w:rPr>
          <w:rFonts w:ascii="GHEA Grapalat" w:hAnsi="GHEA Grapalat"/>
          <w:i/>
        </w:rPr>
      </w:pPr>
    </w:p>
    <w:p w14:paraId="3E486C37" w14:textId="77777777" w:rsidR="00E15A1C" w:rsidRDefault="00E15A1C" w:rsidP="000A214C">
      <w:pPr>
        <w:widowControl w:val="0"/>
        <w:spacing w:after="160"/>
        <w:jc w:val="right"/>
        <w:rPr>
          <w:rFonts w:ascii="GHEA Grapalat" w:hAnsi="GHEA Grapalat"/>
          <w:i/>
        </w:rPr>
      </w:pPr>
    </w:p>
    <w:p w14:paraId="7B6C4B6D" w14:textId="77777777" w:rsidR="000A4ACC" w:rsidRDefault="000A4ACC">
      <w:pPr>
        <w:rPr>
          <w:rFonts w:ascii="GHEA Grapalat" w:hAnsi="GHEA Grapalat"/>
          <w:i/>
        </w:rPr>
      </w:pPr>
      <w:r>
        <w:rPr>
          <w:rFonts w:ascii="GHEA Grapalat" w:hAnsi="GHEA Grapalat"/>
          <w:i/>
        </w:rPr>
        <w:br w:type="page"/>
      </w:r>
    </w:p>
    <w:p w14:paraId="04969674" w14:textId="77777777"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lastRenderedPageBreak/>
        <w:t>Приложение № 5.1</w:t>
      </w:r>
    </w:p>
    <w:p w14:paraId="20168B60" w14:textId="08F091A1" w:rsidR="000A214C" w:rsidRPr="000A4ACC" w:rsidRDefault="000A214C" w:rsidP="000A214C">
      <w:pPr>
        <w:widowControl w:val="0"/>
        <w:spacing w:after="160"/>
        <w:jc w:val="right"/>
        <w:rPr>
          <w:rFonts w:ascii="GHEA Grapalat" w:hAnsi="GHEA Grapalat" w:cs="GHEA Grapalat"/>
          <w:i/>
          <w:sz w:val="36"/>
          <w:szCs w:val="36"/>
        </w:rPr>
      </w:pPr>
      <w:r w:rsidRPr="00B138F3">
        <w:rPr>
          <w:rFonts w:ascii="GHEA Grapalat" w:hAnsi="GHEA Grapalat"/>
          <w:i/>
        </w:rPr>
        <w:t xml:space="preserve">к Приглашению на </w:t>
      </w:r>
      <w:r w:rsidR="00AB5994">
        <w:rPr>
          <w:rFonts w:ascii="GHEA Grapalat" w:hAnsi="GHEA Grapalat"/>
          <w:i/>
        </w:rPr>
        <w:t>запрос котировок</w:t>
      </w:r>
      <w:r w:rsidRPr="00B138F3">
        <w:rPr>
          <w:rFonts w:ascii="GHEA Grapalat" w:hAnsi="GHEA Grapalat"/>
          <w:i/>
        </w:rPr>
        <w:br/>
        <w:t xml:space="preserve">под кодом </w:t>
      </w:r>
      <w:r w:rsidR="00D837A7">
        <w:rPr>
          <w:rFonts w:ascii="GHEA Grapalat" w:hAnsi="GHEA Grapalat"/>
          <w:b/>
          <w:i/>
          <w:lang w:val="en-GB"/>
        </w:rPr>
        <w:t>HFF</w:t>
      </w:r>
      <w:r w:rsidR="00D837A7" w:rsidRPr="00D837A7">
        <w:rPr>
          <w:rFonts w:ascii="GHEA Grapalat" w:hAnsi="GHEA Grapalat"/>
          <w:b/>
          <w:i/>
        </w:rPr>
        <w:t>-</w:t>
      </w:r>
      <w:proofErr w:type="spellStart"/>
      <w:r w:rsidR="00D837A7">
        <w:rPr>
          <w:rFonts w:ascii="GHEA Grapalat" w:hAnsi="GHEA Grapalat"/>
          <w:b/>
          <w:i/>
          <w:lang w:val="en-GB"/>
        </w:rPr>
        <w:t>NTsDzB</w:t>
      </w:r>
      <w:proofErr w:type="spellEnd"/>
      <w:r w:rsidR="00D837A7" w:rsidRPr="00D837A7">
        <w:rPr>
          <w:rFonts w:ascii="GHEA Grapalat" w:hAnsi="GHEA Grapalat"/>
          <w:b/>
          <w:i/>
        </w:rPr>
        <w:t>-2025/2</w:t>
      </w:r>
    </w:p>
    <w:p w14:paraId="1BEDB44C" w14:textId="77777777" w:rsidR="00AF4211" w:rsidRPr="00B138F3" w:rsidRDefault="00AF4211" w:rsidP="000A214C">
      <w:pPr>
        <w:widowControl w:val="0"/>
        <w:spacing w:after="160"/>
        <w:jc w:val="center"/>
        <w:rPr>
          <w:rFonts w:ascii="GHEA Grapalat" w:hAnsi="GHEA Grapalat"/>
          <w:b/>
        </w:rPr>
      </w:pPr>
    </w:p>
    <w:p w14:paraId="092A99F6" w14:textId="77777777"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14:paraId="42611762" w14:textId="77777777"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14:paraId="5C2341AF" w14:textId="77777777" w:rsidTr="000745BE">
        <w:tc>
          <w:tcPr>
            <w:tcW w:w="4786" w:type="dxa"/>
          </w:tcPr>
          <w:p w14:paraId="21CADA1A" w14:textId="77777777" w:rsidR="000A214C" w:rsidRPr="00B138F3" w:rsidRDefault="000A214C" w:rsidP="000745BE">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14:paraId="7E1DE691" w14:textId="77777777" w:rsidR="000A214C" w:rsidRPr="00B138F3" w:rsidRDefault="000A214C" w:rsidP="000745BE">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15"/>
              <w:t>**</w:t>
            </w:r>
          </w:p>
        </w:tc>
      </w:tr>
    </w:tbl>
    <w:p w14:paraId="4F9BBDE6" w14:textId="77777777" w:rsidR="000A214C" w:rsidRPr="00B138F3" w:rsidRDefault="000A214C" w:rsidP="000A214C">
      <w:pPr>
        <w:widowControl w:val="0"/>
        <w:spacing w:after="160"/>
        <w:rPr>
          <w:rFonts w:ascii="GHEA Grapalat" w:hAnsi="GHEA Grapalat" w:cs="GHEA Grapalat"/>
          <w:b/>
        </w:rPr>
      </w:pPr>
    </w:p>
    <w:p w14:paraId="24D10CE7" w14:textId="77777777"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14:paraId="02E8C66C" w14:textId="77777777"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14:paraId="3710E22B" w14:textId="77777777"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14:paraId="1DC169A9" w14:textId="77777777"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14:paraId="1FFF414D" w14:textId="77777777"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1E78F6B3" w14:textId="77777777"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14:paraId="219CEEB2" w14:textId="77777777" w:rsidR="000A214C" w:rsidRPr="00B138F3" w:rsidRDefault="000A214C" w:rsidP="000A214C">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___________________ *(далее — Заказчик) </w:t>
      </w:r>
    </w:p>
    <w:p w14:paraId="1C7DE8F3" w14:textId="77777777" w:rsidR="000A214C" w:rsidRPr="00B138F3" w:rsidRDefault="000A214C" w:rsidP="000A214C">
      <w:pPr>
        <w:widowControl w:val="0"/>
        <w:tabs>
          <w:tab w:val="left" w:pos="284"/>
        </w:tabs>
        <w:spacing w:after="160"/>
        <w:ind w:left="5245"/>
        <w:jc w:val="both"/>
        <w:rPr>
          <w:rFonts w:ascii="GHEA Grapalat" w:hAnsi="GHEA Grapalat" w:cs="GHEA Grapalat"/>
        </w:rPr>
      </w:pPr>
      <w:r w:rsidRPr="00B138F3">
        <w:rPr>
          <w:rFonts w:ascii="GHEA Grapalat" w:hAnsi="GHEA Grapalat"/>
          <w:vertAlign w:val="superscript"/>
        </w:rPr>
        <w:t>наименование заказчика</w:t>
      </w:r>
    </w:p>
    <w:p w14:paraId="255E744B" w14:textId="77777777" w:rsidR="000A214C" w:rsidRPr="00B138F3" w:rsidRDefault="000A214C" w:rsidP="000A214C">
      <w:pPr>
        <w:widowControl w:val="0"/>
        <w:jc w:val="both"/>
        <w:rPr>
          <w:rFonts w:ascii="GHEA Grapalat" w:hAnsi="GHEA Grapalat" w:cs="GHEA Grapalat"/>
        </w:rPr>
      </w:pPr>
      <w:r w:rsidRPr="00B138F3">
        <w:rPr>
          <w:rFonts w:ascii="GHEA Grapalat" w:hAnsi="GHEA Grapalat"/>
        </w:rPr>
        <w:t>процедуре закупок под кодом ____________________________________________ *.</w:t>
      </w:r>
    </w:p>
    <w:p w14:paraId="33A015B2" w14:textId="77777777" w:rsidR="000A214C" w:rsidRPr="00B138F3" w:rsidRDefault="000A214C" w:rsidP="000A214C">
      <w:pPr>
        <w:widowControl w:val="0"/>
        <w:spacing w:after="160"/>
        <w:ind w:left="5245"/>
        <w:jc w:val="both"/>
        <w:rPr>
          <w:rFonts w:ascii="GHEA Grapalat" w:hAnsi="GHEA Grapalat" w:cs="GHEA Grapalat"/>
        </w:rPr>
      </w:pPr>
      <w:r w:rsidRPr="00B138F3">
        <w:rPr>
          <w:rFonts w:ascii="GHEA Grapalat" w:hAnsi="GHEA Grapalat"/>
          <w:vertAlign w:val="superscript"/>
        </w:rPr>
        <w:t>код процедуры</w:t>
      </w:r>
    </w:p>
    <w:p w14:paraId="1F6D2D33" w14:textId="77777777" w:rsidR="000A214C" w:rsidRPr="00B138F3" w:rsidRDefault="000A214C" w:rsidP="000A214C">
      <w:pPr>
        <w:rPr>
          <w:rFonts w:ascii="GHEA Grapalat" w:hAnsi="GHEA Grapalat"/>
        </w:rPr>
      </w:pPr>
      <w:r w:rsidRPr="00B138F3">
        <w:rPr>
          <w:rFonts w:ascii="GHEA Grapalat" w:hAnsi="GHEA Grapalat"/>
        </w:rPr>
        <w:br w:type="page"/>
      </w:r>
    </w:p>
    <w:p w14:paraId="3A6BC7B5"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53D93DD9"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14:paraId="50269887"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73B6660E"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37762052"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49C2BFBB"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14:paraId="4F424FE2"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3DFF80F8"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E15531">
        <w:rPr>
          <w:rFonts w:ascii="GHEA Grapalat" w:hAnsi="GHEA Grapalat"/>
        </w:rPr>
        <w:t>4</w:t>
      </w:r>
      <w:r w:rsidRPr="00B138F3">
        <w:rPr>
          <w:rFonts w:ascii="GHEA Grapalat" w:hAnsi="GHEA Grapalat"/>
        </w:rPr>
        <w:t>.</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0E038B34"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E15531">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14:paraId="39000CF4"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9F3736">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14:paraId="51FDB5EB"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9F3736">
        <w:rPr>
          <w:rFonts w:ascii="GHEA Grapalat" w:hAnsi="GHEA Grapalat"/>
        </w:rPr>
        <w:t>7</w:t>
      </w:r>
      <w:r w:rsidRPr="00B138F3">
        <w:rPr>
          <w:rFonts w:ascii="GHEA Grapalat" w:hAnsi="GHEA Grapalat"/>
        </w:rPr>
        <w:t>.</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0D38EAF1"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1.</w:t>
      </w:r>
      <w:r w:rsidR="009F3736">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14:paraId="5B99C89C" w14:textId="77777777"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14:paraId="35B1F731" w14:textId="77777777" w:rsidR="001D4AC7" w:rsidRPr="005A7DFF" w:rsidRDefault="000A214C" w:rsidP="00684FF3">
      <w:pPr>
        <w:widowControl w:val="0"/>
        <w:tabs>
          <w:tab w:val="left" w:pos="1134"/>
        </w:tabs>
        <w:spacing w:after="160"/>
        <w:ind w:firstLine="567"/>
        <w:jc w:val="both"/>
        <w:rPr>
          <w:rFonts w:ascii="GHEA Grapalat" w:hAnsi="GHEA Grapalat"/>
        </w:rPr>
      </w:pPr>
      <w:r w:rsidRPr="00B138F3">
        <w:rPr>
          <w:rFonts w:ascii="GHEA Grapalat" w:hAnsi="GHEA Grapalat"/>
        </w:rPr>
        <w:t>2.1.</w:t>
      </w:r>
      <w:r w:rsidRPr="00B138F3">
        <w:rPr>
          <w:rFonts w:ascii="GHEA Grapalat" w:hAnsi="GHEA Grapalat"/>
        </w:rPr>
        <w:tab/>
        <w:t xml:space="preserve">Настоящее Соглашение и Требование являются безотзывными, вступают в силу с момента заверения Компанией </w:t>
      </w:r>
      <w:r w:rsidR="001D4AC7" w:rsidRPr="00CF4C91">
        <w:rPr>
          <w:rFonts w:ascii="GHEA Grapalat" w:hAnsi="GHEA Grapalat"/>
        </w:rPr>
        <w:t xml:space="preserve">и действуют до двадцатого рабочего дня, следующего за последним днем полного выполнения взятых </w:t>
      </w:r>
      <w:r w:rsidR="001D4AC7" w:rsidRPr="000E352A">
        <w:rPr>
          <w:rFonts w:ascii="GHEA Grapalat" w:hAnsi="GHEA Grapalat"/>
        </w:rPr>
        <w:t>К</w:t>
      </w:r>
      <w:r w:rsidR="001D4AC7" w:rsidRPr="00CF4C91">
        <w:rPr>
          <w:rFonts w:ascii="GHEA Grapalat" w:hAnsi="GHEA Grapalat"/>
        </w:rPr>
        <w:t>омпанией по заключаемому договору обязательств, включительно.</w:t>
      </w:r>
    </w:p>
    <w:p w14:paraId="0764E992" w14:textId="77777777" w:rsidR="000A214C" w:rsidRPr="00B138F3" w:rsidRDefault="000A214C" w:rsidP="00684FF3">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14:paraId="4561468D"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14:paraId="3FDC781F" w14:textId="77777777" w:rsidR="000A214C" w:rsidRPr="00B138F3" w:rsidDel="00A13215"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07F9227E" w14:textId="77777777"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7BACFE75" w14:textId="77777777"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14:paraId="36AAC1AB"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4FD49E01"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14:paraId="2ABE60E2"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649793BE"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14:paraId="260BD177"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2E6F9C39"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14:paraId="0AC8EFF5"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59AA34C9"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14:paraId="71B7F85B"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39BFA622"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14:paraId="08552F8F"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470E462F" w14:textId="77777777" w:rsidR="000A214C" w:rsidRPr="006F1605" w:rsidRDefault="000A214C" w:rsidP="00632AC2">
      <w:pPr>
        <w:widowControl w:val="0"/>
        <w:spacing w:after="160"/>
        <w:ind w:right="4250"/>
        <w:jc w:val="center"/>
        <w:rPr>
          <w:rFonts w:ascii="GHEA Grapalat" w:hAnsi="GHEA Grapalat"/>
          <w:vertAlign w:val="superscript"/>
        </w:rPr>
      </w:pPr>
      <w:r w:rsidRPr="00B138F3">
        <w:rPr>
          <w:rFonts w:ascii="GHEA Grapalat" w:hAnsi="GHEA Grapalat"/>
          <w:vertAlign w:val="superscript"/>
        </w:rPr>
        <w:t>имя, фамилия и подпись директора компании</w:t>
      </w:r>
    </w:p>
    <w:p w14:paraId="09A74C9F" w14:textId="77777777"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p w14:paraId="7233378A" w14:textId="77777777" w:rsidR="00BE2572" w:rsidRPr="00B138F3" w:rsidRDefault="00BE2572" w:rsidP="00BE2572">
      <w:pPr>
        <w:widowControl w:val="0"/>
        <w:spacing w:after="160"/>
        <w:jc w:val="center"/>
        <w:rPr>
          <w:rFonts w:ascii="GHEA Grapalat" w:hAnsi="GHEA Grapalat" w:cs="Sylfaen"/>
        </w:rPr>
      </w:pPr>
    </w:p>
    <w:p w14:paraId="31E6A9C9" w14:textId="77777777" w:rsidR="00E752B6" w:rsidRPr="00E752B6" w:rsidRDefault="00E752B6" w:rsidP="00BE2572">
      <w:pPr>
        <w:rPr>
          <w:rFonts w:ascii="GHEA Grapalat" w:hAnsi="GHEA Grapalat" w:cs="Sylfaen"/>
        </w:rPr>
      </w:pPr>
    </w:p>
    <w:p w14:paraId="790C5936" w14:textId="77777777" w:rsidR="00E752B6" w:rsidRDefault="00E752B6" w:rsidP="00BE2572">
      <w:pPr>
        <w:rPr>
          <w:rFonts w:ascii="GHEA Grapalat" w:hAnsi="GHEA Grapalat" w:cs="Sylfaen"/>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752B6" w:rsidRPr="00B138F3" w14:paraId="1FEC0564"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9C75A9C" w14:textId="77777777" w:rsidR="00E752B6" w:rsidRPr="00B138F3" w:rsidRDefault="00E752B6" w:rsidP="009216D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14:paraId="1BBC4A6F"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C978453" w14:textId="77777777" w:rsidR="00E752B6" w:rsidRPr="00B138F3" w:rsidRDefault="00E752B6" w:rsidP="009216D6">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E752B6" w:rsidRPr="00B138F3" w14:paraId="4E906927" w14:textId="77777777"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180357B" w14:textId="77777777" w:rsidR="00E752B6" w:rsidRPr="00B138F3" w:rsidRDefault="00E752B6" w:rsidP="009216D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14:paraId="5CFFC451" w14:textId="77777777"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51EE339"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E752B6" w:rsidRPr="00B138F3" w14:paraId="3FFE0FB1" w14:textId="77777777"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B1B439F"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14:paraId="4F47139B" w14:textId="77777777"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0ACC67B"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14:paraId="37CC8909"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C8009D"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14:paraId="13629205"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CB1FDCE"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E752B6" w:rsidRPr="00B138F3" w14:paraId="5938C38E"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788768C"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E752B6" w:rsidRPr="00B138F3" w14:paraId="7DB713D0"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1B31199"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E752B6" w:rsidRPr="00B138F3" w14:paraId="12C741AE" w14:textId="77777777"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3800EDE"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E752B6" w:rsidRPr="00B138F3" w14:paraId="10ABB8A6" w14:textId="77777777"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12F5A66"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E752B6" w:rsidRPr="00B138F3" w14:paraId="3314E066" w14:textId="77777777"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D7779F"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p>
        </w:tc>
      </w:tr>
      <w:tr w:rsidR="00E752B6" w:rsidRPr="00B138F3" w14:paraId="42C094C3"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2F16BC7"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14:paraId="386E9B96"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117C85D"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14:paraId="4ED96624"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539074"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14:paraId="2959E12A"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5304F2B"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E752B6" w:rsidRPr="00B138F3" w14:paraId="78D8BA45" w14:textId="77777777" w:rsidTr="009216D6">
        <w:trPr>
          <w:trHeight w:val="424"/>
        </w:trPr>
        <w:tc>
          <w:tcPr>
            <w:tcW w:w="10980" w:type="dxa"/>
            <w:gridSpan w:val="2"/>
            <w:tcBorders>
              <w:top w:val="single" w:sz="4" w:space="0" w:color="auto"/>
              <w:left w:val="single" w:sz="4" w:space="0" w:color="auto"/>
              <w:right w:val="single" w:sz="4" w:space="0" w:color="000000"/>
            </w:tcBorders>
            <w:noWrap/>
            <w:vAlign w:val="bottom"/>
          </w:tcPr>
          <w:p w14:paraId="781FD91A"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14:paraId="124B5593" w14:textId="77777777"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D6EE4C6"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14:paraId="07D84FAD" w14:textId="77777777"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F1EB37A" w14:textId="77777777" w:rsidR="00E752B6" w:rsidRPr="00B138F3" w:rsidRDefault="00E752B6" w:rsidP="009216D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14:paraId="1840BD89" w14:textId="77777777" w:rsidTr="009216D6">
        <w:trPr>
          <w:trHeight w:val="2194"/>
        </w:trPr>
        <w:tc>
          <w:tcPr>
            <w:tcW w:w="5616" w:type="dxa"/>
            <w:tcBorders>
              <w:top w:val="nil"/>
              <w:left w:val="single" w:sz="4" w:space="0" w:color="auto"/>
              <w:bottom w:val="single" w:sz="4" w:space="0" w:color="auto"/>
              <w:right w:val="single" w:sz="4" w:space="0" w:color="auto"/>
            </w:tcBorders>
            <w:noWrap/>
            <w:vAlign w:val="bottom"/>
          </w:tcPr>
          <w:p w14:paraId="1075592C" w14:textId="77777777" w:rsidR="00E752B6" w:rsidRPr="00B138F3" w:rsidRDefault="00E752B6" w:rsidP="009216D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00EA9EBE" w14:textId="77777777" w:rsidR="00E752B6" w:rsidRPr="00B138F3" w:rsidRDefault="00E752B6" w:rsidP="009216D6">
            <w:pPr>
              <w:widowControl w:val="0"/>
              <w:spacing w:after="160"/>
              <w:rPr>
                <w:rFonts w:ascii="GHEA Grapalat" w:hAnsi="GHEA Grapalat" w:cs="Sylfaen"/>
              </w:rPr>
            </w:pPr>
          </w:p>
          <w:p w14:paraId="43D88383" w14:textId="77777777" w:rsidR="00E752B6" w:rsidRPr="00B138F3" w:rsidRDefault="00E752B6" w:rsidP="009216D6">
            <w:pPr>
              <w:widowControl w:val="0"/>
              <w:spacing w:after="160"/>
              <w:jc w:val="right"/>
              <w:rPr>
                <w:rFonts w:ascii="GHEA Grapalat" w:hAnsi="GHEA Grapalat" w:cs="Tahoma"/>
              </w:rPr>
            </w:pPr>
            <w:r w:rsidRPr="00B138F3">
              <w:rPr>
                <w:rFonts w:ascii="GHEA Grapalat" w:hAnsi="GHEA Grapalat"/>
              </w:rPr>
              <w:t>/____________________/</w:t>
            </w:r>
          </w:p>
          <w:p w14:paraId="643A2409" w14:textId="77777777" w:rsidR="00E752B6" w:rsidRPr="00B138F3" w:rsidRDefault="00E752B6" w:rsidP="009216D6">
            <w:pPr>
              <w:widowControl w:val="0"/>
              <w:spacing w:after="160"/>
              <w:rPr>
                <w:rFonts w:ascii="GHEA Grapalat" w:hAnsi="GHEA Grapalat" w:cs="Sylfaen"/>
              </w:rPr>
            </w:pPr>
          </w:p>
          <w:p w14:paraId="258564B5" w14:textId="77777777"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14:paraId="09753BC3" w14:textId="77777777" w:rsidR="00E752B6" w:rsidRPr="00B138F3" w:rsidRDefault="00E752B6" w:rsidP="009216D6">
            <w:pPr>
              <w:widowControl w:val="0"/>
              <w:spacing w:after="160"/>
              <w:rPr>
                <w:rFonts w:ascii="GHEA Grapalat" w:hAnsi="GHEA Grapalat" w:cs="Sylfaen"/>
              </w:rPr>
            </w:pPr>
          </w:p>
          <w:p w14:paraId="718270AB" w14:textId="77777777" w:rsidR="00E752B6" w:rsidRPr="00B138F3" w:rsidRDefault="00E752B6" w:rsidP="009216D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14:paraId="34293F3E" w14:textId="77777777" w:rsidR="00E752B6" w:rsidRPr="00B138F3" w:rsidRDefault="00E752B6" w:rsidP="009216D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14:paraId="2D6BEF63" w14:textId="77777777" w:rsidR="00E752B6" w:rsidRPr="00B138F3" w:rsidRDefault="00E752B6" w:rsidP="009216D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20CB75D8" w14:textId="77777777" w:rsidR="00E752B6" w:rsidRPr="00B138F3" w:rsidRDefault="00E752B6" w:rsidP="009216D6">
            <w:pPr>
              <w:widowControl w:val="0"/>
              <w:spacing w:after="160"/>
              <w:rPr>
                <w:rFonts w:ascii="GHEA Grapalat" w:hAnsi="GHEA Grapalat" w:cs="Sylfaen"/>
              </w:rPr>
            </w:pPr>
          </w:p>
          <w:p w14:paraId="3874A0E2" w14:textId="77777777"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14:paraId="6D4CC787" w14:textId="77777777" w:rsidR="00E752B6" w:rsidRPr="00B138F3" w:rsidRDefault="00E752B6" w:rsidP="009216D6">
            <w:pPr>
              <w:widowControl w:val="0"/>
              <w:spacing w:after="160"/>
              <w:jc w:val="right"/>
              <w:rPr>
                <w:rFonts w:ascii="GHEA Grapalat" w:hAnsi="GHEA Grapalat" w:cs="Tahoma"/>
              </w:rPr>
            </w:pPr>
          </w:p>
          <w:p w14:paraId="358F868C" w14:textId="77777777"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14:paraId="5E29701D" w14:textId="77777777" w:rsidR="00E752B6" w:rsidRPr="00B138F3" w:rsidRDefault="00E752B6" w:rsidP="009216D6">
            <w:pPr>
              <w:widowControl w:val="0"/>
              <w:spacing w:after="160"/>
              <w:rPr>
                <w:rFonts w:ascii="GHEA Grapalat" w:hAnsi="GHEA Grapalat" w:cs="Sylfaen"/>
              </w:rPr>
            </w:pPr>
          </w:p>
          <w:p w14:paraId="76BEFEC5" w14:textId="77777777" w:rsidR="00E752B6" w:rsidRPr="00B138F3" w:rsidRDefault="00E752B6" w:rsidP="009216D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14:paraId="6A7FDFBF" w14:textId="77777777" w:rsidTr="009216D6">
        <w:trPr>
          <w:trHeight w:val="2194"/>
        </w:trPr>
        <w:tc>
          <w:tcPr>
            <w:tcW w:w="5616" w:type="dxa"/>
            <w:tcBorders>
              <w:top w:val="single" w:sz="4" w:space="0" w:color="auto"/>
              <w:left w:val="single" w:sz="4" w:space="0" w:color="auto"/>
              <w:right w:val="single" w:sz="4" w:space="0" w:color="auto"/>
            </w:tcBorders>
            <w:noWrap/>
            <w:vAlign w:val="bottom"/>
          </w:tcPr>
          <w:p w14:paraId="06B3EEE4" w14:textId="77777777" w:rsidR="00E752B6" w:rsidRPr="00B138F3" w:rsidRDefault="00E752B6" w:rsidP="009216D6">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14:paraId="3FE04432" w14:textId="77777777" w:rsidR="00E752B6" w:rsidRPr="00B138F3" w:rsidRDefault="00E752B6" w:rsidP="009216D6">
            <w:pPr>
              <w:widowControl w:val="0"/>
              <w:spacing w:after="160"/>
              <w:rPr>
                <w:rFonts w:ascii="GHEA Grapalat" w:hAnsi="GHEA Grapalat"/>
              </w:rPr>
            </w:pPr>
          </w:p>
          <w:p w14:paraId="19A501D1" w14:textId="77777777"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14:paraId="6A43659F" w14:textId="77777777" w:rsidR="00E752B6" w:rsidRPr="00B138F3" w:rsidRDefault="00E752B6" w:rsidP="009216D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369E7588" w14:textId="77777777" w:rsidR="00E752B6" w:rsidRPr="00B138F3" w:rsidRDefault="00E752B6" w:rsidP="009216D6">
            <w:pPr>
              <w:widowControl w:val="0"/>
              <w:spacing w:after="160"/>
              <w:rPr>
                <w:rFonts w:ascii="GHEA Grapalat" w:hAnsi="GHEA Grapalat" w:cs="Tahoma"/>
              </w:rPr>
            </w:pPr>
          </w:p>
          <w:p w14:paraId="780FA40A" w14:textId="77777777" w:rsidR="00E752B6" w:rsidRPr="00B138F3" w:rsidRDefault="00E752B6" w:rsidP="009216D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14:paraId="0B151856" w14:textId="77777777" w:rsidR="00E752B6" w:rsidRPr="00B138F3" w:rsidRDefault="00E752B6" w:rsidP="009216D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435342BB" w14:textId="77777777" w:rsidR="00E752B6" w:rsidRPr="00B138F3" w:rsidRDefault="00E752B6" w:rsidP="009216D6">
            <w:pPr>
              <w:widowControl w:val="0"/>
              <w:spacing w:after="160"/>
              <w:rPr>
                <w:rFonts w:ascii="GHEA Grapalat" w:hAnsi="GHEA Grapalat" w:cs="Tahoma"/>
              </w:rPr>
            </w:pPr>
          </w:p>
          <w:p w14:paraId="6C33CF35" w14:textId="77777777"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14:paraId="1AA104D7" w14:textId="77777777" w:rsidR="00E752B6" w:rsidRPr="00B138F3" w:rsidRDefault="00E752B6" w:rsidP="009216D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14:paraId="2E4364D4" w14:textId="77777777" w:rsidR="00E752B6" w:rsidRPr="00B138F3" w:rsidRDefault="00E752B6" w:rsidP="009216D6">
            <w:pPr>
              <w:widowControl w:val="0"/>
              <w:spacing w:after="160"/>
              <w:rPr>
                <w:rFonts w:ascii="GHEA Grapalat" w:hAnsi="GHEA Grapalat" w:cs="Arial"/>
              </w:rPr>
            </w:pPr>
          </w:p>
        </w:tc>
      </w:tr>
      <w:tr w:rsidR="00E752B6" w:rsidRPr="00B138F3" w14:paraId="4E436F21" w14:textId="77777777" w:rsidTr="009216D6">
        <w:trPr>
          <w:trHeight w:val="2194"/>
        </w:trPr>
        <w:tc>
          <w:tcPr>
            <w:tcW w:w="5616" w:type="dxa"/>
            <w:tcBorders>
              <w:top w:val="nil"/>
              <w:left w:val="single" w:sz="4" w:space="0" w:color="auto"/>
              <w:bottom w:val="single" w:sz="4" w:space="0" w:color="auto"/>
              <w:right w:val="single" w:sz="4" w:space="0" w:color="auto"/>
            </w:tcBorders>
            <w:noWrap/>
            <w:vAlign w:val="bottom"/>
          </w:tcPr>
          <w:p w14:paraId="46B78E35" w14:textId="77777777" w:rsidR="00E752B6" w:rsidRPr="00B138F3" w:rsidRDefault="00E752B6" w:rsidP="009216D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14:paraId="0AD76FB5" w14:textId="77777777" w:rsidR="00E752B6" w:rsidRPr="00B138F3" w:rsidRDefault="00E752B6" w:rsidP="009216D6">
            <w:pPr>
              <w:widowControl w:val="0"/>
              <w:spacing w:after="160"/>
              <w:rPr>
                <w:rFonts w:ascii="GHEA Grapalat" w:hAnsi="GHEA Grapalat" w:cs="Sylfaen"/>
              </w:rPr>
            </w:pPr>
          </w:p>
          <w:p w14:paraId="05E52E2D" w14:textId="77777777" w:rsidR="00E752B6" w:rsidRPr="00B138F3" w:rsidRDefault="00E752B6" w:rsidP="009216D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44292966" w14:textId="77777777" w:rsidR="00E752B6" w:rsidRPr="00B138F3" w:rsidRDefault="00E752B6" w:rsidP="009216D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14:paraId="7A25F89B" w14:textId="77777777" w:rsidR="00E752B6" w:rsidRPr="00B138F3" w:rsidRDefault="00E752B6" w:rsidP="009216D6">
            <w:pPr>
              <w:widowControl w:val="0"/>
              <w:spacing w:after="160"/>
              <w:rPr>
                <w:rFonts w:ascii="GHEA Grapalat" w:hAnsi="GHEA Grapalat"/>
              </w:rPr>
            </w:pPr>
          </w:p>
          <w:p w14:paraId="1DBF4840" w14:textId="77777777"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14:paraId="0C0B2174" w14:textId="77777777" w:rsidR="00E752B6" w:rsidRPr="00B138F3" w:rsidRDefault="00E752B6" w:rsidP="00E752B6">
      <w:pPr>
        <w:widowControl w:val="0"/>
        <w:spacing w:after="160"/>
        <w:jc w:val="center"/>
        <w:rPr>
          <w:rFonts w:ascii="GHEA Grapalat" w:hAnsi="GHEA Grapalat" w:cs="Sylfaen"/>
        </w:rPr>
      </w:pPr>
    </w:p>
    <w:p w14:paraId="220F182A" w14:textId="77777777" w:rsidR="00E752B6" w:rsidRPr="00E752B6" w:rsidRDefault="00E752B6" w:rsidP="00BE2572">
      <w:pPr>
        <w:rPr>
          <w:rFonts w:ascii="GHEA Grapalat" w:hAnsi="GHEA Grapalat" w:cs="Sylfaen"/>
        </w:rPr>
      </w:pPr>
    </w:p>
    <w:p w14:paraId="381EBF80" w14:textId="77777777" w:rsidR="00E752B6" w:rsidRDefault="00E752B6" w:rsidP="00BE2572">
      <w:pPr>
        <w:rPr>
          <w:rFonts w:ascii="GHEA Grapalat" w:hAnsi="GHEA Grapalat" w:cs="Sylfaen"/>
          <w:lang w:val="hy-AM"/>
        </w:rPr>
      </w:pPr>
    </w:p>
    <w:p w14:paraId="0EA56CD7" w14:textId="77777777" w:rsidR="00E752B6" w:rsidRDefault="00E752B6" w:rsidP="00BE2572">
      <w:pPr>
        <w:rPr>
          <w:rFonts w:ascii="GHEA Grapalat" w:hAnsi="GHEA Grapalat" w:cs="Sylfaen"/>
          <w:lang w:val="hy-AM"/>
        </w:rPr>
      </w:pPr>
    </w:p>
    <w:p w14:paraId="7B4D37B0" w14:textId="77777777" w:rsidR="00E752B6" w:rsidRDefault="00E752B6" w:rsidP="00BE2572">
      <w:pPr>
        <w:rPr>
          <w:rFonts w:ascii="GHEA Grapalat" w:hAnsi="GHEA Grapalat" w:cs="Sylfaen"/>
          <w:lang w:val="hy-AM"/>
        </w:rPr>
      </w:pPr>
    </w:p>
    <w:p w14:paraId="5C5E54FF" w14:textId="77777777" w:rsidR="00E752B6" w:rsidRDefault="00E752B6" w:rsidP="00BE2572">
      <w:pPr>
        <w:rPr>
          <w:rFonts w:ascii="GHEA Grapalat" w:hAnsi="GHEA Grapalat" w:cs="Sylfaen"/>
          <w:lang w:val="hy-AM"/>
        </w:rPr>
      </w:pPr>
    </w:p>
    <w:p w14:paraId="29EF906E" w14:textId="77777777" w:rsidR="00E752B6" w:rsidRDefault="00E752B6" w:rsidP="00BE2572">
      <w:pPr>
        <w:rPr>
          <w:rFonts w:ascii="GHEA Grapalat" w:hAnsi="GHEA Grapalat" w:cs="Sylfaen"/>
          <w:lang w:val="hy-AM"/>
        </w:rPr>
      </w:pPr>
    </w:p>
    <w:p w14:paraId="6684A4F9" w14:textId="77777777" w:rsidR="00E752B6" w:rsidRDefault="00E752B6" w:rsidP="00BE2572">
      <w:pPr>
        <w:rPr>
          <w:rFonts w:ascii="GHEA Grapalat" w:hAnsi="GHEA Grapalat" w:cs="Sylfaen"/>
          <w:lang w:val="hy-AM"/>
        </w:rPr>
      </w:pPr>
    </w:p>
    <w:p w14:paraId="09B9DC92" w14:textId="77777777" w:rsidR="00E752B6" w:rsidRDefault="00E752B6" w:rsidP="00BE2572">
      <w:pPr>
        <w:rPr>
          <w:rFonts w:ascii="GHEA Grapalat" w:hAnsi="GHEA Grapalat" w:cs="Sylfaen"/>
          <w:lang w:val="hy-AM"/>
        </w:rPr>
      </w:pPr>
    </w:p>
    <w:p w14:paraId="3A4F8709" w14:textId="77777777" w:rsidR="00E752B6" w:rsidRDefault="00E752B6" w:rsidP="00BE2572">
      <w:pPr>
        <w:rPr>
          <w:rFonts w:ascii="GHEA Grapalat" w:hAnsi="GHEA Grapalat" w:cs="Sylfaen"/>
          <w:lang w:val="hy-AM"/>
        </w:rPr>
      </w:pPr>
    </w:p>
    <w:p w14:paraId="17FC2E60" w14:textId="77777777" w:rsidR="00E752B6" w:rsidRDefault="00E752B6" w:rsidP="00BE2572">
      <w:pPr>
        <w:rPr>
          <w:rFonts w:ascii="GHEA Grapalat" w:hAnsi="GHEA Grapalat" w:cs="Sylfaen"/>
          <w:lang w:val="hy-AM"/>
        </w:rPr>
      </w:pPr>
    </w:p>
    <w:p w14:paraId="408BE501" w14:textId="77777777" w:rsidR="00E752B6" w:rsidRDefault="00E752B6" w:rsidP="00BE2572">
      <w:pPr>
        <w:rPr>
          <w:rFonts w:ascii="GHEA Grapalat" w:hAnsi="GHEA Grapalat" w:cs="Sylfaen"/>
          <w:lang w:val="hy-AM"/>
        </w:rPr>
      </w:pPr>
    </w:p>
    <w:p w14:paraId="51DD1FD1" w14:textId="77777777"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2B1A8791" w14:textId="77777777" w:rsidR="00BE2572" w:rsidRPr="00B138F3" w:rsidRDefault="00BE2572" w:rsidP="00BE2572">
      <w:pPr>
        <w:rPr>
          <w:rFonts w:ascii="GHEA Grapalat" w:hAnsi="GHEA Grapalat" w:cs="Sylfaen"/>
        </w:rPr>
      </w:pPr>
      <w:r w:rsidRPr="00B138F3">
        <w:rPr>
          <w:rFonts w:ascii="GHEA Grapalat" w:hAnsi="GHEA Grapalat" w:cs="Sylfaen"/>
        </w:rPr>
        <w:br w:type="page"/>
      </w:r>
    </w:p>
    <w:p w14:paraId="33CF9C12" w14:textId="77777777"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14:paraId="3D5350D6"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3EA3229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1372388C"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1FF00FDA"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14:paraId="579CF27D"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3B0F8C83"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5E8E5508"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1560ECC6"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14:paraId="42682BBD"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3162DA43"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385C05B2"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14:paraId="4623FFFD"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4050ED0C"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7BA2ADE3"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2AF5D713"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3448C640"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66EA50A0"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14:paraId="457D055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E205C0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6A7797E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090BD35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5B7503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48D8D9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14:paraId="00F58D3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842924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5CF2860F" w14:textId="77777777"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5F0DC63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E7AF55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E23DD8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14:paraId="66FD897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73700F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442C23D3" w14:textId="77777777"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6C6727C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C6DB3C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7964224" w14:textId="77777777"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4A74340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14:paraId="60457F6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78ED97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2E3A9303" w14:textId="77777777"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1826A49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D843DA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53DBD2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5C8E75A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0F947B5A"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5369C6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7B1A84B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436238E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A2D8FE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30F7055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19C211C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E4CEDA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784533B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11DD175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9D46EB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5A9539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1BF8257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4910589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5301CE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61D203E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50EC153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BF70BE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1F90F28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16B56C8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226502C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322AC5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343B1EA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5B14200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E1E405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997AE4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w:t>
            </w:r>
            <w:r w:rsidRPr="00B138F3">
              <w:rPr>
                <w:rFonts w:ascii="GHEA Grapalat" w:hAnsi="GHEA Grapalat"/>
                <w:sz w:val="18"/>
                <w:szCs w:val="18"/>
              </w:rPr>
              <w:lastRenderedPageBreak/>
              <w:t>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2B060E7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14:paraId="3553604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828848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6572038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61FDC72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FCEFC9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2BCEE4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450D967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27A3E69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AA14AF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78C621B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6408AC4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BC69D4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4D8C731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2027884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14:paraId="410DA991"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5D2A7D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0D7DD3A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2F2D5A6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9F1E5C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007E9C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5A9FD72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6D70A461"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42EF49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5869572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5C419CB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C268DC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E1A991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131D988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55F1BF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7CBFCC6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6510B1A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C7C3CC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5350B8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6F07A3A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5B6D475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170631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7F96DF4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5A00399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5AE933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551E59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51E1B86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14:paraId="42688900"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A57170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4A1BE88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2BB51DC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E430EE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4D9F06E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68D805E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14:paraId="5843B73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F5CA36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5FF5C7E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73023A0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7786A2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18DCED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45139AB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8D86E8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6216128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03D2AAA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3EA879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175F7B8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15C6E7C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C22B40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7A6017D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537FD45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A021F3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E7371D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w:t>
            </w:r>
            <w:r w:rsidRPr="00B138F3">
              <w:rPr>
                <w:rFonts w:ascii="GHEA Grapalat" w:hAnsi="GHEA Grapalat"/>
                <w:sz w:val="18"/>
                <w:szCs w:val="18"/>
              </w:rPr>
              <w:lastRenderedPageBreak/>
              <w:t>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5DE42E0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B138F3" w:rsidRPr="00B138F3" w14:paraId="0547DB95"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AB5EB2D" w14:textId="77777777" w:rsidR="00BE2572" w:rsidRPr="00B138F3" w:rsidDel="0010680B"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000BCDD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5FE4057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9B3BDEB" w14:textId="77777777"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0F89AD40" w14:textId="77777777"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2FC831A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2E26103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14:paraId="17622B45"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0BF83F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3E35CA2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309A3CC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81B422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38C5255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7E3722C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243EC6E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67B75A2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C22C03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4C3603F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4F439EE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03310C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2168EF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66782F7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14:paraId="2BC2B57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14:paraId="272FCF2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00AB3E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35A3A88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62857BE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5EEC56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2418BA2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63A9E539" w14:textId="77777777"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07CB960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14:paraId="28462CC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14:paraId="7D1FFC20"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02A688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25F9C63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7A35C92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C71C3B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336E1D5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2267A48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14:paraId="7CCF87E1"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F18481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71928CE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1E35092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3AD320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5665F37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203AE97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скрепляется печатью </w:t>
            </w:r>
            <w:r w:rsidRPr="00B138F3">
              <w:rPr>
                <w:rFonts w:ascii="GHEA Grapalat" w:hAnsi="GHEA Grapalat"/>
                <w:sz w:val="18"/>
                <w:szCs w:val="18"/>
              </w:rPr>
              <w:lastRenderedPageBreak/>
              <w:t xml:space="preserve">бенефициара </w:t>
            </w:r>
          </w:p>
          <w:p w14:paraId="0F1A3E2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14:paraId="6B7E739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09CAC8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23.а.</w:t>
            </w:r>
          </w:p>
        </w:tc>
        <w:tc>
          <w:tcPr>
            <w:tcW w:w="1938" w:type="dxa"/>
            <w:tcBorders>
              <w:top w:val="single" w:sz="4" w:space="0" w:color="auto"/>
              <w:left w:val="single" w:sz="4" w:space="0" w:color="auto"/>
              <w:bottom w:val="single" w:sz="4" w:space="0" w:color="auto"/>
              <w:right w:val="single" w:sz="4" w:space="0" w:color="auto"/>
            </w:tcBorders>
          </w:tcPr>
          <w:p w14:paraId="5593EFE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2766DBC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00AA5A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382E12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6F034517" w14:textId="77777777" w:rsidR="00BE2572" w:rsidRPr="00B138F3" w:rsidRDefault="00BE2572" w:rsidP="000745BE">
            <w:pPr>
              <w:widowControl w:val="0"/>
              <w:spacing w:after="120"/>
              <w:jc w:val="center"/>
              <w:rPr>
                <w:rFonts w:ascii="GHEA Grapalat" w:hAnsi="GHEA Grapalat"/>
                <w:sz w:val="18"/>
                <w:szCs w:val="18"/>
              </w:rPr>
            </w:pPr>
          </w:p>
        </w:tc>
      </w:tr>
      <w:tr w:rsidR="00B138F3" w:rsidRPr="00B138F3" w14:paraId="358FD31A"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D25925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556B104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075B7DE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BFAF80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609822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75D2DDB1" w14:textId="77777777" w:rsidR="00BE2572" w:rsidRPr="00B138F3" w:rsidRDefault="00BE2572" w:rsidP="000745BE">
            <w:pPr>
              <w:widowControl w:val="0"/>
              <w:spacing w:after="120"/>
              <w:jc w:val="center"/>
              <w:rPr>
                <w:rFonts w:ascii="GHEA Grapalat" w:hAnsi="GHEA Grapalat"/>
                <w:sz w:val="18"/>
                <w:szCs w:val="18"/>
              </w:rPr>
            </w:pPr>
          </w:p>
        </w:tc>
      </w:tr>
      <w:tr w:rsidR="00B138F3" w:rsidRPr="00B138F3" w14:paraId="174A2E9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9A2536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136670C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5C0184B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14E4FE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45D2E4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35C6662A" w14:textId="77777777" w:rsidR="00BE2572" w:rsidRPr="00B138F3" w:rsidRDefault="00BE2572" w:rsidP="000745BE">
            <w:pPr>
              <w:widowControl w:val="0"/>
              <w:spacing w:after="120"/>
              <w:jc w:val="center"/>
              <w:rPr>
                <w:rFonts w:ascii="GHEA Grapalat" w:hAnsi="GHEA Grapalat"/>
                <w:sz w:val="18"/>
                <w:szCs w:val="18"/>
              </w:rPr>
            </w:pPr>
          </w:p>
        </w:tc>
      </w:tr>
      <w:tr w:rsidR="00B138F3" w:rsidRPr="00B138F3" w14:paraId="1E9E8E1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3EA9F8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2AF64F1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4643F6E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8649AF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0699F0C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5AB64C6B" w14:textId="77777777" w:rsidR="00BE2572" w:rsidRPr="00B138F3" w:rsidRDefault="00BE2572" w:rsidP="000745BE">
            <w:pPr>
              <w:widowControl w:val="0"/>
              <w:spacing w:after="120"/>
              <w:jc w:val="center"/>
              <w:rPr>
                <w:rFonts w:ascii="GHEA Grapalat" w:hAnsi="GHEA Grapalat"/>
                <w:sz w:val="18"/>
                <w:szCs w:val="18"/>
              </w:rPr>
            </w:pPr>
          </w:p>
        </w:tc>
      </w:tr>
      <w:tr w:rsidR="00B138F3" w:rsidRPr="00B138F3" w14:paraId="629B1571"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3BD234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49FF335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5E621EB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54171E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6ABC7F5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5C6D27C2" w14:textId="77777777" w:rsidR="00BE2572" w:rsidRPr="00B138F3" w:rsidRDefault="00BE2572" w:rsidP="000745BE">
            <w:pPr>
              <w:widowControl w:val="0"/>
              <w:spacing w:after="120"/>
              <w:jc w:val="center"/>
              <w:rPr>
                <w:rFonts w:ascii="GHEA Grapalat" w:hAnsi="GHEA Grapalat"/>
                <w:sz w:val="18"/>
                <w:szCs w:val="18"/>
              </w:rPr>
            </w:pPr>
          </w:p>
        </w:tc>
      </w:tr>
      <w:tr w:rsidR="00FF3DE9" w:rsidRPr="00B138F3" w14:paraId="1D1F832E"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92735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775F513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1EBB231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C3EE6A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64245E3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623EC52F" w14:textId="77777777" w:rsidR="00BE2572" w:rsidRPr="00B138F3" w:rsidRDefault="00BE2572" w:rsidP="000745BE">
            <w:pPr>
              <w:widowControl w:val="0"/>
              <w:spacing w:after="120"/>
              <w:jc w:val="center"/>
              <w:rPr>
                <w:rFonts w:ascii="GHEA Grapalat" w:hAnsi="GHEA Grapalat"/>
                <w:sz w:val="18"/>
                <w:szCs w:val="18"/>
              </w:rPr>
            </w:pPr>
          </w:p>
        </w:tc>
      </w:tr>
    </w:tbl>
    <w:p w14:paraId="5CF82CCA" w14:textId="77777777" w:rsidR="00BE2572" w:rsidRPr="00B138F3" w:rsidRDefault="00BE2572" w:rsidP="00BE2572">
      <w:pPr>
        <w:widowControl w:val="0"/>
        <w:spacing w:after="160"/>
        <w:ind w:left="567" w:right="565"/>
        <w:jc w:val="center"/>
        <w:rPr>
          <w:rFonts w:ascii="GHEA Grapalat" w:hAnsi="GHEA Grapalat"/>
          <w:b/>
        </w:rPr>
      </w:pPr>
    </w:p>
    <w:p w14:paraId="37DB1A40" w14:textId="77777777" w:rsidR="00BE2572" w:rsidRPr="00B138F3" w:rsidRDefault="00BE2572" w:rsidP="00BE2572">
      <w:pPr>
        <w:widowControl w:val="0"/>
        <w:spacing w:after="160"/>
        <w:ind w:left="567" w:right="565"/>
        <w:jc w:val="center"/>
        <w:rPr>
          <w:rFonts w:ascii="GHEA Grapalat" w:hAnsi="GHEA Grapalat"/>
          <w:b/>
        </w:rPr>
      </w:pPr>
    </w:p>
    <w:p w14:paraId="6B8ACD0F" w14:textId="77777777" w:rsidR="00BE2572" w:rsidRPr="00B138F3" w:rsidRDefault="00BE2572" w:rsidP="00BE2572">
      <w:pPr>
        <w:widowControl w:val="0"/>
        <w:spacing w:after="160"/>
        <w:ind w:left="567" w:right="565"/>
        <w:jc w:val="center"/>
        <w:rPr>
          <w:rFonts w:ascii="GHEA Grapalat" w:hAnsi="GHEA Grapalat"/>
          <w:b/>
        </w:rPr>
      </w:pPr>
    </w:p>
    <w:p w14:paraId="46E9A10D" w14:textId="77777777" w:rsidR="00BE2572" w:rsidRPr="00B138F3" w:rsidRDefault="00BE2572" w:rsidP="00BE2572">
      <w:pPr>
        <w:widowControl w:val="0"/>
        <w:spacing w:after="160"/>
        <w:ind w:left="567" w:right="565"/>
        <w:jc w:val="center"/>
        <w:rPr>
          <w:rFonts w:ascii="GHEA Grapalat" w:hAnsi="GHEA Grapalat"/>
          <w:b/>
        </w:rPr>
      </w:pPr>
    </w:p>
    <w:p w14:paraId="0BD43915" w14:textId="77777777" w:rsidR="00BE2572" w:rsidRPr="00B138F3" w:rsidRDefault="00BE2572" w:rsidP="00BE2572">
      <w:pPr>
        <w:widowControl w:val="0"/>
        <w:spacing w:after="160"/>
        <w:ind w:left="567" w:right="565"/>
        <w:jc w:val="center"/>
        <w:rPr>
          <w:rFonts w:ascii="GHEA Grapalat" w:hAnsi="GHEA Grapalat"/>
          <w:b/>
        </w:rPr>
      </w:pPr>
    </w:p>
    <w:p w14:paraId="679E876F" w14:textId="77777777" w:rsidR="00BE2572" w:rsidRPr="00B138F3" w:rsidRDefault="00BE2572" w:rsidP="00BE2572">
      <w:pPr>
        <w:widowControl w:val="0"/>
        <w:spacing w:after="160"/>
        <w:ind w:left="567" w:right="565"/>
        <w:jc w:val="center"/>
        <w:rPr>
          <w:rFonts w:ascii="GHEA Grapalat" w:hAnsi="GHEA Grapalat"/>
          <w:b/>
        </w:rPr>
      </w:pPr>
    </w:p>
    <w:p w14:paraId="47BE9EFE" w14:textId="77777777" w:rsidR="00BE2572" w:rsidRPr="00B138F3" w:rsidRDefault="00BE2572" w:rsidP="00BE2572">
      <w:pPr>
        <w:widowControl w:val="0"/>
        <w:spacing w:after="160"/>
        <w:ind w:left="567" w:right="565"/>
        <w:jc w:val="center"/>
        <w:rPr>
          <w:rFonts w:ascii="GHEA Grapalat" w:hAnsi="GHEA Grapalat"/>
          <w:b/>
        </w:rPr>
      </w:pPr>
    </w:p>
    <w:p w14:paraId="76E63ECD" w14:textId="77777777" w:rsidR="00BE2572" w:rsidRPr="00B138F3" w:rsidRDefault="00BE2572" w:rsidP="00BE2572">
      <w:pPr>
        <w:widowControl w:val="0"/>
        <w:spacing w:after="160"/>
        <w:ind w:left="567" w:right="565"/>
        <w:jc w:val="center"/>
        <w:rPr>
          <w:rFonts w:ascii="GHEA Grapalat" w:hAnsi="GHEA Grapalat"/>
          <w:b/>
        </w:rPr>
      </w:pPr>
    </w:p>
    <w:p w14:paraId="7A043814" w14:textId="77777777" w:rsidR="00BE2572" w:rsidRPr="00B138F3" w:rsidRDefault="00BE2572" w:rsidP="00BE2572">
      <w:pPr>
        <w:widowControl w:val="0"/>
        <w:spacing w:after="160"/>
        <w:ind w:left="567" w:right="565"/>
        <w:jc w:val="center"/>
        <w:rPr>
          <w:rFonts w:ascii="GHEA Grapalat" w:hAnsi="GHEA Grapalat"/>
          <w:b/>
        </w:rPr>
      </w:pPr>
    </w:p>
    <w:p w14:paraId="0EE84FFA" w14:textId="77777777" w:rsidR="00BE2572" w:rsidRPr="00B138F3" w:rsidRDefault="00BE2572" w:rsidP="00BE2572">
      <w:pPr>
        <w:widowControl w:val="0"/>
        <w:spacing w:after="160"/>
        <w:ind w:left="567" w:right="565"/>
        <w:jc w:val="center"/>
        <w:rPr>
          <w:rFonts w:ascii="GHEA Grapalat" w:hAnsi="GHEA Grapalat"/>
          <w:b/>
        </w:rPr>
      </w:pPr>
    </w:p>
    <w:p w14:paraId="0150F547" w14:textId="77777777"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14:paraId="19DE54E6" w14:textId="77777777" w:rsidR="00131F0B" w:rsidRPr="00C858FA" w:rsidRDefault="00131F0B" w:rsidP="00131F0B">
      <w:pPr>
        <w:widowControl w:val="0"/>
        <w:spacing w:after="160"/>
        <w:ind w:firstLine="567"/>
        <w:jc w:val="right"/>
        <w:rPr>
          <w:rFonts w:ascii="GHEA Grapalat" w:hAnsi="GHEA Grapalat" w:cs="Arial"/>
          <w:b/>
          <w:lang w:val="hy-AM"/>
        </w:rPr>
      </w:pPr>
      <w:r>
        <w:rPr>
          <w:rFonts w:ascii="GHEA Grapalat" w:hAnsi="GHEA Grapalat"/>
          <w:b/>
        </w:rPr>
        <w:lastRenderedPageBreak/>
        <w:br w:type="page"/>
      </w:r>
      <w:r w:rsidRPr="00C858FA">
        <w:rPr>
          <w:rFonts w:ascii="GHEA Grapalat" w:hAnsi="GHEA Grapalat"/>
          <w:b/>
        </w:rPr>
        <w:lastRenderedPageBreak/>
        <w:t>Приложение № 5</w:t>
      </w:r>
      <w:r w:rsidRPr="00C858FA">
        <w:rPr>
          <w:rFonts w:ascii="GHEA Grapalat" w:hAnsi="GHEA Grapalat"/>
          <w:b/>
          <w:lang w:val="hy-AM"/>
        </w:rPr>
        <w:t>.2</w:t>
      </w:r>
    </w:p>
    <w:p w14:paraId="016BC690" w14:textId="3FE71D7A" w:rsidR="00131F0B" w:rsidRPr="00C858FA" w:rsidRDefault="00131F0B" w:rsidP="00131F0B">
      <w:pPr>
        <w:pStyle w:val="BodyTextIndent3"/>
        <w:widowControl w:val="0"/>
        <w:spacing w:after="160" w:line="240" w:lineRule="auto"/>
        <w:jc w:val="right"/>
        <w:rPr>
          <w:rFonts w:ascii="GHEA Grapalat" w:hAnsi="GHEA Grapalat" w:cs="Arial"/>
          <w:b/>
          <w:sz w:val="24"/>
          <w:szCs w:val="24"/>
        </w:rPr>
      </w:pPr>
      <w:r w:rsidRPr="00C858FA">
        <w:rPr>
          <w:rFonts w:ascii="GHEA Grapalat" w:hAnsi="GHEA Grapalat"/>
          <w:b/>
          <w:sz w:val="24"/>
          <w:szCs w:val="24"/>
        </w:rPr>
        <w:t xml:space="preserve">к Приглашению на под кодом </w:t>
      </w:r>
      <w:r w:rsidR="00D837A7">
        <w:rPr>
          <w:rFonts w:ascii="GHEA Grapalat" w:hAnsi="GHEA Grapalat"/>
          <w:b/>
          <w:i/>
          <w:sz w:val="24"/>
          <w:szCs w:val="24"/>
          <w:lang w:val="en-GB"/>
        </w:rPr>
        <w:t>HFF</w:t>
      </w:r>
      <w:r w:rsidR="00D837A7" w:rsidRPr="00D837A7">
        <w:rPr>
          <w:rFonts w:ascii="GHEA Grapalat" w:hAnsi="GHEA Grapalat"/>
          <w:b/>
          <w:i/>
          <w:sz w:val="24"/>
          <w:szCs w:val="24"/>
        </w:rPr>
        <w:t>-</w:t>
      </w:r>
      <w:proofErr w:type="spellStart"/>
      <w:r w:rsidR="00D837A7">
        <w:rPr>
          <w:rFonts w:ascii="GHEA Grapalat" w:hAnsi="GHEA Grapalat"/>
          <w:b/>
          <w:i/>
          <w:sz w:val="24"/>
          <w:szCs w:val="24"/>
          <w:lang w:val="en-GB"/>
        </w:rPr>
        <w:t>NTsDzB</w:t>
      </w:r>
      <w:proofErr w:type="spellEnd"/>
      <w:r w:rsidR="00D837A7" w:rsidRPr="00D837A7">
        <w:rPr>
          <w:rFonts w:ascii="GHEA Grapalat" w:hAnsi="GHEA Grapalat"/>
          <w:b/>
          <w:i/>
          <w:sz w:val="24"/>
          <w:szCs w:val="24"/>
        </w:rPr>
        <w:t>-2025/2</w:t>
      </w:r>
    </w:p>
    <w:p w14:paraId="1EAD3A79" w14:textId="77777777" w:rsidR="00131F0B" w:rsidRPr="00C858FA" w:rsidRDefault="00131F0B" w:rsidP="00131F0B">
      <w:pPr>
        <w:widowControl w:val="0"/>
        <w:spacing w:after="160"/>
        <w:ind w:left="567" w:right="565"/>
        <w:jc w:val="center"/>
        <w:rPr>
          <w:rFonts w:ascii="GHEA Grapalat" w:hAnsi="GHEA Grapalat"/>
          <w:b/>
        </w:rPr>
      </w:pPr>
    </w:p>
    <w:p w14:paraId="76A8FFF8" w14:textId="77777777" w:rsidR="00131F0B" w:rsidRPr="00C858FA" w:rsidRDefault="00131F0B" w:rsidP="00131F0B">
      <w:pPr>
        <w:pStyle w:val="BodyTextIndent3"/>
        <w:widowControl w:val="0"/>
        <w:spacing w:after="160" w:line="240" w:lineRule="auto"/>
        <w:jc w:val="center"/>
        <w:rPr>
          <w:rFonts w:ascii="GHEA Grapalat" w:hAnsi="GHEA Grapalat"/>
          <w:sz w:val="24"/>
          <w:szCs w:val="24"/>
          <w:lang w:val="hy-AM"/>
        </w:rPr>
      </w:pPr>
      <w:r w:rsidRPr="00C858FA">
        <w:rPr>
          <w:rFonts w:ascii="GHEA Grapalat" w:hAnsi="GHEA Grapalat"/>
          <w:sz w:val="24"/>
          <w:szCs w:val="24"/>
        </w:rPr>
        <w:t xml:space="preserve">ГАРАНТИЯ </w:t>
      </w:r>
      <w:r w:rsidRPr="00C858FA">
        <w:rPr>
          <w:rFonts w:ascii="GHEA Grapalat" w:hAnsi="GHEA Grapalat"/>
          <w:sz w:val="24"/>
          <w:szCs w:val="24"/>
          <w:lang w:val="en-US"/>
        </w:rPr>
        <w:t>N</w:t>
      </w:r>
      <w:r w:rsidRPr="00C858FA">
        <w:rPr>
          <w:rFonts w:ascii="GHEA Grapalat" w:hAnsi="GHEA Grapalat"/>
          <w:sz w:val="24"/>
          <w:szCs w:val="24"/>
          <w:lang w:val="hy-AM"/>
        </w:rPr>
        <w:t>________</w:t>
      </w:r>
    </w:p>
    <w:p w14:paraId="4C70D025" w14:textId="77777777" w:rsidR="00131F0B" w:rsidRPr="00C858FA" w:rsidRDefault="00131F0B" w:rsidP="00131F0B">
      <w:pPr>
        <w:widowControl w:val="0"/>
        <w:spacing w:after="160"/>
        <w:ind w:left="567" w:right="565"/>
        <w:jc w:val="center"/>
        <w:rPr>
          <w:rFonts w:ascii="GHEA Grapalat" w:hAnsi="GHEA Grapalat"/>
          <w:b/>
        </w:rPr>
      </w:pPr>
      <w:r w:rsidRPr="00C858FA">
        <w:rPr>
          <w:rFonts w:ascii="GHEA Grapalat" w:hAnsi="GHEA Grapalat"/>
          <w:b/>
        </w:rPr>
        <w:t>(обеспечение предоплаты)</w:t>
      </w:r>
    </w:p>
    <w:p w14:paraId="1EEDE972" w14:textId="77777777" w:rsidR="00131F0B" w:rsidRPr="00C858FA" w:rsidRDefault="00131F0B" w:rsidP="00131F0B">
      <w:pPr>
        <w:widowControl w:val="0"/>
        <w:spacing w:after="160"/>
        <w:ind w:left="567" w:right="565"/>
        <w:jc w:val="center"/>
        <w:rPr>
          <w:rFonts w:ascii="GHEA Grapalat" w:hAnsi="GHEA Grapalat"/>
          <w:b/>
        </w:rPr>
      </w:pPr>
    </w:p>
    <w:p w14:paraId="28217143" w14:textId="77777777" w:rsidR="00131F0B" w:rsidRPr="00C858FA" w:rsidRDefault="00131F0B" w:rsidP="00131F0B">
      <w:pPr>
        <w:pStyle w:val="NormalWeb"/>
        <w:shd w:val="clear" w:color="auto" w:fill="FFFFFF"/>
        <w:spacing w:before="0" w:beforeAutospacing="0" w:after="0" w:afterAutospacing="0"/>
        <w:jc w:val="both"/>
        <w:rPr>
          <w:rStyle w:val="Strong"/>
          <w:rFonts w:ascii="GHEA Grapalat" w:eastAsiaTheme="minorHAnsi" w:hAnsi="GHEA Grapalat" w:cstheme="minorBidi"/>
          <w:b w:val="0"/>
          <w:bCs w:val="0"/>
        </w:rPr>
      </w:pPr>
      <w:r w:rsidRPr="00C858FA">
        <w:rPr>
          <w:rFonts w:ascii="GHEA Grapalat" w:eastAsiaTheme="minorHAnsi" w:hAnsi="GHEA Grapalat" w:cstheme="minorBidi"/>
        </w:rPr>
        <w:t xml:space="preserve">1. Настоящая  гарантия  (далее-гарантия) является  обеспечением  исполнения обязательств (далее-гарантированные обязательства) в рамках предоставления предоплаты,   предусмотренных  договором </w:t>
      </w:r>
      <w:r w:rsidRPr="00C858FA">
        <w:rPr>
          <w:rFonts w:eastAsiaTheme="minorHAnsi" w:cstheme="minorBidi"/>
        </w:rPr>
        <w:t>N</w:t>
      </w:r>
      <w:r w:rsidRPr="00C858FA">
        <w:rPr>
          <w:rFonts w:eastAsiaTheme="minorHAnsi" w:cstheme="minorBidi"/>
          <w:lang w:val="hy-AM"/>
        </w:rPr>
        <w:t xml:space="preserve">  </w:t>
      </w:r>
      <w:r w:rsidRPr="00C858FA">
        <w:rPr>
          <w:rStyle w:val="Strong"/>
          <w:rFonts w:ascii="GHEA Grapalat" w:hAnsi="GHEA Grapalat"/>
          <w:sz w:val="20"/>
          <w:szCs w:val="20"/>
          <w:u w:val="single"/>
          <w:lang w:val="hy-AM"/>
        </w:rPr>
        <w:tab/>
      </w:r>
      <w:r w:rsidRPr="00C858FA">
        <w:rPr>
          <w:rStyle w:val="Strong"/>
          <w:rFonts w:ascii="GHEA Grapalat" w:hAnsi="GHEA Grapalat"/>
          <w:sz w:val="20"/>
          <w:szCs w:val="20"/>
          <w:u w:val="single"/>
        </w:rPr>
        <w:t>___________</w:t>
      </w:r>
      <w:r w:rsidRPr="00C858FA">
        <w:rPr>
          <w:rFonts w:ascii="GHEA Grapalat" w:eastAsiaTheme="minorHAnsi" w:hAnsi="GHEA Grapalat" w:cstheme="minorBidi"/>
        </w:rPr>
        <w:t>заключаемым между</w:t>
      </w:r>
    </w:p>
    <w:p w14:paraId="2602EFAF" w14:textId="77777777" w:rsidR="00131F0B" w:rsidRPr="00C858FA" w:rsidRDefault="00131F0B" w:rsidP="00131F0B">
      <w:pPr>
        <w:pStyle w:val="NormalWeb"/>
        <w:shd w:val="clear" w:color="auto" w:fill="FFFFFF"/>
        <w:spacing w:before="0" w:beforeAutospacing="0" w:after="0" w:afterAutospacing="0"/>
        <w:jc w:val="both"/>
        <w:rPr>
          <w:rFonts w:ascii="GHEA Grapalat" w:eastAsiaTheme="minorHAnsi" w:hAnsi="GHEA Grapalat" w:cstheme="minorBidi"/>
        </w:rPr>
      </w:pPr>
      <w:r w:rsidRPr="00C858FA">
        <w:rPr>
          <w:rStyle w:val="Strong"/>
          <w:rFonts w:ascii="GHEA Grapalat" w:hAnsi="GHEA Grapalat"/>
          <w:sz w:val="20"/>
          <w:szCs w:val="20"/>
        </w:rPr>
        <w:t xml:space="preserve">                                                    </w:t>
      </w:r>
      <w:r w:rsidRPr="00C858FA">
        <w:rPr>
          <w:rStyle w:val="Strong"/>
          <w:rFonts w:ascii="GHEA Grapalat" w:hAnsi="GHEA Grapalat"/>
          <w:b w:val="0"/>
          <w:sz w:val="20"/>
          <w:szCs w:val="20"/>
        </w:rPr>
        <w:t xml:space="preserve">   </w:t>
      </w:r>
      <w:r w:rsidRPr="00C858FA">
        <w:rPr>
          <w:rStyle w:val="Strong"/>
          <w:rFonts w:ascii="GHEA Grapalat" w:hAnsi="GHEA Grapalat"/>
          <w:b w:val="0"/>
          <w:sz w:val="20"/>
          <w:szCs w:val="20"/>
          <w:lang w:val="hy-AM"/>
        </w:rPr>
        <w:tab/>
      </w:r>
      <w:r w:rsidRPr="00C858FA">
        <w:rPr>
          <w:rStyle w:val="Strong"/>
          <w:rFonts w:ascii="GHEA Grapalat" w:hAnsi="GHEA Grapalat"/>
          <w:b w:val="0"/>
          <w:sz w:val="20"/>
          <w:szCs w:val="20"/>
          <w:lang w:val="hy-AM"/>
        </w:rPr>
        <w:tab/>
      </w:r>
      <w:r w:rsidRPr="00C858FA">
        <w:rPr>
          <w:rStyle w:val="Strong"/>
          <w:rFonts w:ascii="GHEA Grapalat" w:hAnsi="GHEA Grapalat"/>
          <w:b w:val="0"/>
          <w:sz w:val="20"/>
          <w:szCs w:val="20"/>
        </w:rPr>
        <w:t xml:space="preserve">           </w:t>
      </w:r>
      <w:r w:rsidRPr="00C858FA">
        <w:rPr>
          <w:rStyle w:val="Strong"/>
          <w:rFonts w:ascii="GHEA Grapalat" w:hAnsi="GHEA Grapalat"/>
          <w:b w:val="0"/>
          <w:sz w:val="16"/>
          <w:szCs w:val="16"/>
        </w:rPr>
        <w:t>номер заключаемого договора</w:t>
      </w:r>
      <w:r w:rsidRPr="00C858FA">
        <w:rPr>
          <w:rFonts w:ascii="GHEA Grapalat" w:eastAsiaTheme="minorHAnsi" w:hAnsi="GHEA Grapalat" w:cstheme="minorBidi"/>
        </w:rPr>
        <w:t xml:space="preserve"> </w:t>
      </w:r>
    </w:p>
    <w:p w14:paraId="59B1C5F8" w14:textId="77777777" w:rsidR="00131F0B" w:rsidRPr="00C858FA" w:rsidRDefault="00131F0B" w:rsidP="00131F0B">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C858FA">
        <w:rPr>
          <w:rFonts w:ascii="GHEA Grapalat" w:hAnsi="GHEA Grapalat"/>
          <w:sz w:val="20"/>
          <w:szCs w:val="20"/>
          <w:u w:val="single"/>
        </w:rPr>
        <w:t>______________________</w:t>
      </w:r>
      <w:r w:rsidRPr="00C858FA">
        <w:rPr>
          <w:rFonts w:ascii="GHEA Grapalat" w:hAnsi="GHEA Grapalat"/>
          <w:sz w:val="20"/>
          <w:szCs w:val="20"/>
          <w:lang w:val="hy-AM"/>
        </w:rPr>
        <w:t xml:space="preserve"> </w:t>
      </w:r>
      <w:r w:rsidRPr="00C858FA">
        <w:rPr>
          <w:rFonts w:ascii="GHEA Grapalat" w:eastAsiaTheme="minorHAnsi" w:hAnsi="GHEA Grapalat" w:cstheme="minorBidi"/>
        </w:rPr>
        <w:t xml:space="preserve">   (далее-бенефициар)   и</w:t>
      </w:r>
      <w:r w:rsidRPr="00C858FA">
        <w:rPr>
          <w:rStyle w:val="Strong"/>
          <w:rFonts w:ascii="GHEA Grapalat" w:hAnsi="GHEA Grapalat"/>
          <w:b w:val="0"/>
          <w:sz w:val="20"/>
          <w:szCs w:val="20"/>
        </w:rPr>
        <w:t xml:space="preserve">   </w:t>
      </w:r>
      <w:r w:rsidRPr="00C858FA">
        <w:rPr>
          <w:rStyle w:val="Strong"/>
          <w:rFonts w:ascii="GHEA Grapalat" w:hAnsi="GHEA Grapalat"/>
          <w:b w:val="0"/>
          <w:sz w:val="20"/>
          <w:szCs w:val="20"/>
          <w:u w:val="single"/>
          <w:lang w:val="hy-AM"/>
        </w:rPr>
        <w:tab/>
      </w:r>
      <w:r w:rsidRPr="00C858FA">
        <w:rPr>
          <w:rStyle w:val="Strong"/>
          <w:rFonts w:ascii="GHEA Grapalat" w:hAnsi="GHEA Grapalat"/>
          <w:b w:val="0"/>
          <w:sz w:val="20"/>
          <w:szCs w:val="20"/>
          <w:u w:val="single"/>
          <w:lang w:val="hy-AM"/>
        </w:rPr>
        <w:tab/>
      </w:r>
      <w:r w:rsidRPr="00C858FA">
        <w:rPr>
          <w:rStyle w:val="Strong"/>
          <w:rFonts w:ascii="GHEA Grapalat" w:hAnsi="GHEA Grapalat"/>
          <w:b w:val="0"/>
          <w:sz w:val="20"/>
          <w:szCs w:val="20"/>
          <w:u w:val="single"/>
          <w:lang w:val="hy-AM"/>
        </w:rPr>
        <w:tab/>
      </w:r>
      <w:r w:rsidRPr="00C858FA">
        <w:rPr>
          <w:rStyle w:val="Strong"/>
          <w:rFonts w:ascii="GHEA Grapalat" w:hAnsi="GHEA Grapalat"/>
          <w:b w:val="0"/>
          <w:sz w:val="20"/>
          <w:szCs w:val="20"/>
          <w:u w:val="single"/>
          <w:lang w:val="hy-AM"/>
        </w:rPr>
        <w:tab/>
      </w:r>
      <w:r w:rsidRPr="00C858FA">
        <w:rPr>
          <w:rFonts w:eastAsiaTheme="minorHAnsi" w:cstheme="minorBidi"/>
        </w:rPr>
        <w:t xml:space="preserve">    </w:t>
      </w:r>
    </w:p>
    <w:p w14:paraId="14049A2E" w14:textId="77777777" w:rsidR="00131F0B" w:rsidRPr="00C858FA" w:rsidRDefault="00131F0B" w:rsidP="00131F0B">
      <w:pPr>
        <w:pStyle w:val="NormalWeb"/>
        <w:shd w:val="clear" w:color="auto" w:fill="FFFFFF"/>
        <w:spacing w:before="0" w:beforeAutospacing="0" w:after="0" w:afterAutospacing="0"/>
        <w:ind w:left="-142"/>
        <w:rPr>
          <w:rStyle w:val="Strong"/>
          <w:rFonts w:ascii="GHEA Grapalat" w:hAnsi="GHEA Grapalat"/>
          <w:b w:val="0"/>
          <w:sz w:val="16"/>
          <w:szCs w:val="16"/>
        </w:rPr>
      </w:pPr>
      <w:r w:rsidRPr="00C858FA">
        <w:rPr>
          <w:rStyle w:val="Strong"/>
          <w:rFonts w:ascii="GHEA Grapalat" w:hAnsi="GHEA Grapalat"/>
          <w:b w:val="0"/>
          <w:sz w:val="18"/>
          <w:szCs w:val="18"/>
        </w:rPr>
        <w:t xml:space="preserve"> </w:t>
      </w:r>
      <w:r w:rsidRPr="00C858FA">
        <w:rPr>
          <w:rStyle w:val="Strong"/>
          <w:rFonts w:ascii="GHEA Grapalat" w:hAnsi="GHEA Grapalat"/>
          <w:b w:val="0"/>
          <w:sz w:val="16"/>
          <w:szCs w:val="16"/>
        </w:rPr>
        <w:t>наименование заказчика                                                                  наименование отобранного участника</w:t>
      </w:r>
    </w:p>
    <w:p w14:paraId="0F9B9D72" w14:textId="77777777" w:rsidR="00131F0B" w:rsidRPr="00C858FA" w:rsidRDefault="00131F0B" w:rsidP="00131F0B">
      <w:pPr>
        <w:pStyle w:val="NormalWeb"/>
        <w:shd w:val="clear" w:color="auto" w:fill="FFFFFF"/>
        <w:spacing w:before="0" w:beforeAutospacing="0" w:after="0" w:afterAutospacing="0"/>
        <w:ind w:left="-142"/>
        <w:rPr>
          <w:rFonts w:cs="Sylfaen"/>
          <w:sz w:val="16"/>
          <w:szCs w:val="16"/>
          <w:vertAlign w:val="superscript"/>
          <w:lang w:val="hy-AM"/>
        </w:rPr>
      </w:pPr>
      <w:r w:rsidRPr="00C858FA">
        <w:rPr>
          <w:rStyle w:val="Strong"/>
          <w:rFonts w:ascii="GHEA Grapalat" w:hAnsi="GHEA Grapalat"/>
          <w:b w:val="0"/>
          <w:sz w:val="16"/>
          <w:szCs w:val="16"/>
        </w:rPr>
        <w:t xml:space="preserve">                                                                </w:t>
      </w:r>
      <w:r w:rsidRPr="00C858FA">
        <w:rPr>
          <w:rStyle w:val="Strong"/>
          <w:rFonts w:ascii="GHEA Grapalat" w:hAnsi="GHEA Grapalat"/>
          <w:b w:val="0"/>
          <w:sz w:val="16"/>
          <w:szCs w:val="16"/>
          <w:lang w:val="hy-AM"/>
        </w:rPr>
        <w:tab/>
      </w:r>
    </w:p>
    <w:p w14:paraId="5FF3E3DF" w14:textId="77777777" w:rsidR="00131F0B" w:rsidRPr="00C858FA" w:rsidRDefault="00131F0B" w:rsidP="00131F0B">
      <w:pPr>
        <w:pStyle w:val="NormalWeb"/>
        <w:shd w:val="clear" w:color="auto" w:fill="FFFFFF"/>
        <w:spacing w:before="0" w:beforeAutospacing="0" w:after="0" w:afterAutospacing="0"/>
        <w:jc w:val="both"/>
        <w:rPr>
          <w:rFonts w:ascii="GHEA Grapalat" w:hAnsi="GHEA Grapalat"/>
          <w:sz w:val="20"/>
          <w:szCs w:val="20"/>
        </w:rPr>
      </w:pPr>
      <w:r w:rsidRPr="00C858FA">
        <w:rPr>
          <w:rFonts w:eastAsiaTheme="minorHAnsi" w:cstheme="minorBidi"/>
        </w:rPr>
        <w:t>(</w:t>
      </w:r>
      <w:r w:rsidRPr="00C858FA">
        <w:rPr>
          <w:rFonts w:ascii="GHEA Grapalat" w:eastAsiaTheme="minorHAnsi" w:hAnsi="GHEA Grapalat" w:cstheme="minorBidi"/>
        </w:rPr>
        <w:t xml:space="preserve">далее-принципал). </w:t>
      </w:r>
    </w:p>
    <w:p w14:paraId="2A79CA77" w14:textId="77777777" w:rsidR="00131F0B" w:rsidRPr="00C858FA" w:rsidRDefault="00131F0B" w:rsidP="00131F0B">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858FA">
        <w:rPr>
          <w:rStyle w:val="Strong"/>
          <w:rFonts w:ascii="GHEA Grapalat" w:hAnsi="GHEA Grapalat"/>
          <w:sz w:val="20"/>
          <w:szCs w:val="20"/>
          <w:lang w:val="hy-AM"/>
        </w:rPr>
        <w:tab/>
      </w:r>
      <w:r w:rsidRPr="00C858FA">
        <w:rPr>
          <w:rStyle w:val="Strong"/>
          <w:rFonts w:ascii="GHEA Grapalat" w:hAnsi="GHEA Grapalat"/>
          <w:sz w:val="20"/>
          <w:szCs w:val="20"/>
          <w:lang w:val="hy-AM"/>
        </w:rPr>
        <w:tab/>
      </w:r>
      <w:r w:rsidRPr="00C858FA">
        <w:rPr>
          <w:rFonts w:eastAsiaTheme="minorHAnsi" w:cstheme="minorBidi"/>
        </w:rPr>
        <w:t xml:space="preserve"> </w:t>
      </w:r>
    </w:p>
    <w:p w14:paraId="1D58F2A7" w14:textId="77777777" w:rsidR="00131F0B" w:rsidRPr="00C858FA" w:rsidRDefault="00131F0B" w:rsidP="00131F0B">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858FA">
        <w:rPr>
          <w:rStyle w:val="Strong"/>
          <w:rFonts w:ascii="GHEA Grapalat" w:hAnsi="GHEA Grapalat"/>
          <w:sz w:val="20"/>
          <w:szCs w:val="20"/>
          <w:lang w:val="hy-AM"/>
        </w:rPr>
        <w:tab/>
      </w:r>
      <w:r w:rsidRPr="00C858FA">
        <w:rPr>
          <w:rStyle w:val="Strong"/>
          <w:rFonts w:ascii="GHEA Grapalat" w:hAnsi="GHEA Grapalat"/>
          <w:sz w:val="20"/>
          <w:szCs w:val="20"/>
          <w:lang w:val="hy-AM"/>
        </w:rPr>
        <w:tab/>
      </w:r>
      <w:r w:rsidRPr="00C858FA">
        <w:rPr>
          <w:rFonts w:eastAsiaTheme="minorHAnsi" w:cstheme="minorBidi"/>
        </w:rPr>
        <w:t xml:space="preserve"> </w:t>
      </w:r>
    </w:p>
    <w:p w14:paraId="7861A5B7" w14:textId="77777777" w:rsidR="00131F0B" w:rsidRPr="00C858FA" w:rsidRDefault="00131F0B" w:rsidP="00131F0B">
      <w:pPr>
        <w:pStyle w:val="NormalWeb"/>
        <w:shd w:val="clear" w:color="auto" w:fill="FFFFFF"/>
        <w:spacing w:before="0" w:beforeAutospacing="0" w:after="0" w:afterAutospacing="0"/>
        <w:jc w:val="both"/>
        <w:rPr>
          <w:rFonts w:ascii="GHEA Grapalat" w:eastAsiaTheme="minorHAnsi" w:hAnsi="GHEA Grapalat" w:cstheme="minorBidi"/>
          <w:lang w:val="hy-AM"/>
        </w:rPr>
      </w:pPr>
      <w:r w:rsidRPr="00C858FA">
        <w:rPr>
          <w:rFonts w:ascii="GHEA Grapalat" w:eastAsiaTheme="minorHAnsi" w:hAnsi="GHEA Grapalat" w:cstheme="minorBidi"/>
        </w:rPr>
        <w:t xml:space="preserve">  2.  По гарантии </w:t>
      </w:r>
      <w:r w:rsidRPr="00C858FA">
        <w:rPr>
          <w:rFonts w:ascii="GHEA Grapalat" w:eastAsiaTheme="minorHAnsi" w:hAnsi="GHEA Grapalat" w:cstheme="minorBidi"/>
          <w:lang w:val="hy-AM"/>
        </w:rPr>
        <w:t xml:space="preserve">---------------------------------------------------------------------------- </w:t>
      </w:r>
    </w:p>
    <w:p w14:paraId="551F4E65" w14:textId="77777777" w:rsidR="00131F0B" w:rsidRPr="00616AAA" w:rsidRDefault="00131F0B" w:rsidP="00131F0B">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sidRPr="00616AAA">
        <w:rPr>
          <w:rFonts w:ascii="GHEA Grapalat" w:eastAsiaTheme="minorHAnsi" w:hAnsi="GHEA Grapalat" w:cstheme="minorBidi"/>
          <w:sz w:val="18"/>
          <w:szCs w:val="18"/>
        </w:rPr>
        <w:t xml:space="preserve">                                                           наименование банка выдающего гарантию</w:t>
      </w:r>
    </w:p>
    <w:p w14:paraId="2D0F6EB4" w14:textId="77777777" w:rsidR="00131F0B" w:rsidRPr="00616AAA" w:rsidRDefault="00131F0B" w:rsidP="00131F0B">
      <w:pPr>
        <w:pStyle w:val="NormalWeb"/>
        <w:shd w:val="clear" w:color="auto" w:fill="FFFFFF"/>
        <w:spacing w:before="0" w:beforeAutospacing="0" w:after="0" w:afterAutospacing="0"/>
        <w:jc w:val="both"/>
        <w:rPr>
          <w:rFonts w:ascii="GHEA Grapalat" w:eastAsiaTheme="minorHAnsi" w:hAnsi="GHEA Grapalat" w:cstheme="minorBidi"/>
        </w:rPr>
      </w:pPr>
    </w:p>
    <w:p w14:paraId="4416CC74" w14:textId="77777777" w:rsidR="00131F0B" w:rsidRPr="00616AAA" w:rsidRDefault="00131F0B" w:rsidP="00131F0B">
      <w:pPr>
        <w:pStyle w:val="NormalWeb"/>
        <w:shd w:val="clear" w:color="auto" w:fill="FFFFFF"/>
        <w:spacing w:before="0" w:beforeAutospacing="0" w:after="0" w:afterAutospacing="0"/>
        <w:jc w:val="both"/>
        <w:rPr>
          <w:rFonts w:ascii="GHEA Grapalat" w:eastAsiaTheme="minorHAnsi" w:hAnsi="GHEA Grapalat" w:cstheme="minorBidi"/>
        </w:rPr>
      </w:pPr>
      <w:r w:rsidRPr="00616AAA">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w:t>
      </w:r>
    </w:p>
    <w:p w14:paraId="39AE488C" w14:textId="77777777" w:rsidR="00131F0B" w:rsidRPr="00616AAA" w:rsidRDefault="00131F0B" w:rsidP="00131F0B">
      <w:pPr>
        <w:pStyle w:val="NormalWeb"/>
        <w:shd w:val="clear" w:color="auto" w:fill="FFFFFF"/>
        <w:spacing w:before="0" w:beforeAutospacing="0" w:after="0" w:afterAutospacing="0"/>
        <w:jc w:val="center"/>
        <w:rPr>
          <w:rFonts w:ascii="GHEA Grapalat" w:eastAsiaTheme="minorHAnsi" w:hAnsi="GHEA Grapalat" w:cstheme="minorBidi"/>
        </w:rPr>
      </w:pPr>
      <w:r w:rsidRPr="00616AAA">
        <w:rPr>
          <w:rFonts w:ascii="GHEA Grapalat" w:eastAsiaTheme="minorHAnsi" w:hAnsi="GHEA Grapalat" w:cstheme="minorBidi"/>
          <w:sz w:val="18"/>
          <w:szCs w:val="18"/>
        </w:rPr>
        <w:t xml:space="preserve">                                                       сумма в цифрах и прописью</w:t>
      </w:r>
    </w:p>
    <w:p w14:paraId="6E21E47E" w14:textId="77777777" w:rsidR="00131F0B" w:rsidRPr="00616AAA" w:rsidRDefault="00131F0B" w:rsidP="00131F0B">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616AAA">
        <w:rPr>
          <w:rFonts w:ascii="GHEA Grapalat" w:eastAsiaTheme="minorHAnsi" w:hAnsi="GHEA Grapalat" w:cstheme="minorBidi"/>
        </w:rPr>
        <w:t xml:space="preserve">                         </w:t>
      </w:r>
    </w:p>
    <w:p w14:paraId="2547BA79" w14:textId="77777777" w:rsidR="00131F0B" w:rsidRPr="00616AAA" w:rsidRDefault="00131F0B" w:rsidP="00131F0B">
      <w:pPr>
        <w:pStyle w:val="NormalWeb"/>
        <w:shd w:val="clear" w:color="auto" w:fill="FFFFFF"/>
        <w:spacing w:before="0" w:beforeAutospacing="0" w:after="0" w:afterAutospacing="0"/>
        <w:jc w:val="both"/>
        <w:rPr>
          <w:rFonts w:ascii="GHEA Grapalat" w:eastAsiaTheme="minorHAnsi" w:hAnsi="GHEA Grapalat" w:cstheme="minorBidi"/>
        </w:rPr>
      </w:pPr>
      <w:r w:rsidRPr="00616AAA">
        <w:rPr>
          <w:rFonts w:ascii="GHEA Grapalat" w:eastAsiaTheme="minorHAnsi" w:hAnsi="GHEA Grapalat" w:cstheme="minorBidi"/>
        </w:rPr>
        <w:t xml:space="preserve">(далее-сумма гарантии) в течение </w:t>
      </w:r>
      <w:r w:rsidR="00EE1AD6">
        <w:rPr>
          <w:rFonts w:ascii="GHEA Grapalat" w:eastAsiaTheme="minorHAnsi" w:hAnsi="GHEA Grapalat" w:cstheme="minorBidi"/>
        </w:rPr>
        <w:t>пяти</w:t>
      </w:r>
      <w:r w:rsidRPr="00616AAA">
        <w:rPr>
          <w:rFonts w:ascii="GHEA Grapalat" w:eastAsiaTheme="minorHAnsi" w:hAnsi="GHEA Grapalat" w:cstheme="minorBidi"/>
        </w:rPr>
        <w:t xml:space="preserve"> рабочих дней после получения требования. Выплата производится посредством перечисления на расчетный счет____________________ бенефициара.</w:t>
      </w:r>
    </w:p>
    <w:p w14:paraId="4BC981CF" w14:textId="77777777" w:rsidR="00131F0B" w:rsidRPr="00616AAA" w:rsidRDefault="00131F0B" w:rsidP="00131F0B">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616AAA">
        <w:rPr>
          <w:rFonts w:ascii="GHEA Grapalat" w:eastAsiaTheme="minorHAnsi" w:hAnsi="GHEA Grapalat" w:cstheme="minorBidi"/>
        </w:rPr>
        <w:t xml:space="preserve">             </w:t>
      </w:r>
      <w:r w:rsidRPr="00616AAA">
        <w:rPr>
          <w:rFonts w:ascii="GHEA Grapalat" w:eastAsiaTheme="minorHAnsi" w:hAnsi="GHEA Grapalat" w:cstheme="minorBidi"/>
          <w:sz w:val="18"/>
          <w:szCs w:val="18"/>
        </w:rPr>
        <w:t>расчетный счет</w:t>
      </w:r>
    </w:p>
    <w:p w14:paraId="0C85B17A" w14:textId="77777777" w:rsidR="00131F0B" w:rsidRPr="00616AAA" w:rsidRDefault="00131F0B" w:rsidP="00131F0B">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616AAA">
        <w:rPr>
          <w:rStyle w:val="Strong"/>
          <w:rFonts w:ascii="GHEA Grapalat" w:hAnsi="GHEA Grapalat"/>
          <w:sz w:val="20"/>
          <w:szCs w:val="20"/>
        </w:rPr>
        <w:t xml:space="preserve">3. </w:t>
      </w:r>
      <w:r w:rsidRPr="00616AAA">
        <w:rPr>
          <w:rFonts w:ascii="GHEA Grapalat" w:eastAsiaTheme="minorHAnsi" w:hAnsi="GHEA Grapalat" w:cstheme="minorBidi"/>
        </w:rPr>
        <w:t>Настоящая гарантия является безотзывной.</w:t>
      </w:r>
    </w:p>
    <w:p w14:paraId="7FF64F89" w14:textId="77777777" w:rsidR="00131F0B" w:rsidRPr="00616AAA" w:rsidRDefault="00131F0B" w:rsidP="00131F0B">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27564025" w14:textId="77777777" w:rsidR="00131F0B" w:rsidRPr="00616AAA" w:rsidRDefault="00131F0B" w:rsidP="00131F0B">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616AAA">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32E78B35" w14:textId="77777777" w:rsidR="00131F0B" w:rsidRPr="00200997" w:rsidRDefault="00131F0B" w:rsidP="00131F0B">
      <w:pPr>
        <w:pStyle w:val="NormalWeb"/>
        <w:shd w:val="clear" w:color="auto" w:fill="FFFFFF"/>
        <w:ind w:firstLine="374"/>
        <w:contextualSpacing/>
        <w:jc w:val="both"/>
        <w:rPr>
          <w:rFonts w:ascii="GHEA Grapalat" w:eastAsiaTheme="minorHAnsi" w:hAnsi="GHEA Grapalat" w:cstheme="minorBidi"/>
        </w:rPr>
      </w:pPr>
      <w:r w:rsidRPr="00200997">
        <w:rPr>
          <w:rFonts w:ascii="GHEA Grapalat" w:eastAsiaTheme="minorHAnsi" w:hAnsi="GHEA Grapalat" w:cstheme="minorBidi"/>
        </w:rPr>
        <w:t xml:space="preserve">5. Гарантия действует </w:t>
      </w:r>
      <w:r w:rsidR="00F74DA0">
        <w:rPr>
          <w:rFonts w:ascii="GHEA Grapalat" w:eastAsiaTheme="minorHAnsi" w:hAnsi="GHEA Grapalat" w:cstheme="minorBidi"/>
        </w:rPr>
        <w:t>с момента выпуска и в силе</w:t>
      </w:r>
      <w:r w:rsidR="00F74DA0" w:rsidRPr="007C2C8F">
        <w:rPr>
          <w:rFonts w:ascii="GHEA Grapalat" w:eastAsiaTheme="minorHAnsi" w:hAnsi="GHEA Grapalat" w:cstheme="minorBidi"/>
        </w:rPr>
        <w:t xml:space="preserve"> </w:t>
      </w:r>
      <w:r w:rsidRPr="00200997">
        <w:rPr>
          <w:rFonts w:ascii="GHEA Grapalat" w:eastAsiaTheme="minorHAnsi" w:hAnsi="GHEA Grapalat" w:cstheme="minorBidi"/>
        </w:rPr>
        <w:t>со дня вступления в силу договора N________________________ заключаемого  между  бенефициаром и</w:t>
      </w:r>
      <w:del w:id="8" w:author="Inesa Kocharyan" w:date="2023-07-07T17:59:00Z">
        <w:r w:rsidRPr="00200997" w:rsidDel="00F74DA0">
          <w:rPr>
            <w:rFonts w:ascii="GHEA Grapalat" w:eastAsiaTheme="minorHAnsi" w:hAnsi="GHEA Grapalat" w:cstheme="minorBidi"/>
          </w:rPr>
          <w:delText xml:space="preserve"> </w:delText>
        </w:r>
      </w:del>
      <w:r w:rsidRPr="00200997">
        <w:rPr>
          <w:rFonts w:ascii="GHEA Grapalat" w:eastAsiaTheme="minorHAnsi" w:hAnsi="GHEA Grapalat" w:cstheme="minorBidi"/>
        </w:rPr>
        <w:t xml:space="preserve">   </w:t>
      </w:r>
    </w:p>
    <w:p w14:paraId="77D439D5" w14:textId="77777777" w:rsidR="00131F0B" w:rsidRPr="00200997" w:rsidRDefault="00F74DA0" w:rsidP="00131F0B">
      <w:pPr>
        <w:pStyle w:val="NormalWeb"/>
        <w:shd w:val="clear" w:color="auto" w:fill="FFFFFF"/>
        <w:ind w:firstLine="374"/>
        <w:contextualSpacing/>
        <w:jc w:val="both"/>
        <w:rPr>
          <w:rFonts w:ascii="GHEA Grapalat" w:eastAsiaTheme="minorHAnsi" w:hAnsi="GHEA Grapalat" w:cstheme="minorBidi"/>
        </w:rPr>
      </w:pPr>
      <w:r>
        <w:rPr>
          <w:rFonts w:ascii="GHEA Grapalat" w:eastAsiaTheme="minorHAnsi" w:hAnsi="GHEA Grapalat" w:cstheme="minorBidi"/>
          <w:sz w:val="18"/>
          <w:szCs w:val="18"/>
        </w:rPr>
        <w:t xml:space="preserve">                </w:t>
      </w:r>
      <w:ins w:id="9" w:author="Inesa Kocharyan" w:date="2023-07-07T17:59:00Z">
        <w:r>
          <w:rPr>
            <w:rFonts w:ascii="GHEA Grapalat" w:eastAsiaTheme="minorHAnsi" w:hAnsi="GHEA Grapalat" w:cstheme="minorBidi"/>
            <w:sz w:val="18"/>
            <w:szCs w:val="18"/>
          </w:rPr>
          <w:t xml:space="preserve"> </w:t>
        </w:r>
      </w:ins>
      <w:r w:rsidR="00131F0B" w:rsidRPr="00200997">
        <w:rPr>
          <w:rFonts w:ascii="GHEA Grapalat" w:eastAsiaTheme="minorHAnsi" w:hAnsi="GHEA Grapalat" w:cstheme="minorBidi"/>
          <w:sz w:val="18"/>
          <w:szCs w:val="18"/>
        </w:rPr>
        <w:t>номер заключаемого договара</w:t>
      </w:r>
    </w:p>
    <w:p w14:paraId="23BB8875" w14:textId="77777777" w:rsidR="00131F0B" w:rsidRPr="00200997" w:rsidRDefault="00131F0B" w:rsidP="00131F0B">
      <w:pPr>
        <w:pStyle w:val="NormalWeb"/>
        <w:shd w:val="clear" w:color="auto" w:fill="FFFFFF"/>
        <w:ind w:firstLine="374"/>
        <w:contextualSpacing/>
        <w:jc w:val="both"/>
        <w:rPr>
          <w:rFonts w:ascii="GHEA Grapalat" w:eastAsiaTheme="minorHAnsi" w:hAnsi="GHEA Grapalat" w:cstheme="minorBidi"/>
        </w:rPr>
      </w:pPr>
    </w:p>
    <w:p w14:paraId="6C6EAF84" w14:textId="77777777" w:rsidR="00131F0B" w:rsidRPr="00200997" w:rsidRDefault="00F74DA0" w:rsidP="00131F0B">
      <w:pPr>
        <w:pStyle w:val="NormalWeb"/>
        <w:shd w:val="clear" w:color="auto" w:fill="FFFFFF"/>
        <w:contextualSpacing/>
        <w:jc w:val="both"/>
        <w:rPr>
          <w:rFonts w:ascii="GHEA Grapalat" w:eastAsiaTheme="minorHAnsi" w:hAnsi="GHEA Grapalat" w:cstheme="minorBidi"/>
          <w:lang w:val="hy-AM"/>
        </w:rPr>
      </w:pPr>
      <w:r w:rsidRPr="00200997">
        <w:rPr>
          <w:rFonts w:ascii="GHEA Grapalat" w:eastAsiaTheme="minorHAnsi" w:hAnsi="GHEA Grapalat" w:cstheme="minorBidi"/>
        </w:rPr>
        <w:t xml:space="preserve">принципалом </w:t>
      </w:r>
      <w:r w:rsidR="00131F0B" w:rsidRPr="00200997">
        <w:rPr>
          <w:rFonts w:ascii="GHEA Grapalat" w:eastAsiaTheme="minorHAnsi" w:hAnsi="GHEA Grapalat" w:cstheme="minorBidi"/>
        </w:rPr>
        <w:t xml:space="preserve">и  действует </w:t>
      </w:r>
      <w:r w:rsidR="00131F0B" w:rsidRPr="00200997">
        <w:rPr>
          <w:rFonts w:ascii="GHEA Grapalat" w:eastAsiaTheme="minorHAnsi" w:hAnsi="GHEA Grapalat" w:cstheme="minorBidi"/>
          <w:lang w:val="hy-AM"/>
        </w:rPr>
        <w:t xml:space="preserve"> </w:t>
      </w:r>
      <w:r w:rsidR="00131F0B" w:rsidRPr="00200997">
        <w:rPr>
          <w:rFonts w:ascii="GHEA Grapalat" w:eastAsiaTheme="minorHAnsi" w:hAnsi="GHEA Grapalat" w:cstheme="minorBidi"/>
        </w:rPr>
        <w:t>в</w:t>
      </w:r>
      <w:r w:rsidR="00131F0B" w:rsidRPr="00200997">
        <w:rPr>
          <w:rFonts w:ascii="GHEA Grapalat" w:hAnsi="GHEA Grapalat"/>
        </w:rPr>
        <w:t>ключительно</w:t>
      </w:r>
      <w:r w:rsidR="00131F0B" w:rsidRPr="00200997">
        <w:rPr>
          <w:rFonts w:ascii="GHEA Grapalat" w:eastAsiaTheme="minorHAnsi" w:hAnsi="GHEA Grapalat" w:cstheme="minorBidi"/>
        </w:rPr>
        <w:t xml:space="preserve"> </w:t>
      </w:r>
      <w:r w:rsidR="00131F0B" w:rsidRPr="00200997">
        <w:rPr>
          <w:rFonts w:ascii="GHEA Grapalat" w:eastAsiaTheme="minorHAnsi" w:hAnsi="GHEA Grapalat" w:cstheme="minorBidi"/>
          <w:lang w:val="hy-AM"/>
        </w:rPr>
        <w:t xml:space="preserve"> </w:t>
      </w:r>
      <w:r w:rsidR="00131F0B" w:rsidRPr="00200997">
        <w:rPr>
          <w:rFonts w:ascii="GHEA Grapalat" w:eastAsiaTheme="minorHAnsi" w:hAnsi="GHEA Grapalat" w:cstheme="minorBidi"/>
        </w:rPr>
        <w:t xml:space="preserve">до </w:t>
      </w:r>
      <w:r w:rsidR="00131F0B" w:rsidRPr="00200997">
        <w:rPr>
          <w:rFonts w:ascii="GHEA Grapalat" w:eastAsiaTheme="minorHAnsi" w:hAnsi="GHEA Grapalat" w:cstheme="minorBidi"/>
          <w:lang w:val="hy-AM"/>
        </w:rPr>
        <w:t xml:space="preserve"> </w:t>
      </w:r>
      <w:r w:rsidR="00131F0B" w:rsidRPr="00200997">
        <w:rPr>
          <w:rFonts w:ascii="GHEA Grapalat" w:eastAsiaTheme="minorHAnsi" w:hAnsi="GHEA Grapalat" w:cstheme="minorBidi"/>
        </w:rPr>
        <w:t xml:space="preserve">девяностого </w:t>
      </w:r>
      <w:r w:rsidR="00131F0B" w:rsidRPr="00200997">
        <w:rPr>
          <w:rFonts w:ascii="GHEA Grapalat" w:eastAsiaTheme="minorHAnsi" w:hAnsi="GHEA Grapalat" w:cstheme="minorBidi"/>
          <w:lang w:val="hy-AM"/>
        </w:rPr>
        <w:t xml:space="preserve"> </w:t>
      </w:r>
      <w:r w:rsidR="00131F0B" w:rsidRPr="00200997">
        <w:rPr>
          <w:rFonts w:ascii="GHEA Grapalat" w:eastAsiaTheme="minorHAnsi" w:hAnsi="GHEA Grapalat" w:cstheme="minorBidi"/>
        </w:rPr>
        <w:t xml:space="preserve">рабочего </w:t>
      </w:r>
      <w:r w:rsidR="00131F0B" w:rsidRPr="00200997">
        <w:rPr>
          <w:rFonts w:ascii="GHEA Grapalat" w:eastAsiaTheme="minorHAnsi" w:hAnsi="GHEA Grapalat" w:cstheme="minorBidi"/>
          <w:lang w:val="hy-AM"/>
        </w:rPr>
        <w:t xml:space="preserve"> </w:t>
      </w:r>
      <w:r w:rsidR="00131F0B" w:rsidRPr="00200997">
        <w:rPr>
          <w:rFonts w:ascii="GHEA Grapalat" w:eastAsiaTheme="minorHAnsi" w:hAnsi="GHEA Grapalat" w:cstheme="minorBidi"/>
        </w:rPr>
        <w:t>дня</w:t>
      </w:r>
      <w:r w:rsidR="00131F0B" w:rsidRPr="00200997">
        <w:rPr>
          <w:rFonts w:ascii="GHEA Grapalat" w:eastAsiaTheme="minorHAnsi" w:hAnsi="GHEA Grapalat" w:cstheme="minorBidi"/>
          <w:lang w:val="hy-AM"/>
        </w:rPr>
        <w:t xml:space="preserve">  </w:t>
      </w:r>
      <w:r w:rsidR="00131F0B" w:rsidRPr="00200997">
        <w:rPr>
          <w:rFonts w:ascii="GHEA Grapalat" w:eastAsiaTheme="minorHAnsi" w:hAnsi="GHEA Grapalat" w:cstheme="minorBidi"/>
        </w:rPr>
        <w:t xml:space="preserve">следующего за днем </w:t>
      </w:r>
    </w:p>
    <w:p w14:paraId="6D5051F0" w14:textId="77777777" w:rsidR="00131F0B" w:rsidRPr="00200997" w:rsidRDefault="00131F0B" w:rsidP="00131F0B">
      <w:pPr>
        <w:pStyle w:val="NormalWeb"/>
        <w:shd w:val="clear" w:color="auto" w:fill="FFFFFF"/>
        <w:contextualSpacing/>
        <w:jc w:val="both"/>
        <w:rPr>
          <w:rFonts w:ascii="GHEA Grapalat" w:eastAsiaTheme="minorHAnsi" w:hAnsi="GHEA Grapalat" w:cstheme="minorBidi"/>
          <w:sz w:val="18"/>
          <w:szCs w:val="18"/>
          <w:lang w:val="hy-AM"/>
        </w:rPr>
      </w:pPr>
    </w:p>
    <w:p w14:paraId="3D644F1C" w14:textId="77777777" w:rsidR="00131F0B" w:rsidRPr="00200997" w:rsidRDefault="00131F0B" w:rsidP="00131F0B">
      <w:pPr>
        <w:pStyle w:val="NormalWeb"/>
        <w:shd w:val="clear" w:color="auto" w:fill="FFFFFF"/>
        <w:contextualSpacing/>
        <w:jc w:val="center"/>
        <w:rPr>
          <w:rFonts w:eastAsiaTheme="minorHAnsi" w:cstheme="minorBidi"/>
        </w:rPr>
      </w:pPr>
      <w:r w:rsidRPr="00200997">
        <w:rPr>
          <w:rFonts w:ascii="GHEA Grapalat" w:eastAsiaTheme="minorHAnsi" w:hAnsi="GHEA Grapalat" w:cstheme="minorBidi"/>
          <w:lang w:val="hy-AM"/>
        </w:rPr>
        <w:t>--------------------------------------------------------</w:t>
      </w:r>
      <w:r w:rsidRPr="00200997">
        <w:rPr>
          <w:rFonts w:ascii="GHEA Grapalat" w:eastAsiaTheme="minorHAnsi" w:hAnsi="GHEA Grapalat" w:cstheme="minorBidi"/>
        </w:rPr>
        <w:t>------------------</w:t>
      </w:r>
      <w:r w:rsidRPr="00200997">
        <w:rPr>
          <w:rFonts w:ascii="GHEA Grapalat" w:eastAsiaTheme="minorHAnsi" w:hAnsi="GHEA Grapalat" w:cstheme="minorBidi"/>
          <w:lang w:val="hy-AM"/>
        </w:rPr>
        <w:t>----------------------</w:t>
      </w:r>
      <w:r w:rsidRPr="00200997">
        <w:rPr>
          <w:rFonts w:eastAsiaTheme="minorHAnsi" w:cstheme="minorBidi"/>
        </w:rPr>
        <w:t xml:space="preserve"> </w:t>
      </w:r>
      <w:r w:rsidRPr="00200997">
        <w:rPr>
          <w:rFonts w:eastAsiaTheme="minorHAnsi" w:cstheme="minorBidi"/>
          <w:lang w:val="hy-AM"/>
        </w:rPr>
        <w:t>.</w:t>
      </w:r>
      <w:r w:rsidRPr="00200997">
        <w:rPr>
          <w:rFonts w:eastAsiaTheme="minorHAnsi" w:cstheme="minorBidi"/>
        </w:rPr>
        <w:t xml:space="preserve">                    </w:t>
      </w:r>
      <w:r w:rsidRPr="00200997">
        <w:rPr>
          <w:rFonts w:ascii="GHEA Grapalat" w:hAnsi="GHEA Grapalat"/>
          <w:sz w:val="16"/>
          <w:szCs w:val="16"/>
        </w:rPr>
        <w:t xml:space="preserve"> крайний  срок</w:t>
      </w:r>
      <w:r w:rsidRPr="00200997">
        <w:rPr>
          <w:rFonts w:ascii="GHEA Grapalat" w:eastAsiaTheme="minorHAnsi" w:hAnsi="GHEA Grapalat" w:cstheme="minorBidi"/>
          <w:sz w:val="16"/>
          <w:szCs w:val="16"/>
        </w:rPr>
        <w:t xml:space="preserve"> оказнаия услуг</w:t>
      </w:r>
      <w:r w:rsidRPr="00200997">
        <w:rPr>
          <w:rFonts w:ascii="GHEA Grapalat" w:hAnsi="GHEA Grapalat"/>
          <w:sz w:val="16"/>
          <w:szCs w:val="16"/>
        </w:rPr>
        <w:t>, предусмотренный заключаемым договором</w:t>
      </w:r>
    </w:p>
    <w:p w14:paraId="4C3BC6CE" w14:textId="77777777" w:rsidR="00131F0B" w:rsidRPr="00200997" w:rsidRDefault="00131F0B" w:rsidP="00131F0B">
      <w:pPr>
        <w:pStyle w:val="NormalWeb"/>
        <w:shd w:val="clear" w:color="auto" w:fill="FFFFFF"/>
        <w:contextualSpacing/>
        <w:jc w:val="center"/>
        <w:rPr>
          <w:rFonts w:eastAsiaTheme="minorHAnsi" w:cstheme="minorBidi"/>
        </w:rPr>
      </w:pPr>
    </w:p>
    <w:p w14:paraId="2C469A50" w14:textId="77777777" w:rsidR="00741367" w:rsidRPr="001666A7" w:rsidRDefault="00131F0B" w:rsidP="00131F0B">
      <w:pPr>
        <w:pStyle w:val="NormalWeb"/>
        <w:shd w:val="clear" w:color="auto" w:fill="FFFFFF"/>
        <w:contextualSpacing/>
        <w:jc w:val="both"/>
        <w:rPr>
          <w:rFonts w:ascii="GHEA Grapalat" w:eastAsiaTheme="minorHAnsi" w:hAnsi="GHEA Grapalat" w:cstheme="minorBidi"/>
        </w:rPr>
      </w:pPr>
      <w:r w:rsidRPr="00200997">
        <w:rPr>
          <w:rFonts w:ascii="GHEA Grapalat" w:eastAsiaTheme="minorHAnsi" w:hAnsi="GHEA Grapalat" w:cstheme="minorBidi"/>
        </w:rPr>
        <w:t>В день предоставления гарантии лицо, выдающее гарантию, с официального адреса</w:t>
      </w:r>
      <w:r w:rsidRPr="00200997">
        <w:rPr>
          <w:rFonts w:ascii="GHEA Grapalat" w:eastAsiaTheme="minorHAnsi" w:hAnsi="GHEA Grapalat" w:cstheme="minorBidi"/>
          <w:lang w:val="hy-AM"/>
        </w:rPr>
        <w:t xml:space="preserve"> </w:t>
      </w:r>
      <w:r w:rsidRPr="00200997">
        <w:rPr>
          <w:rFonts w:ascii="GHEA Grapalat" w:eastAsiaTheme="minorHAnsi" w:hAnsi="GHEA Grapalat" w:cstheme="minorBidi"/>
        </w:rPr>
        <w:t xml:space="preserve">электронной почты высылает воспроизведенный (отсканированный) с оригинала </w:t>
      </w:r>
      <w:r w:rsidRPr="00200997">
        <w:rPr>
          <w:rFonts w:ascii="GHEA Grapalat" w:eastAsiaTheme="minorHAnsi" w:hAnsi="GHEA Grapalat" w:cstheme="minorBidi"/>
        </w:rPr>
        <w:lastRenderedPageBreak/>
        <w:t>настоящей гарантии вариант также на адрес электронной почты секретаря оценочной комиссии</w:t>
      </w:r>
      <w:r w:rsidR="00741367" w:rsidRPr="001666A7">
        <w:rPr>
          <w:rFonts w:ascii="GHEA Grapalat" w:eastAsiaTheme="minorHAnsi" w:hAnsi="GHEA Grapalat" w:cstheme="minorBidi"/>
        </w:rPr>
        <w:t>-----------------------------------------------------------</w:t>
      </w:r>
      <w:r w:rsidRPr="00200997">
        <w:rPr>
          <w:rFonts w:ascii="GHEA Grapalat" w:eastAsiaTheme="minorHAnsi" w:hAnsi="GHEA Grapalat" w:cstheme="minorBidi"/>
        </w:rPr>
        <w:t xml:space="preserve">, </w:t>
      </w:r>
    </w:p>
    <w:p w14:paraId="2B9AC1DC" w14:textId="77777777" w:rsidR="00741367" w:rsidRPr="006E181F" w:rsidRDefault="00741367" w:rsidP="00741367">
      <w:pPr>
        <w:pStyle w:val="NormalWeb"/>
        <w:shd w:val="clear" w:color="auto" w:fill="FFFFFF"/>
        <w:contextualSpacing/>
        <w:jc w:val="both"/>
        <w:rPr>
          <w:rFonts w:ascii="GHEA Grapalat" w:eastAsiaTheme="minorHAnsi" w:hAnsi="GHEA Grapalat" w:cstheme="minorBidi"/>
        </w:rPr>
      </w:pPr>
      <w:r w:rsidRPr="006E181F">
        <w:rPr>
          <w:rStyle w:val="Strong"/>
          <w:sz w:val="20"/>
          <w:szCs w:val="20"/>
        </w:rPr>
        <w:t xml:space="preserve">                                                   </w:t>
      </w:r>
      <w:r w:rsidRPr="001666A7">
        <w:rPr>
          <w:rStyle w:val="Strong"/>
          <w:sz w:val="20"/>
          <w:szCs w:val="20"/>
        </w:rPr>
        <w:t xml:space="preserve">                                       </w:t>
      </w:r>
      <w:r w:rsidRPr="006E181F">
        <w:rPr>
          <w:rStyle w:val="Strong"/>
          <w:sz w:val="20"/>
          <w:szCs w:val="20"/>
        </w:rPr>
        <w:t xml:space="preserve">  </w:t>
      </w:r>
      <w:r>
        <w:rPr>
          <w:rStyle w:val="Strong"/>
          <w:b w:val="0"/>
          <w:bCs w:val="0"/>
          <w:sz w:val="20"/>
          <w:szCs w:val="20"/>
        </w:rPr>
        <w:t>адрес эл. почты секретаря</w:t>
      </w:r>
    </w:p>
    <w:p w14:paraId="6B0BE3BE" w14:textId="77777777" w:rsidR="00131F0B" w:rsidRPr="00200997" w:rsidRDefault="00131F0B" w:rsidP="00131F0B">
      <w:pPr>
        <w:pStyle w:val="NormalWeb"/>
        <w:shd w:val="clear" w:color="auto" w:fill="FFFFFF"/>
        <w:contextualSpacing/>
        <w:jc w:val="both"/>
        <w:rPr>
          <w:rFonts w:ascii="GHEA Grapalat" w:eastAsiaTheme="minorHAnsi" w:hAnsi="GHEA Grapalat" w:cstheme="minorBidi"/>
        </w:rPr>
      </w:pPr>
      <w:r w:rsidRPr="00200997">
        <w:rPr>
          <w:rFonts w:ascii="GHEA Grapalat" w:eastAsiaTheme="minorHAnsi" w:hAnsi="GHEA Grapalat" w:cstheme="minorBidi"/>
        </w:rPr>
        <w:t>указанный в приглашении к процедуре закупкок, организованной с целью заключения договора упомянутого в пункте 1 настоящей гарантии.</w:t>
      </w:r>
    </w:p>
    <w:p w14:paraId="422CF386" w14:textId="77777777" w:rsidR="00131F0B" w:rsidRPr="00B138F3" w:rsidRDefault="00131F0B" w:rsidP="00131F0B">
      <w:pPr>
        <w:pStyle w:val="NormalWeb"/>
        <w:shd w:val="clear" w:color="auto" w:fill="FFFFFF"/>
        <w:contextualSpacing/>
        <w:jc w:val="both"/>
        <w:rPr>
          <w:rStyle w:val="Strong"/>
          <w:rFonts w:ascii="GHEA Grapalat" w:hAnsi="GHEA Grapalat"/>
          <w:b w:val="0"/>
          <w:bCs w:val="0"/>
          <w:sz w:val="20"/>
          <w:szCs w:val="20"/>
        </w:rPr>
      </w:pPr>
    </w:p>
    <w:p w14:paraId="51872D20" w14:textId="77777777" w:rsidR="00131F0B" w:rsidRPr="00616AAA" w:rsidRDefault="00131F0B" w:rsidP="00131F0B">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616AAA">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14:paraId="49DB0F79" w14:textId="77777777" w:rsidR="00131F0B" w:rsidRPr="00616AAA" w:rsidRDefault="00131F0B" w:rsidP="00131F0B">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73ED6F8B" w14:textId="77777777" w:rsidR="00131F0B" w:rsidRPr="00616AAA" w:rsidRDefault="00131F0B" w:rsidP="00131F0B">
      <w:pPr>
        <w:pStyle w:val="NormalWeb"/>
        <w:shd w:val="clear" w:color="auto" w:fill="FFFFFF"/>
        <w:ind w:firstLine="374"/>
        <w:contextualSpacing/>
        <w:jc w:val="both"/>
        <w:rPr>
          <w:rFonts w:ascii="GHEA Grapalat" w:eastAsiaTheme="minorHAnsi" w:hAnsi="GHEA Grapalat" w:cstheme="minorBidi"/>
        </w:rPr>
      </w:pPr>
      <w:r w:rsidRPr="00616AAA">
        <w:rPr>
          <w:rFonts w:ascii="GHEA Grapalat" w:eastAsiaTheme="minorHAnsi" w:hAnsi="GHEA Grapalat" w:cstheme="minorBidi"/>
        </w:rPr>
        <w:t>1) копии заключенного договора N</w:t>
      </w:r>
      <w:r w:rsidRPr="00616AAA">
        <w:rPr>
          <w:rFonts w:ascii="GHEA Grapalat" w:eastAsiaTheme="minorHAnsi" w:hAnsi="GHEA Grapalat" w:cstheme="minorBidi"/>
          <w:lang w:val="hy-AM"/>
        </w:rPr>
        <w:t xml:space="preserve"> </w:t>
      </w:r>
      <w:r w:rsidRPr="00616AAA">
        <w:rPr>
          <w:rFonts w:ascii="GHEA Grapalat" w:eastAsiaTheme="minorHAnsi" w:hAnsi="GHEA Grapalat" w:cstheme="minorBidi"/>
        </w:rPr>
        <w:t xml:space="preserve">_____________________, включая </w:t>
      </w:r>
    </w:p>
    <w:p w14:paraId="76DD187C" w14:textId="77777777" w:rsidR="00131F0B" w:rsidRPr="00616AAA" w:rsidRDefault="00131F0B" w:rsidP="00131F0B">
      <w:pPr>
        <w:pStyle w:val="NormalWeb"/>
        <w:shd w:val="clear" w:color="auto" w:fill="FFFFFF"/>
        <w:contextualSpacing/>
        <w:jc w:val="both"/>
        <w:rPr>
          <w:rFonts w:ascii="GHEA Grapalat" w:eastAsiaTheme="minorHAnsi" w:hAnsi="GHEA Grapalat" w:cstheme="minorBidi"/>
          <w:sz w:val="18"/>
          <w:szCs w:val="18"/>
        </w:rPr>
      </w:pPr>
      <w:r w:rsidRPr="00616AAA">
        <w:rPr>
          <w:rFonts w:eastAsiaTheme="minorHAnsi" w:cstheme="minorBidi"/>
        </w:rPr>
        <w:t xml:space="preserve">                                                                         </w:t>
      </w:r>
      <w:r w:rsidRPr="00616AAA">
        <w:rPr>
          <w:rFonts w:ascii="GHEA Grapalat" w:eastAsiaTheme="minorHAnsi" w:hAnsi="GHEA Grapalat" w:cstheme="minorBidi"/>
          <w:sz w:val="18"/>
          <w:szCs w:val="18"/>
        </w:rPr>
        <w:t>номер заключаемого договара</w:t>
      </w:r>
    </w:p>
    <w:p w14:paraId="1B0149F4" w14:textId="77777777" w:rsidR="00131F0B" w:rsidRPr="00616AAA" w:rsidRDefault="00131F0B" w:rsidP="00131F0B">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616AAA">
        <w:rPr>
          <w:rFonts w:ascii="GHEA Grapalat" w:eastAsiaTheme="minorHAnsi" w:hAnsi="GHEA Grapalat" w:cstheme="minorBidi"/>
        </w:rPr>
        <w:t>копии внесенных  в него изменений, дополнительных соглашений,</w:t>
      </w:r>
    </w:p>
    <w:p w14:paraId="1B7EE7B1" w14:textId="77777777" w:rsidR="00131F0B" w:rsidRPr="00616AAA" w:rsidRDefault="00131F0B" w:rsidP="00131F0B">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E8B20CE" w14:textId="77777777" w:rsidR="00131F0B" w:rsidRPr="00616AAA" w:rsidRDefault="00131F0B" w:rsidP="00131F0B">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616AAA">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2" w:history="1">
        <w:r w:rsidRPr="00616AAA">
          <w:rPr>
            <w:rStyle w:val="Hyperlink"/>
            <w:rFonts w:ascii="GHEA Grapalat" w:hAnsi="GHEA Grapalat"/>
            <w:color w:val="auto"/>
            <w:sz w:val="20"/>
            <w:szCs w:val="20"/>
            <w:lang w:val="hy-AM"/>
          </w:rPr>
          <w:t>www.procurement.am</w:t>
        </w:r>
      </w:hyperlink>
      <w:r w:rsidRPr="00616AAA">
        <w:rPr>
          <w:rFonts w:ascii="GHEA Grapalat" w:eastAsiaTheme="minorHAnsi" w:hAnsi="GHEA Grapalat" w:cstheme="minorBidi"/>
        </w:rPr>
        <w:t xml:space="preserve"> .</w:t>
      </w:r>
    </w:p>
    <w:p w14:paraId="6A765ED1" w14:textId="77777777" w:rsidR="00131F0B" w:rsidRPr="00616AAA" w:rsidRDefault="00131F0B" w:rsidP="00131F0B">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A206BFD" w14:textId="77777777" w:rsidR="00131F0B" w:rsidRPr="00616AAA" w:rsidRDefault="00131F0B" w:rsidP="00131F0B">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616AAA">
        <w:rPr>
          <w:rFonts w:ascii="GHEA Grapalat" w:eastAsiaTheme="minorHAnsi" w:hAnsi="GHEA Grapalat" w:cstheme="minorBidi"/>
        </w:rPr>
        <w:t>7.</w:t>
      </w:r>
      <w:r w:rsidRPr="00616AAA">
        <w:t xml:space="preserve"> </w:t>
      </w:r>
      <w:r w:rsidRPr="00616AAA">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28DBB09D" w14:textId="77777777" w:rsidR="00131F0B" w:rsidRPr="00616AAA" w:rsidRDefault="00131F0B" w:rsidP="00131F0B">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0F133980" w14:textId="77777777" w:rsidR="00131F0B" w:rsidRPr="00616AAA" w:rsidRDefault="00131F0B" w:rsidP="00131F0B">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616AAA">
        <w:rPr>
          <w:rFonts w:ascii="GHEA Grapalat" w:eastAsiaTheme="minorHAnsi" w:hAnsi="GHEA Grapalat" w:cstheme="minorBidi"/>
        </w:rPr>
        <w:t>8.</w:t>
      </w:r>
      <w:r w:rsidRPr="00616AAA">
        <w:t xml:space="preserve"> </w:t>
      </w:r>
      <w:r w:rsidRPr="00616AAA">
        <w:rPr>
          <w:rFonts w:ascii="GHEA Grapalat" w:eastAsiaTheme="minorHAnsi" w:hAnsi="GHEA Grapalat" w:cstheme="minorBidi"/>
        </w:rPr>
        <w:t>Лицо, выдающее гарантию, отклоняет требование бенефициара, если:</w:t>
      </w:r>
    </w:p>
    <w:p w14:paraId="6F919B65" w14:textId="77777777" w:rsidR="00131F0B" w:rsidRPr="00616AAA" w:rsidRDefault="00131F0B" w:rsidP="00131F0B">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616AAA">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40035EDD" w14:textId="77777777" w:rsidR="00131F0B" w:rsidRPr="00616AAA" w:rsidRDefault="00131F0B" w:rsidP="00131F0B">
      <w:pPr>
        <w:pStyle w:val="NormalWeb"/>
        <w:shd w:val="clear" w:color="auto" w:fill="FFFFFF"/>
        <w:spacing w:before="0" w:beforeAutospacing="0" w:after="0" w:afterAutospacing="0"/>
        <w:ind w:firstLine="375"/>
        <w:rPr>
          <w:rFonts w:ascii="GHEA Grapalat" w:eastAsiaTheme="minorHAnsi" w:hAnsi="GHEA Grapalat" w:cstheme="minorBidi"/>
        </w:rPr>
      </w:pPr>
      <w:r w:rsidRPr="00616AAA">
        <w:rPr>
          <w:rFonts w:ascii="GHEA Grapalat" w:eastAsiaTheme="minorHAnsi" w:hAnsi="GHEA Grapalat" w:cstheme="minorBidi"/>
        </w:rPr>
        <w:t>2) требование представлено по истечении срока, установленного гарантией.</w:t>
      </w:r>
    </w:p>
    <w:p w14:paraId="5C5B10C9" w14:textId="77777777" w:rsidR="00131F0B" w:rsidRPr="00616AAA" w:rsidRDefault="00131F0B" w:rsidP="00131F0B">
      <w:pPr>
        <w:pStyle w:val="NormalWeb"/>
        <w:shd w:val="clear" w:color="auto" w:fill="FFFFFF"/>
        <w:spacing w:before="0" w:beforeAutospacing="0" w:after="0" w:afterAutospacing="0"/>
        <w:ind w:firstLine="375"/>
        <w:rPr>
          <w:rFonts w:ascii="GHEA Grapalat" w:eastAsiaTheme="minorHAnsi" w:hAnsi="GHEA Grapalat" w:cstheme="minorBidi"/>
        </w:rPr>
      </w:pPr>
    </w:p>
    <w:p w14:paraId="2C9FDA51" w14:textId="77777777" w:rsidR="00131F0B" w:rsidRPr="00616AAA" w:rsidRDefault="00131F0B" w:rsidP="00131F0B">
      <w:pPr>
        <w:pStyle w:val="NormalWeb"/>
        <w:shd w:val="clear" w:color="auto" w:fill="FFFFFF"/>
        <w:spacing w:before="0" w:beforeAutospacing="0" w:after="0" w:afterAutospacing="0"/>
        <w:ind w:firstLine="375"/>
        <w:rPr>
          <w:rFonts w:ascii="GHEA Grapalat" w:eastAsiaTheme="minorHAnsi" w:hAnsi="GHEA Grapalat" w:cstheme="minorBidi"/>
        </w:rPr>
      </w:pPr>
      <w:r w:rsidRPr="00616AAA">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0B873377" w14:textId="77777777" w:rsidR="00131F0B" w:rsidRPr="00616AAA" w:rsidRDefault="00131F0B" w:rsidP="00131F0B">
      <w:pPr>
        <w:pStyle w:val="NormalWeb"/>
        <w:shd w:val="clear" w:color="auto" w:fill="FFFFFF"/>
        <w:spacing w:before="0" w:beforeAutospacing="0" w:after="0" w:afterAutospacing="0"/>
        <w:ind w:firstLine="375"/>
        <w:rPr>
          <w:rFonts w:ascii="GHEA Grapalat" w:eastAsiaTheme="minorHAnsi" w:hAnsi="GHEA Grapalat" w:cstheme="minorBidi"/>
        </w:rPr>
      </w:pPr>
      <w:r w:rsidRPr="00616AAA">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5CCE0E22" w14:textId="77777777" w:rsidR="00131F0B" w:rsidRDefault="00131F0B" w:rsidP="00131F0B">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616AAA">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68010724" w14:textId="77777777" w:rsidR="00131F0B" w:rsidRPr="00295C31" w:rsidRDefault="00131F0B" w:rsidP="00131F0B">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295C31">
        <w:rPr>
          <w:rFonts w:ascii="GHEA Grapalat" w:eastAsiaTheme="minorHAnsi" w:hAnsi="GHEA Grapalat" w:cstheme="minorBidi"/>
        </w:rPr>
        <w:t>12. В день предоставления гарантии лицо, выдающее гарантию, с официального адреса</w:t>
      </w:r>
      <w:r w:rsidRPr="00295C31">
        <w:rPr>
          <w:rFonts w:ascii="GHEA Grapalat" w:eastAsiaTheme="minorHAnsi" w:hAnsi="GHEA Grapalat" w:cstheme="minorBidi"/>
          <w:lang w:val="hy-AM"/>
        </w:rPr>
        <w:t xml:space="preserve"> </w:t>
      </w:r>
      <w:r w:rsidRPr="00295C31">
        <w:rPr>
          <w:rFonts w:ascii="GHEA Grapalat" w:eastAsiaTheme="minorHAnsi" w:hAnsi="GHEA Grapalat"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(координатора закупок) указанный в приглашении к процедуре закупок под кодом  ------------------------.</w:t>
      </w:r>
    </w:p>
    <w:p w14:paraId="0A7BD349" w14:textId="77777777" w:rsidR="00131F0B" w:rsidRPr="00295C31" w:rsidRDefault="00131F0B" w:rsidP="00131F0B">
      <w:pPr>
        <w:pStyle w:val="NormalWeb"/>
        <w:shd w:val="clear" w:color="auto" w:fill="FFFFFF"/>
        <w:spacing w:before="0" w:beforeAutospacing="0" w:after="0" w:afterAutospacing="0"/>
        <w:ind w:firstLine="375"/>
        <w:jc w:val="both"/>
        <w:rPr>
          <w:rFonts w:ascii="GHEA Grapalat" w:eastAsiaTheme="minorHAnsi" w:hAnsi="GHEA Grapalat" w:cstheme="minorBidi"/>
          <w:sz w:val="16"/>
          <w:szCs w:val="16"/>
        </w:rPr>
      </w:pPr>
      <w:r w:rsidRPr="00295C31">
        <w:rPr>
          <w:rFonts w:ascii="GHEA Grapalat" w:eastAsiaTheme="minorHAnsi" w:hAnsi="GHEA Grapalat" w:cstheme="minorBidi"/>
        </w:rPr>
        <w:t xml:space="preserve">                                             </w:t>
      </w:r>
      <w:r w:rsidRPr="00295C31">
        <w:rPr>
          <w:rFonts w:ascii="GHEA Grapalat" w:eastAsiaTheme="minorHAnsi" w:hAnsi="GHEA Grapalat" w:cstheme="minorBidi"/>
          <w:sz w:val="16"/>
          <w:szCs w:val="16"/>
        </w:rPr>
        <w:t>код процедуры</w:t>
      </w:r>
    </w:p>
    <w:p w14:paraId="4B655DE0" w14:textId="77777777" w:rsidR="00131F0B" w:rsidRPr="00295C31" w:rsidRDefault="00131F0B" w:rsidP="00131F0B">
      <w:pPr>
        <w:pStyle w:val="NormalWeb"/>
        <w:shd w:val="clear" w:color="auto" w:fill="FFFFFF"/>
        <w:spacing w:before="0" w:beforeAutospacing="0" w:after="0" w:afterAutospacing="0"/>
        <w:ind w:firstLine="375"/>
        <w:jc w:val="both"/>
        <w:rPr>
          <w:rFonts w:ascii="GHEA Grapalat" w:hAnsi="GHEA Grapalat"/>
          <w:sz w:val="20"/>
          <w:szCs w:val="20"/>
        </w:rPr>
      </w:pPr>
    </w:p>
    <w:p w14:paraId="0ACF49B9" w14:textId="77777777" w:rsidR="00131F0B" w:rsidRPr="00295C31" w:rsidRDefault="00131F0B" w:rsidP="00131F0B">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295C31">
        <w:rPr>
          <w:rFonts w:ascii="GHEA Grapalat" w:hAnsi="GHEA Grapalat"/>
          <w:sz w:val="20"/>
          <w:szCs w:val="20"/>
          <w:lang w:val="hy-AM"/>
        </w:rPr>
        <w:t>Руководитель исполнительного органа</w:t>
      </w:r>
      <w:r w:rsidRPr="00295C31">
        <w:rPr>
          <w:rFonts w:ascii="GHEA Grapalat" w:hAnsi="GHEA Grapalat"/>
          <w:sz w:val="20"/>
          <w:szCs w:val="20"/>
          <w:u w:val="single"/>
          <w:lang w:val="hy-AM"/>
        </w:rPr>
        <w:tab/>
      </w:r>
      <w:r w:rsidRPr="00295C31">
        <w:rPr>
          <w:rFonts w:ascii="GHEA Grapalat" w:hAnsi="GHEA Grapalat"/>
          <w:sz w:val="20"/>
          <w:szCs w:val="20"/>
          <w:u w:val="single"/>
          <w:lang w:val="hy-AM"/>
        </w:rPr>
        <w:tab/>
      </w:r>
      <w:r w:rsidRPr="00295C31">
        <w:rPr>
          <w:rFonts w:ascii="GHEA Grapalat" w:hAnsi="GHEA Grapalat"/>
          <w:sz w:val="20"/>
          <w:szCs w:val="20"/>
          <w:u w:val="single"/>
          <w:lang w:val="hy-AM"/>
        </w:rPr>
        <w:tab/>
      </w:r>
      <w:r w:rsidRPr="00295C31">
        <w:rPr>
          <w:rFonts w:ascii="GHEA Grapalat" w:hAnsi="GHEA Grapalat"/>
          <w:sz w:val="20"/>
          <w:szCs w:val="20"/>
          <w:u w:val="single"/>
          <w:lang w:val="hy-AM"/>
        </w:rPr>
        <w:tab/>
      </w:r>
      <w:r w:rsidRPr="00295C31">
        <w:rPr>
          <w:rFonts w:ascii="GHEA Grapalat" w:hAnsi="GHEA Grapalat"/>
          <w:sz w:val="20"/>
          <w:szCs w:val="20"/>
          <w:u w:val="single"/>
          <w:lang w:val="hy-AM"/>
        </w:rPr>
        <w:tab/>
      </w:r>
      <w:r w:rsidRPr="00295C31">
        <w:rPr>
          <w:rFonts w:ascii="GHEA Grapalat" w:hAnsi="GHEA Grapalat"/>
          <w:sz w:val="20"/>
          <w:szCs w:val="20"/>
          <w:u w:val="single"/>
          <w:lang w:val="hy-AM"/>
        </w:rPr>
        <w:tab/>
      </w:r>
    </w:p>
    <w:p w14:paraId="4D4BEE89" w14:textId="77777777" w:rsidR="00131F0B" w:rsidRPr="00295C31" w:rsidRDefault="00131F0B" w:rsidP="00131F0B">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750ADDAD" w14:textId="77777777" w:rsidR="00131F0B" w:rsidRPr="00295C31" w:rsidRDefault="00131F0B" w:rsidP="00131F0B">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3CE722DE" w14:textId="77777777" w:rsidR="00131F0B" w:rsidRPr="00295C31" w:rsidRDefault="00131F0B" w:rsidP="00131F0B">
      <w:pPr>
        <w:pStyle w:val="NormalWeb"/>
        <w:shd w:val="clear" w:color="auto" w:fill="FFFFFF"/>
        <w:spacing w:before="0" w:beforeAutospacing="0" w:after="0" w:afterAutospacing="0"/>
        <w:ind w:firstLine="375"/>
        <w:jc w:val="both"/>
        <w:rPr>
          <w:rFonts w:ascii="GHEA Grapalat" w:hAnsi="GHEA Grapalat"/>
          <w:sz w:val="20"/>
          <w:szCs w:val="20"/>
          <w:lang w:val="hy-AM"/>
        </w:rPr>
      </w:pPr>
      <w:r w:rsidRPr="00295C31">
        <w:rPr>
          <w:rFonts w:ascii="GHEA Grapalat" w:hAnsi="GHEA Grapalat"/>
          <w:sz w:val="20"/>
          <w:szCs w:val="20"/>
          <w:u w:val="single"/>
          <w:lang w:val="hy-AM"/>
        </w:rPr>
        <w:tab/>
      </w:r>
      <w:r w:rsidRPr="00295C31">
        <w:rPr>
          <w:rFonts w:ascii="GHEA Grapalat" w:hAnsi="GHEA Grapalat"/>
          <w:sz w:val="20"/>
          <w:szCs w:val="20"/>
          <w:u w:val="single"/>
          <w:lang w:val="hy-AM"/>
        </w:rPr>
        <w:tab/>
      </w:r>
      <w:r w:rsidRPr="00295C31">
        <w:rPr>
          <w:rFonts w:ascii="GHEA Grapalat" w:hAnsi="GHEA Grapalat"/>
          <w:sz w:val="20"/>
          <w:szCs w:val="20"/>
          <w:u w:val="single"/>
          <w:lang w:val="hy-AM"/>
        </w:rPr>
        <w:tab/>
      </w:r>
      <w:r w:rsidRPr="00295C31">
        <w:rPr>
          <w:rFonts w:ascii="GHEA Grapalat" w:hAnsi="GHEA Grapalat"/>
          <w:sz w:val="20"/>
          <w:szCs w:val="20"/>
          <w:u w:val="single"/>
          <w:lang w:val="hy-AM"/>
        </w:rPr>
        <w:tab/>
      </w:r>
      <w:r w:rsidRPr="00295C31">
        <w:rPr>
          <w:rFonts w:ascii="GHEA Grapalat" w:hAnsi="GHEA Grapalat"/>
          <w:sz w:val="20"/>
          <w:szCs w:val="20"/>
          <w:u w:val="single"/>
          <w:lang w:val="hy-AM"/>
        </w:rPr>
        <w:tab/>
      </w:r>
      <w:r w:rsidRPr="00295C31">
        <w:rPr>
          <w:rFonts w:ascii="GHEA Grapalat" w:hAnsi="GHEA Grapalat"/>
          <w:sz w:val="20"/>
          <w:szCs w:val="20"/>
          <w:u w:val="single"/>
          <w:lang w:val="hy-AM"/>
        </w:rPr>
        <w:tab/>
      </w:r>
      <w:r w:rsidRPr="00295C31">
        <w:rPr>
          <w:rFonts w:ascii="GHEA Grapalat" w:hAnsi="GHEA Grapalat"/>
          <w:sz w:val="20"/>
          <w:szCs w:val="20"/>
          <w:u w:val="single"/>
          <w:lang w:val="hy-AM"/>
        </w:rPr>
        <w:tab/>
      </w:r>
      <w:r w:rsidRPr="00295C31">
        <w:rPr>
          <w:rFonts w:ascii="GHEA Grapalat" w:hAnsi="GHEA Grapalat"/>
          <w:sz w:val="20"/>
          <w:szCs w:val="20"/>
          <w:u w:val="single"/>
          <w:lang w:val="hy-AM"/>
        </w:rPr>
        <w:tab/>
      </w:r>
      <w:r w:rsidRPr="00295C31">
        <w:rPr>
          <w:rFonts w:ascii="GHEA Grapalat" w:hAnsi="GHEA Grapalat"/>
          <w:sz w:val="20"/>
          <w:szCs w:val="20"/>
          <w:u w:val="single"/>
          <w:lang w:val="hy-AM"/>
        </w:rPr>
        <w:tab/>
      </w:r>
    </w:p>
    <w:p w14:paraId="0A318395" w14:textId="77777777" w:rsidR="00131F0B" w:rsidRPr="00AA2E36" w:rsidRDefault="00131F0B" w:rsidP="00131F0B">
      <w:pPr>
        <w:pStyle w:val="NormalWeb"/>
        <w:shd w:val="clear" w:color="auto" w:fill="FFFFFF"/>
        <w:spacing w:before="0" w:beforeAutospacing="0" w:after="0" w:afterAutospacing="0"/>
        <w:rPr>
          <w:rFonts w:ascii="GHEA Grapalat" w:hAnsi="GHEA Grapalat" w:cs="Sylfaen"/>
          <w:vertAlign w:val="superscript"/>
        </w:rPr>
      </w:pPr>
      <w:r w:rsidRPr="00295C31">
        <w:rPr>
          <w:rFonts w:ascii="GHEA Grapalat" w:hAnsi="GHEA Grapalat" w:cs="Sylfaen"/>
          <w:vertAlign w:val="superscript"/>
          <w:lang w:val="hy-AM"/>
        </w:rPr>
        <w:t xml:space="preserve">                                                        </w:t>
      </w:r>
      <w:r w:rsidRPr="00295C31">
        <w:rPr>
          <w:rFonts w:ascii="GHEA Grapalat" w:hAnsi="GHEA Grapalat" w:cs="Sylfaen"/>
          <w:vertAlign w:val="superscript"/>
        </w:rPr>
        <w:t>число, месяц, год</w:t>
      </w:r>
    </w:p>
    <w:p w14:paraId="289191F2" w14:textId="77777777" w:rsidR="00131F0B" w:rsidRPr="00FC3A49" w:rsidRDefault="00131F0B" w:rsidP="00131F0B">
      <w:pPr>
        <w:pStyle w:val="NormalWeb"/>
        <w:shd w:val="clear" w:color="auto" w:fill="FFFFFF"/>
        <w:spacing w:before="0" w:beforeAutospacing="0" w:after="0" w:afterAutospacing="0"/>
        <w:ind w:firstLine="375"/>
        <w:jc w:val="both"/>
        <w:rPr>
          <w:rFonts w:ascii="GHEA Grapalat" w:eastAsiaTheme="minorHAnsi" w:hAnsi="GHEA Grapalat" w:cstheme="minorBidi"/>
          <w:color w:val="FF0000"/>
          <w:lang w:val="hy-AM"/>
        </w:rPr>
      </w:pPr>
    </w:p>
    <w:p w14:paraId="7398A7D5" w14:textId="77777777" w:rsidR="00131F0B" w:rsidRPr="00FC3A49" w:rsidRDefault="00131F0B" w:rsidP="00131F0B">
      <w:pPr>
        <w:widowControl w:val="0"/>
        <w:spacing w:after="160"/>
        <w:ind w:left="567" w:right="565"/>
        <w:jc w:val="center"/>
        <w:rPr>
          <w:rFonts w:ascii="GHEA Grapalat" w:hAnsi="GHEA Grapalat"/>
          <w:b/>
          <w:color w:val="FF0000"/>
          <w:lang w:val="hy-AM"/>
        </w:rPr>
      </w:pPr>
    </w:p>
    <w:p w14:paraId="426B9C0D" w14:textId="77777777" w:rsidR="00131F0B" w:rsidRPr="00B138F3" w:rsidRDefault="00131F0B" w:rsidP="00131F0B">
      <w:pPr>
        <w:widowControl w:val="0"/>
        <w:spacing w:after="160"/>
        <w:ind w:left="567" w:right="565"/>
        <w:jc w:val="center"/>
        <w:rPr>
          <w:rFonts w:ascii="GHEA Grapalat" w:hAnsi="GHEA Grapalat"/>
          <w:b/>
        </w:rPr>
      </w:pPr>
    </w:p>
    <w:p w14:paraId="354E7A5C" w14:textId="77777777" w:rsidR="00131F0B" w:rsidRDefault="00131F0B" w:rsidP="00131F0B">
      <w:pPr>
        <w:rPr>
          <w:rFonts w:ascii="GHEA Grapalat" w:hAnsi="GHEA Grapalat"/>
          <w:b/>
        </w:rPr>
      </w:pPr>
      <w:r>
        <w:rPr>
          <w:rFonts w:ascii="GHEA Grapalat" w:hAnsi="GHEA Grapalat"/>
          <w:b/>
        </w:rPr>
        <w:br w:type="page"/>
      </w:r>
    </w:p>
    <w:p w14:paraId="1EB8FAE2" w14:textId="77777777" w:rsidR="003B2F27" w:rsidRPr="006F1605" w:rsidRDefault="003B2F27" w:rsidP="003B2F27">
      <w:pPr>
        <w:pStyle w:val="norm"/>
        <w:widowControl w:val="0"/>
        <w:spacing w:after="160" w:line="360" w:lineRule="auto"/>
        <w:ind w:firstLine="284"/>
        <w:jc w:val="right"/>
        <w:rPr>
          <w:rFonts w:ascii="GHEA Grapalat" w:hAnsi="GHEA Grapalat" w:cs="Sylfaen"/>
          <w:b/>
          <w:sz w:val="24"/>
          <w:szCs w:val="24"/>
        </w:rPr>
      </w:pPr>
      <w:r w:rsidRPr="00AD29CE">
        <w:rPr>
          <w:rFonts w:ascii="GHEA Grapalat" w:hAnsi="GHEA Grapalat"/>
          <w:b/>
          <w:sz w:val="24"/>
          <w:szCs w:val="24"/>
        </w:rPr>
        <w:lastRenderedPageBreak/>
        <w:t xml:space="preserve">Приложение № </w:t>
      </w:r>
      <w:r w:rsidR="00B337B0" w:rsidRPr="006F1605">
        <w:rPr>
          <w:rFonts w:ascii="GHEA Grapalat" w:hAnsi="GHEA Grapalat"/>
          <w:b/>
          <w:sz w:val="24"/>
          <w:szCs w:val="24"/>
        </w:rPr>
        <w:t>6</w:t>
      </w:r>
    </w:p>
    <w:p w14:paraId="397D7350" w14:textId="04F6ADF1" w:rsidR="003B2F27" w:rsidRPr="00C95D0C" w:rsidRDefault="003B2F27" w:rsidP="003B2F27">
      <w:pPr>
        <w:pStyle w:val="BodyTextIndent3"/>
        <w:widowControl w:val="0"/>
        <w:spacing w:after="160"/>
        <w:jc w:val="right"/>
        <w:rPr>
          <w:rFonts w:ascii="GHEA Grapalat" w:hAnsi="GHEA Grapalat" w:cs="Sylfaen"/>
          <w:b/>
          <w:sz w:val="24"/>
          <w:szCs w:val="24"/>
        </w:rPr>
      </w:pPr>
      <w:r w:rsidRPr="00AD29CE">
        <w:rPr>
          <w:rFonts w:ascii="GHEA Grapalat" w:hAnsi="GHEA Grapalat"/>
          <w:b/>
          <w:sz w:val="24"/>
          <w:szCs w:val="24"/>
        </w:rPr>
        <w:t xml:space="preserve">к Приглашению на </w:t>
      </w:r>
      <w:r w:rsidR="00AB5994">
        <w:rPr>
          <w:rFonts w:ascii="GHEA Grapalat" w:hAnsi="GHEA Grapalat"/>
          <w:b/>
          <w:sz w:val="24"/>
          <w:szCs w:val="24"/>
        </w:rPr>
        <w:t>запрос котировок</w:t>
      </w:r>
      <w:r w:rsidRPr="00C95D0C">
        <w:rPr>
          <w:rFonts w:ascii="GHEA Grapalat" w:hAnsi="GHEA Grapalat" w:cs="Sylfaen"/>
          <w:b/>
          <w:sz w:val="24"/>
          <w:szCs w:val="24"/>
        </w:rPr>
        <w:br/>
      </w:r>
      <w:r>
        <w:rPr>
          <w:rFonts w:ascii="GHEA Grapalat" w:hAnsi="GHEA Grapalat"/>
          <w:b/>
          <w:sz w:val="24"/>
          <w:szCs w:val="24"/>
        </w:rPr>
        <w:t xml:space="preserve">под кодом </w:t>
      </w:r>
      <w:r w:rsidR="00D837A7">
        <w:rPr>
          <w:rFonts w:ascii="GHEA Grapalat" w:hAnsi="GHEA Grapalat"/>
          <w:b/>
          <w:i/>
          <w:sz w:val="24"/>
          <w:szCs w:val="24"/>
          <w:lang w:val="en-GB"/>
        </w:rPr>
        <w:t>HFF</w:t>
      </w:r>
      <w:r w:rsidR="00D837A7" w:rsidRPr="00D837A7">
        <w:rPr>
          <w:rFonts w:ascii="GHEA Grapalat" w:hAnsi="GHEA Grapalat"/>
          <w:b/>
          <w:i/>
          <w:sz w:val="24"/>
          <w:szCs w:val="24"/>
        </w:rPr>
        <w:t>-</w:t>
      </w:r>
      <w:proofErr w:type="spellStart"/>
      <w:r w:rsidR="00D837A7">
        <w:rPr>
          <w:rFonts w:ascii="GHEA Grapalat" w:hAnsi="GHEA Grapalat"/>
          <w:b/>
          <w:i/>
          <w:sz w:val="24"/>
          <w:szCs w:val="24"/>
          <w:lang w:val="en-GB"/>
        </w:rPr>
        <w:t>NTsDzB</w:t>
      </w:r>
      <w:proofErr w:type="spellEnd"/>
      <w:r w:rsidR="00D837A7" w:rsidRPr="00D837A7">
        <w:rPr>
          <w:rFonts w:ascii="GHEA Grapalat" w:hAnsi="GHEA Grapalat"/>
          <w:b/>
          <w:i/>
          <w:sz w:val="24"/>
          <w:szCs w:val="24"/>
        </w:rPr>
        <w:t>-2025/2</w:t>
      </w:r>
      <w:r>
        <w:rPr>
          <w:rStyle w:val="FootnoteReference"/>
          <w:rFonts w:ascii="GHEA Grapalat" w:hAnsi="GHEA Grapalat"/>
          <w:b/>
          <w:sz w:val="24"/>
          <w:szCs w:val="24"/>
        </w:rPr>
        <w:footnoteReference w:customMarkFollows="1" w:id="16"/>
        <w:t>*</w:t>
      </w:r>
    </w:p>
    <w:p w14:paraId="1CBD9B48" w14:textId="77777777" w:rsidR="003B2F27" w:rsidRPr="00AD29CE" w:rsidRDefault="003B2F27" w:rsidP="003B2F27">
      <w:pPr>
        <w:widowControl w:val="0"/>
        <w:spacing w:after="160" w:line="360" w:lineRule="auto"/>
        <w:jc w:val="right"/>
        <w:rPr>
          <w:rFonts w:ascii="GHEA Grapalat" w:hAnsi="GHEA Grapalat"/>
          <w:i/>
        </w:rPr>
      </w:pPr>
    </w:p>
    <w:p w14:paraId="30FADD1E" w14:textId="70BCDD8D" w:rsidR="003B2F27" w:rsidRPr="005A2703" w:rsidRDefault="003B2F27" w:rsidP="003B2F27">
      <w:pPr>
        <w:widowControl w:val="0"/>
        <w:spacing w:after="160" w:line="360" w:lineRule="auto"/>
        <w:ind w:firstLine="142"/>
        <w:jc w:val="center"/>
        <w:rPr>
          <w:rFonts w:ascii="GHEA Grapalat" w:hAnsi="GHEA Grapalat"/>
          <w:b/>
        </w:rPr>
      </w:pPr>
      <w:r w:rsidRPr="00936B04">
        <w:rPr>
          <w:rFonts w:ascii="GHEA Grapalat" w:hAnsi="GHEA Grapalat"/>
          <w:b/>
        </w:rPr>
        <w:t xml:space="preserve">ДОГОВОР ГОСУДАРСТВЕННОЙ ЗАКУПКИ </w:t>
      </w:r>
      <w:r w:rsidRPr="00936B04">
        <w:rPr>
          <w:rFonts w:ascii="GHEA Grapalat" w:hAnsi="GHEA Grapalat"/>
          <w:b/>
        </w:rPr>
        <w:br/>
        <w:t xml:space="preserve">НА ПРЕДОСТАВЛЕНИЕ </w:t>
      </w:r>
      <w:r w:rsidR="005A2703" w:rsidRPr="005A2703">
        <w:rPr>
          <w:rFonts w:ascii="GHEA Grapalat" w:hAnsi="GHEA Grapalat"/>
          <w:b/>
        </w:rPr>
        <w:t xml:space="preserve">КОНСУЛЬТАЦИОННЫХ УСЛУГ ПО РАЗРАБОТКЕ ПРОЕКТНО-СМЕТНОЙ ДОКУМЕНТАЦИЙ </w:t>
      </w:r>
      <w:r w:rsidR="00A70A6F" w:rsidRPr="009D561E">
        <w:rPr>
          <w:rFonts w:ascii="Sylfaen" w:hAnsi="Sylfaen" w:cs="Arial"/>
          <w:b/>
        </w:rPr>
        <w:t>РЕКОНСТРУКЦИИ СПОРТИВНОГО КОМПЛЕКСА «АРНАР» В ОБЩИНЕ ИДЖЕВАН, ТАВУШСКИЙ РАЙОН</w:t>
      </w:r>
      <w:r w:rsidR="00452591">
        <w:rPr>
          <w:rFonts w:ascii="GHEA Grapalat" w:hAnsi="GHEA Grapalat"/>
          <w:b/>
        </w:rPr>
        <w:t>.</w:t>
      </w:r>
      <w:r w:rsidR="005A2703" w:rsidRPr="00936B04">
        <w:rPr>
          <w:rFonts w:ascii="GHEA Grapalat" w:hAnsi="GHEA Grapalat"/>
          <w:b/>
        </w:rPr>
        <w:t xml:space="preserve"> </w:t>
      </w:r>
      <w:r w:rsidRPr="00936B04">
        <w:rPr>
          <w:rFonts w:ascii="GHEA Grapalat" w:hAnsi="GHEA Grapalat"/>
          <w:b/>
        </w:rPr>
        <w:t xml:space="preserve">ДЛЯ НУЖД ГОСУДАРСТВА </w:t>
      </w:r>
    </w:p>
    <w:p w14:paraId="23019813" w14:textId="77777777" w:rsidR="003B2F27" w:rsidRDefault="003B2F27" w:rsidP="003B2F27">
      <w:pPr>
        <w:widowControl w:val="0"/>
        <w:spacing w:after="160" w:line="360" w:lineRule="auto"/>
        <w:jc w:val="center"/>
        <w:rPr>
          <w:rFonts w:ascii="GHEA Grapalat" w:hAnsi="GHEA Grapalat"/>
          <w:b/>
          <w:lang w:val="en-US"/>
        </w:rPr>
      </w:pPr>
      <w:r w:rsidRPr="00936B04">
        <w:rPr>
          <w:rFonts w:ascii="GHEA Grapalat" w:hAnsi="GHEA Grapalat"/>
          <w:b/>
        </w:rPr>
        <w:t>№ 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3B2F27" w14:paraId="4CE3A222" w14:textId="77777777" w:rsidTr="005B7138">
        <w:tc>
          <w:tcPr>
            <w:tcW w:w="4643" w:type="dxa"/>
          </w:tcPr>
          <w:p w14:paraId="0F33D205" w14:textId="77777777" w:rsidR="003B2F27" w:rsidRPr="00D04EA3" w:rsidRDefault="003B2F27" w:rsidP="005B7138">
            <w:pPr>
              <w:widowControl w:val="0"/>
              <w:spacing w:after="160" w:line="360" w:lineRule="auto"/>
              <w:ind w:left="567"/>
              <w:rPr>
                <w:rFonts w:ascii="GHEA Grapalat" w:hAnsi="GHEA Grapalat"/>
                <w:b/>
                <w:u w:val="single"/>
                <w:lang w:val="en-US"/>
              </w:rPr>
            </w:pPr>
            <w:r w:rsidRPr="00AD29CE">
              <w:rPr>
                <w:rFonts w:ascii="GHEA Grapalat" w:hAnsi="GHEA Grapalat"/>
              </w:rPr>
              <w:t>г</w:t>
            </w:r>
            <w:r>
              <w:rPr>
                <w:rFonts w:ascii="GHEA Grapalat" w:hAnsi="GHEA Grapalat"/>
                <w:lang w:val="en-US"/>
              </w:rPr>
              <w:t>.</w:t>
            </w:r>
          </w:p>
        </w:tc>
        <w:tc>
          <w:tcPr>
            <w:tcW w:w="4644" w:type="dxa"/>
          </w:tcPr>
          <w:p w14:paraId="520CB75F" w14:textId="77777777" w:rsidR="003B2F27" w:rsidRPr="00D04EA3" w:rsidRDefault="003B2F27" w:rsidP="005B7138">
            <w:pPr>
              <w:widowControl w:val="0"/>
              <w:tabs>
                <w:tab w:val="left" w:pos="1701"/>
                <w:tab w:val="left" w:pos="2552"/>
                <w:tab w:val="left" w:pos="8865"/>
              </w:tabs>
              <w:spacing w:after="160" w:line="360" w:lineRule="auto"/>
              <w:ind w:firstLine="567"/>
              <w:jc w:val="right"/>
              <w:rPr>
                <w:rFonts w:ascii="GHEA Grapalat" w:hAnsi="GHEA Grapalat" w:cs="Sylfaen"/>
                <w:lang w:val="en-US"/>
              </w:rPr>
            </w:pPr>
            <w:r w:rsidRPr="00AD29CE">
              <w:rPr>
                <w:rFonts w:ascii="GHEA Grapalat" w:hAnsi="GHEA Grapalat"/>
              </w:rPr>
              <w:t>"</w:t>
            </w:r>
            <w:r w:rsidRPr="006F5F33">
              <w:rPr>
                <w:rFonts w:ascii="GHEA Grapalat" w:hAnsi="GHEA Grapalat"/>
              </w:rPr>
              <w:tab/>
            </w:r>
            <w:r w:rsidRPr="00AD29CE">
              <w:rPr>
                <w:rFonts w:ascii="GHEA Grapalat" w:hAnsi="GHEA Grapalat"/>
              </w:rPr>
              <w:t>"</w:t>
            </w:r>
            <w:r>
              <w:rPr>
                <w:rFonts w:ascii="GHEA Grapalat" w:hAnsi="GHEA Grapalat"/>
              </w:rPr>
              <w:t xml:space="preserve"> </w:t>
            </w:r>
            <w:r w:rsidRPr="00AD29CE">
              <w:rPr>
                <w:rFonts w:ascii="GHEA Grapalat" w:hAnsi="GHEA Grapalat"/>
              </w:rPr>
              <w:t>2</w:t>
            </w:r>
            <w:r>
              <w:rPr>
                <w:rFonts w:ascii="GHEA Grapalat" w:hAnsi="GHEA Grapalat"/>
              </w:rPr>
              <w:t>0.</w:t>
            </w:r>
            <w:r>
              <w:rPr>
                <w:rFonts w:ascii="GHEA Grapalat" w:hAnsi="GHEA Grapalat"/>
              </w:rPr>
              <w:tab/>
            </w:r>
            <w:r w:rsidRPr="00AD29CE">
              <w:rPr>
                <w:rFonts w:ascii="GHEA Grapalat" w:hAnsi="GHEA Grapalat"/>
              </w:rPr>
              <w:t>г.</w:t>
            </w:r>
          </w:p>
        </w:tc>
      </w:tr>
    </w:tbl>
    <w:p w14:paraId="53CFDE66" w14:textId="77777777" w:rsidR="003B2F27" w:rsidRPr="00D04EA3" w:rsidRDefault="003B2F27" w:rsidP="003B2F27">
      <w:pPr>
        <w:widowControl w:val="0"/>
        <w:spacing w:after="160" w:line="336" w:lineRule="auto"/>
        <w:jc w:val="center"/>
        <w:rPr>
          <w:rFonts w:ascii="GHEA Grapalat" w:hAnsi="GHEA Grapalat"/>
          <w:b/>
          <w:u w:val="single"/>
          <w:lang w:val="en-US"/>
        </w:rPr>
      </w:pPr>
    </w:p>
    <w:p w14:paraId="6893C60B" w14:textId="77777777" w:rsidR="003B2F27" w:rsidRPr="00AD29CE" w:rsidRDefault="003B2F27" w:rsidP="003B2F27">
      <w:pPr>
        <w:widowControl w:val="0"/>
        <w:spacing w:after="160" w:line="336" w:lineRule="auto"/>
        <w:jc w:val="both"/>
        <w:rPr>
          <w:rFonts w:ascii="GHEA Grapalat" w:hAnsi="GHEA Grapalat"/>
        </w:rPr>
      </w:pPr>
      <w:r w:rsidRPr="00D04EA3">
        <w:rPr>
          <w:rFonts w:ascii="GHEA Grapalat" w:hAnsi="GHEA Grapalat"/>
        </w:rPr>
        <w:t>____________________, в лице _______________________, действующего на основании устава _________________, (далее — "Заказчик), с одной стороны, и</w:t>
      </w:r>
      <w:r w:rsidRPr="00D04EA3">
        <w:rPr>
          <w:rFonts w:ascii="Courier New" w:hAnsi="Courier New" w:cs="Courier New"/>
          <w:lang w:val="en-US"/>
        </w:rPr>
        <w:t> </w:t>
      </w:r>
      <w:r w:rsidRPr="00D04EA3">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14:paraId="08218FC8" w14:textId="77777777" w:rsidR="003B2F27" w:rsidRPr="00D04EA3" w:rsidRDefault="003B2F27" w:rsidP="003B2F27">
      <w:pPr>
        <w:spacing w:after="160" w:line="336" w:lineRule="auto"/>
        <w:jc w:val="center"/>
        <w:rPr>
          <w:rFonts w:ascii="GHEA Grapalat" w:hAnsi="GHEA Grapalat"/>
          <w:b/>
        </w:rPr>
      </w:pPr>
      <w:r w:rsidRPr="00D04EA3">
        <w:rPr>
          <w:rFonts w:ascii="GHEA Grapalat" w:hAnsi="GHEA Grapalat"/>
          <w:b/>
        </w:rPr>
        <w:t>1. ПРЕДМЕТ ДОГОВОРА</w:t>
      </w:r>
    </w:p>
    <w:p w14:paraId="0A95A1D5" w14:textId="77777777" w:rsidR="003B2F27" w:rsidRPr="00AD29CE" w:rsidRDefault="003B2F27" w:rsidP="003B2F27">
      <w:pPr>
        <w:widowControl w:val="0"/>
        <w:tabs>
          <w:tab w:val="left" w:pos="1134"/>
        </w:tabs>
        <w:spacing w:after="160" w:line="336" w:lineRule="auto"/>
        <w:ind w:firstLine="567"/>
        <w:jc w:val="both"/>
        <w:rPr>
          <w:rFonts w:ascii="GHEA Grapalat" w:hAnsi="GHEA Grapalat" w:cs="Sylfaen"/>
        </w:rPr>
      </w:pPr>
      <w:r w:rsidRPr="00AD29CE">
        <w:rPr>
          <w:rFonts w:ascii="GHEA Grapalat" w:hAnsi="GHEA Grapalat"/>
        </w:rPr>
        <w:t>1.</w:t>
      </w:r>
      <w:r>
        <w:rPr>
          <w:rFonts w:ascii="GHEA Grapalat" w:hAnsi="GHEA Grapalat"/>
        </w:rPr>
        <w:t>1.</w:t>
      </w:r>
      <w:r>
        <w:rPr>
          <w:rFonts w:ascii="GHEA Grapalat" w:hAnsi="GHEA Grapalat"/>
        </w:rPr>
        <w:tab/>
      </w:r>
      <w:r w:rsidRPr="00AD29CE">
        <w:rPr>
          <w:rFonts w:ascii="GHEA Grapalat" w:hAnsi="GHEA Grapalat"/>
        </w:rPr>
        <w:t xml:space="preserve">Заказчик поручает, а Исполнитель принимает обязательство по предоставлению </w:t>
      </w:r>
      <w:r w:rsidRPr="00C95D0C">
        <w:rPr>
          <w:rFonts w:ascii="GHEA Grapalat" w:hAnsi="GHEA Grapalat"/>
        </w:rPr>
        <w:t>________________</w:t>
      </w:r>
      <w:r w:rsidRPr="00AD29CE">
        <w:rPr>
          <w:rFonts w:ascii="GHEA Grapalat" w:hAnsi="GHEA Grapalat"/>
        </w:rPr>
        <w:t xml:space="preserve"> услуг (далее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14:paraId="296E285F" w14:textId="77777777"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1.</w:t>
      </w:r>
      <w:r>
        <w:rPr>
          <w:rFonts w:ascii="GHEA Grapalat" w:hAnsi="GHEA Grapalat"/>
        </w:rPr>
        <w:t>2.</w:t>
      </w:r>
      <w:r>
        <w:rPr>
          <w:rFonts w:ascii="GHEA Grapalat" w:hAnsi="GHEA Grapalat"/>
        </w:rPr>
        <w:tab/>
      </w:r>
      <w:r w:rsidRPr="00AD29CE">
        <w:rPr>
          <w:rFonts w:ascii="GHEA Grapalat" w:hAnsi="GHEA Grapalat"/>
        </w:rPr>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r w:rsidR="000608F6" w:rsidRPr="000608F6">
        <w:rPr>
          <w:rFonts w:ascii="GHEA Grapalat" w:hAnsi="GHEA Grapalat"/>
          <w:vertAlign w:val="superscript"/>
        </w:rPr>
        <w:t>15.</w:t>
      </w:r>
      <w:r w:rsidR="00DA3C30">
        <w:rPr>
          <w:rFonts w:ascii="GHEA Grapalat" w:hAnsi="GHEA Grapalat"/>
          <w:vertAlign w:val="superscript"/>
        </w:rPr>
        <w:t>1</w:t>
      </w:r>
    </w:p>
    <w:p w14:paraId="020F7CA3" w14:textId="77777777" w:rsidR="003B2F27" w:rsidRPr="00AD29CE" w:rsidRDefault="003B2F27" w:rsidP="00DA3C30">
      <w:pPr>
        <w:rPr>
          <w:rFonts w:ascii="GHEA Grapalat" w:hAnsi="GHEA Grapalat" w:cs="Sylfaen"/>
          <w:b/>
          <w:smallCaps/>
        </w:rPr>
      </w:pPr>
      <w:r>
        <w:rPr>
          <w:rFonts w:ascii="GHEA Grapalat" w:hAnsi="GHEA Grapalat" w:cs="Sylfaen"/>
        </w:rPr>
        <w:br w:type="page"/>
      </w:r>
      <w:r w:rsidRPr="00AD29CE">
        <w:rPr>
          <w:rFonts w:ascii="GHEA Grapalat" w:hAnsi="GHEA Grapalat"/>
          <w:b/>
          <w:smallCaps/>
        </w:rPr>
        <w:lastRenderedPageBreak/>
        <w:t>2. ПРАВА И ОБЯЗАННОСТИ СТОРОН</w:t>
      </w:r>
    </w:p>
    <w:p w14:paraId="272D2E91" w14:textId="77777777"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2.</w:t>
      </w:r>
      <w:r>
        <w:rPr>
          <w:rFonts w:ascii="GHEA Grapalat" w:hAnsi="GHEA Grapalat"/>
        </w:rPr>
        <w:t>1.</w:t>
      </w:r>
      <w:r>
        <w:rPr>
          <w:rFonts w:ascii="GHEA Grapalat" w:hAnsi="GHEA Grapalat"/>
        </w:rPr>
        <w:tab/>
      </w:r>
      <w:r w:rsidRPr="00AD29CE">
        <w:rPr>
          <w:rFonts w:ascii="GHEA Grapalat" w:hAnsi="GHEA Grapalat"/>
        </w:rPr>
        <w:t>Заказчик имеет право:</w:t>
      </w:r>
    </w:p>
    <w:p w14:paraId="0B6030BF" w14:textId="77777777"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2.1.</w:t>
      </w:r>
      <w:r>
        <w:rPr>
          <w:rFonts w:ascii="GHEA Grapalat" w:hAnsi="GHEA Grapalat"/>
        </w:rPr>
        <w:t>1.</w:t>
      </w:r>
      <w:r>
        <w:rPr>
          <w:rFonts w:ascii="GHEA Grapalat" w:hAnsi="GHEA Grapalat"/>
        </w:rPr>
        <w:tab/>
      </w:r>
      <w:r w:rsidRPr="00AD29CE">
        <w:rPr>
          <w:rFonts w:ascii="GHEA Grapalat" w:hAnsi="GHEA Grapalat"/>
        </w:rPr>
        <w:t>В любое время проверять ход и качество предоставляемой Исполнителем услуги, без вмешательства в деятельность Исполнителя.</w:t>
      </w:r>
    </w:p>
    <w:p w14:paraId="043ABF1F" w14:textId="77777777"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2.1.</w:t>
      </w:r>
      <w:r>
        <w:rPr>
          <w:rFonts w:ascii="GHEA Grapalat" w:hAnsi="GHEA Grapalat"/>
        </w:rPr>
        <w:t>2.</w:t>
      </w:r>
      <w:r>
        <w:rPr>
          <w:rFonts w:ascii="GHEA Grapalat" w:hAnsi="GHEA Grapalat"/>
        </w:rPr>
        <w:tab/>
      </w:r>
      <w:r w:rsidRPr="00AD29CE">
        <w:rPr>
          <w:rFonts w:ascii="GHEA Grapalat" w:hAnsi="GHEA Grapalat"/>
        </w:rPr>
        <w:t xml:space="preserve">Если предоставлена услуга, не соответствующая Технической характеристике-графику закупки, указанной в Приложении № 1 к договору: </w:t>
      </w:r>
    </w:p>
    <w:p w14:paraId="5CC2B06C" w14:textId="77777777" w:rsidR="003B2F27" w:rsidRPr="00BC61E7"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а)</w:t>
      </w:r>
      <w:r w:rsidRPr="00BC61E7">
        <w:rPr>
          <w:rFonts w:ascii="GHEA Grapalat" w:hAnsi="GHEA Grapalat"/>
        </w:rPr>
        <w:tab/>
      </w:r>
      <w:r w:rsidRPr="00AD29CE">
        <w:rPr>
          <w:rFonts w:ascii="GHEA Grapalat" w:hAnsi="GHEA Grapalat"/>
        </w:rPr>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w:t>
      </w:r>
      <w:r>
        <w:rPr>
          <w:rFonts w:ascii="GHEA Grapalat" w:hAnsi="GHEA Grapalat"/>
        </w:rPr>
        <w:t>мотренной пунктом 5.3 договора;</w:t>
      </w:r>
      <w:r w:rsidR="00DA3C30" w:rsidRPr="00DA3C30">
        <w:rPr>
          <w:rFonts w:ascii="GHEA Grapalat" w:hAnsi="GHEA Grapalat"/>
          <w:vertAlign w:val="superscript"/>
        </w:rPr>
        <w:t>15.2</w:t>
      </w:r>
    </w:p>
    <w:p w14:paraId="33F706DC" w14:textId="77777777" w:rsidR="003B2F27" w:rsidRPr="00BC61E7" w:rsidRDefault="003B2F27" w:rsidP="003B2F27">
      <w:pPr>
        <w:widowControl w:val="0"/>
        <w:tabs>
          <w:tab w:val="left" w:pos="1080"/>
          <w:tab w:val="left" w:pos="1134"/>
        </w:tabs>
        <w:spacing w:after="160" w:line="360" w:lineRule="auto"/>
        <w:ind w:firstLine="567"/>
        <w:jc w:val="both"/>
        <w:rPr>
          <w:rFonts w:ascii="GHEA Grapalat" w:hAnsi="GHEA Grapalat"/>
        </w:rPr>
      </w:pPr>
      <w:r w:rsidRPr="00AD29CE">
        <w:rPr>
          <w:rFonts w:ascii="GHEA Grapalat" w:hAnsi="GHEA Grapalat"/>
        </w:rPr>
        <w:t>б)</w:t>
      </w:r>
      <w:r w:rsidRPr="00BC61E7">
        <w:rPr>
          <w:rFonts w:ascii="GHEA Grapalat" w:hAnsi="GHEA Grapalat"/>
        </w:rPr>
        <w:tab/>
      </w:r>
      <w:r w:rsidRPr="00AD29CE">
        <w:rPr>
          <w:rFonts w:ascii="GHEA Grapalat" w:hAnsi="GHEA Grapalat"/>
        </w:rPr>
        <w:t>Отказываться от исполнения договора и требовать возврата уплаченной за услугу суммы, а также требовать от Исполнителя уплаты предусмотренно</w:t>
      </w:r>
      <w:r>
        <w:rPr>
          <w:rFonts w:ascii="GHEA Grapalat" w:hAnsi="GHEA Grapalat"/>
        </w:rPr>
        <w:t>го пунктом 5.2 договора штрафа.</w:t>
      </w:r>
    </w:p>
    <w:p w14:paraId="26CF07C8" w14:textId="77777777"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2.1.</w:t>
      </w:r>
      <w:r>
        <w:rPr>
          <w:rFonts w:ascii="GHEA Grapalat" w:hAnsi="GHEA Grapalat"/>
        </w:rPr>
        <w:t>3.</w:t>
      </w:r>
      <w:r>
        <w:rPr>
          <w:rFonts w:ascii="GHEA Grapalat" w:hAnsi="GHEA Grapalat"/>
        </w:rPr>
        <w:tab/>
      </w:r>
      <w:r w:rsidRPr="00AD29CE">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14:paraId="6F6A3FAC" w14:textId="77777777"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а)</w:t>
      </w:r>
      <w:r w:rsidRPr="00561745">
        <w:rPr>
          <w:rFonts w:ascii="GHEA Grapalat" w:hAnsi="GHEA Grapalat"/>
        </w:rPr>
        <w:tab/>
      </w:r>
      <w:r w:rsidRPr="00AD29CE">
        <w:rPr>
          <w:rFonts w:ascii="GHEA Grapalat" w:hAnsi="GHEA Grapalat"/>
        </w:rPr>
        <w:t>предоставленная услуга не соответствует требованиям, установленным Приложением № 1 к договору;</w:t>
      </w:r>
    </w:p>
    <w:p w14:paraId="5A199647" w14:textId="77777777"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б)</w:t>
      </w:r>
      <w:r w:rsidRPr="00561745">
        <w:rPr>
          <w:rFonts w:ascii="GHEA Grapalat" w:hAnsi="GHEA Grapalat"/>
        </w:rPr>
        <w:tab/>
      </w:r>
      <w:r w:rsidRPr="00AD29CE">
        <w:rPr>
          <w:rFonts w:ascii="GHEA Grapalat" w:hAnsi="GHEA Grapalat"/>
        </w:rPr>
        <w:t>нарушен срок предоставления услуги.</w:t>
      </w:r>
    </w:p>
    <w:p w14:paraId="22A7181B" w14:textId="77777777" w:rsidR="003B2F27" w:rsidRPr="00AD29CE" w:rsidRDefault="003B2F27" w:rsidP="003B2F27">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2.</w:t>
      </w:r>
      <w:r>
        <w:rPr>
          <w:rFonts w:ascii="GHEA Grapalat" w:hAnsi="GHEA Grapalat"/>
          <w:b/>
        </w:rPr>
        <w:tab/>
      </w:r>
      <w:r w:rsidRPr="00AD29CE">
        <w:rPr>
          <w:rFonts w:ascii="GHEA Grapalat" w:hAnsi="GHEA Grapalat"/>
          <w:b/>
        </w:rPr>
        <w:t>Заказчик обязан:</w:t>
      </w:r>
    </w:p>
    <w:p w14:paraId="7F549660" w14:textId="77777777" w:rsidR="00830C72" w:rsidRDefault="003B2F27" w:rsidP="003B2F27">
      <w:pPr>
        <w:widowControl w:val="0"/>
        <w:pBdr>
          <w:bottom w:val="single" w:sz="6" w:space="1" w:color="auto"/>
        </w:pBdr>
        <w:tabs>
          <w:tab w:val="left" w:pos="1276"/>
        </w:tabs>
        <w:spacing w:after="160" w:line="360" w:lineRule="auto"/>
        <w:ind w:firstLine="567"/>
        <w:jc w:val="both"/>
        <w:rPr>
          <w:rFonts w:ascii="GHEA Grapalat" w:hAnsi="GHEA Grapalat"/>
        </w:rPr>
      </w:pPr>
      <w:r w:rsidRPr="00AD29CE">
        <w:rPr>
          <w:rFonts w:ascii="GHEA Grapalat" w:hAnsi="GHEA Grapalat"/>
        </w:rPr>
        <w:t>2.2.</w:t>
      </w:r>
      <w:r>
        <w:rPr>
          <w:rFonts w:ascii="GHEA Grapalat" w:hAnsi="GHEA Grapalat"/>
        </w:rPr>
        <w:t>1.</w:t>
      </w:r>
      <w:r>
        <w:rPr>
          <w:rFonts w:ascii="GHEA Grapalat" w:hAnsi="GHEA Grapalat"/>
        </w:rPr>
        <w:tab/>
      </w:r>
      <w:r w:rsidRPr="00AD29CE">
        <w:rPr>
          <w:rFonts w:ascii="GHEA Grapalat" w:hAnsi="GHEA Grapalat"/>
        </w:rPr>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14:paraId="6B19E785" w14:textId="77777777" w:rsidR="00830C72" w:rsidRPr="00830C72" w:rsidRDefault="00D55A31" w:rsidP="00830C72">
      <w:pPr>
        <w:jc w:val="both"/>
        <w:rPr>
          <w:rFonts w:ascii="GHEA Grapalat" w:hAnsi="GHEA Grapalat"/>
          <w:lang w:val="hy-AM"/>
        </w:rPr>
      </w:pPr>
      <w:r>
        <w:rPr>
          <w:rFonts w:ascii="GHEA Grapalat" w:hAnsi="GHEA Grapalat"/>
          <w:b/>
          <w:vertAlign w:val="superscript"/>
          <w:lang w:val="hy-AM"/>
        </w:rPr>
        <w:t>15.</w:t>
      </w:r>
      <w:r w:rsidR="00830C72" w:rsidRPr="00830C72">
        <w:rPr>
          <w:rFonts w:ascii="GHEA Grapalat" w:hAnsi="GHEA Grapalat"/>
          <w:b/>
          <w:vertAlign w:val="superscript"/>
        </w:rPr>
        <w:t>2</w:t>
      </w:r>
      <w:r w:rsidR="00830C72" w:rsidRPr="00830C72">
        <w:rPr>
          <w:rFonts w:ascii="GHEA Grapalat" w:hAnsi="GHEA Grapalat"/>
          <w:b/>
        </w:rPr>
        <w:t xml:space="preserve"> </w:t>
      </w:r>
      <w:r w:rsidR="00830C72" w:rsidRPr="00830C72">
        <w:rPr>
          <w:rFonts w:ascii="GHEA Grapalat" w:hAnsi="GHEA Grapalat"/>
          <w:i/>
          <w:sz w:val="20"/>
          <w:szCs w:val="20"/>
        </w:rPr>
        <w:t xml:space="preserve">Если предметом закупки является оказание услуг технического надзора за выполнением строительных проектов, то пункт «а» пункта 2.1.2 излагается в следующей редакции: «Не принимать услугу и установить разумный срок для надлежащего оказания услуги в соответствии с требованиями, </w:t>
      </w:r>
      <w:r w:rsidR="00830C72" w:rsidRPr="00830C72">
        <w:rPr>
          <w:rFonts w:ascii="GHEA Grapalat" w:hAnsi="GHEA Grapalat"/>
          <w:i/>
          <w:sz w:val="20"/>
          <w:szCs w:val="20"/>
        </w:rPr>
        <w:lastRenderedPageBreak/>
        <w:t>предусмотренными договором (безвозмездно), и требовать от исполнителя уплаты штрафа, предусмотренного пунктом 5.2 и пени, предусмотренней пунктом 5.3 договора»</w:t>
      </w:r>
    </w:p>
    <w:p w14:paraId="5BD3C2E4" w14:textId="77777777" w:rsidR="00830C72" w:rsidRDefault="00830C72">
      <w:pPr>
        <w:rPr>
          <w:rFonts w:ascii="GHEA Grapalat" w:hAnsi="GHEA Grapalat"/>
          <w:lang w:val="hy-AM"/>
        </w:rPr>
      </w:pPr>
    </w:p>
    <w:p w14:paraId="65E87C1E" w14:textId="77777777" w:rsidR="003B2F27" w:rsidRPr="00AD29CE" w:rsidRDefault="003B2F27" w:rsidP="003B2F27">
      <w:pPr>
        <w:widowControl w:val="0"/>
        <w:tabs>
          <w:tab w:val="left" w:pos="1276"/>
        </w:tabs>
        <w:spacing w:after="160" w:line="360" w:lineRule="auto"/>
        <w:ind w:firstLine="567"/>
        <w:jc w:val="both"/>
        <w:rPr>
          <w:rFonts w:ascii="GHEA Grapalat" w:hAnsi="GHEA Grapalat" w:cs="Sylfaen"/>
        </w:rPr>
      </w:pPr>
    </w:p>
    <w:p w14:paraId="22EE7C31" w14:textId="77777777" w:rsidR="003B2F27" w:rsidRPr="00780EB7"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2.2.</w:t>
      </w:r>
      <w:r>
        <w:rPr>
          <w:rFonts w:ascii="GHEA Grapalat" w:hAnsi="GHEA Grapalat"/>
        </w:rPr>
        <w:t>2.</w:t>
      </w:r>
      <w:r>
        <w:rPr>
          <w:rFonts w:ascii="GHEA Grapalat" w:hAnsi="GHEA Grapalat"/>
        </w:rPr>
        <w:tab/>
      </w:r>
      <w:r w:rsidRPr="00780EB7">
        <w:rPr>
          <w:rFonts w:ascii="GHEA Grapalat" w:hAnsi="GHEA Grapalat"/>
        </w:rPr>
        <w:t>В случае приема результата услуги, уплатить Исполнителю суммы, подлежащие уплате последнему</w:t>
      </w:r>
      <w:r w:rsidR="00780EB7" w:rsidRPr="00780EB7">
        <w:rPr>
          <w:rFonts w:ascii="GHEA Grapalat" w:hAnsi="GHEA Grapalat"/>
          <w:lang w:val="hy-AM"/>
        </w:rPr>
        <w:t xml:space="preserve"> </w:t>
      </w:r>
      <w:r w:rsidR="00780EB7" w:rsidRPr="00780EB7">
        <w:rPr>
          <w:rFonts w:ascii="GHEA Grapalat" w:hAnsi="GHEA Grapalat"/>
        </w:rPr>
        <w:t>за должным образом оказанные услуги</w:t>
      </w:r>
      <w:r w:rsidRPr="00780EB7">
        <w:rPr>
          <w:rFonts w:ascii="GHEA Grapalat" w:hAnsi="GHEA Grapalat"/>
        </w:rPr>
        <w:t>, а в случае нарушения срока — также предусмотренную пунктом 5.5 договора пеню.</w:t>
      </w:r>
    </w:p>
    <w:p w14:paraId="321F2FDB" w14:textId="77777777" w:rsidR="003B2F27" w:rsidRPr="00AD29CE" w:rsidRDefault="003B2F27" w:rsidP="003B2F27">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3.</w:t>
      </w:r>
      <w:r>
        <w:rPr>
          <w:rFonts w:ascii="GHEA Grapalat" w:hAnsi="GHEA Grapalat"/>
          <w:b/>
        </w:rPr>
        <w:tab/>
      </w:r>
      <w:r w:rsidRPr="00AD29CE">
        <w:rPr>
          <w:rFonts w:ascii="GHEA Grapalat" w:hAnsi="GHEA Grapalat"/>
          <w:b/>
        </w:rPr>
        <w:t>Исполнитель имеет право:</w:t>
      </w:r>
    </w:p>
    <w:p w14:paraId="717BA60B" w14:textId="77777777"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2.3.</w:t>
      </w:r>
      <w:r>
        <w:rPr>
          <w:rFonts w:ascii="GHEA Grapalat" w:hAnsi="GHEA Grapalat"/>
        </w:rPr>
        <w:t>1.</w:t>
      </w:r>
      <w:r>
        <w:rPr>
          <w:rFonts w:ascii="GHEA Grapalat" w:hAnsi="GHEA Grapalat"/>
        </w:rPr>
        <w:tab/>
      </w:r>
      <w:r w:rsidRPr="00AD29CE">
        <w:rPr>
          <w:rFonts w:ascii="GHEA Grapalat" w:hAnsi="GHEA Grapalat"/>
        </w:rPr>
        <w:t>Требовать от Заказчика подлежащие уплате ему суммы</w:t>
      </w:r>
      <w:r w:rsidR="001B2164">
        <w:rPr>
          <w:rFonts w:ascii="GHEA Grapalat" w:hAnsi="GHEA Grapalat"/>
          <w:lang w:val="hy-AM"/>
        </w:rPr>
        <w:t xml:space="preserve"> </w:t>
      </w:r>
      <w:r w:rsidR="001B2164" w:rsidRPr="00B5317A">
        <w:rPr>
          <w:rFonts w:ascii="GHEA Grapalat" w:hAnsi="GHEA Grapalat"/>
        </w:rPr>
        <w:t>за должным образом оказанные услуги</w:t>
      </w:r>
      <w:r w:rsidRPr="00B5317A">
        <w:rPr>
          <w:rFonts w:ascii="GHEA Grapalat" w:hAnsi="GHEA Grapalat"/>
        </w:rPr>
        <w:t>, а в случае нарушения Заказчиком срока</w:t>
      </w:r>
      <w:r w:rsidR="00C3165D">
        <w:rPr>
          <w:rFonts w:ascii="GHEA Grapalat" w:hAnsi="GHEA Grapalat"/>
          <w:lang w:val="hy-AM"/>
        </w:rPr>
        <w:t xml:space="preserve"> </w:t>
      </w:r>
      <w:r w:rsidR="00C3165D">
        <w:rPr>
          <w:rFonts w:ascii="GHEA Grapalat" w:hAnsi="GHEA Grapalat"/>
        </w:rPr>
        <w:t>уплаты</w:t>
      </w:r>
      <w:r w:rsidRPr="00B5317A">
        <w:rPr>
          <w:rFonts w:ascii="GHEA Grapalat" w:hAnsi="GHEA Grapalat"/>
        </w:rPr>
        <w:t xml:space="preserve">, указанного в </w:t>
      </w:r>
      <w:r w:rsidRPr="00AD29CE">
        <w:rPr>
          <w:rFonts w:ascii="GHEA Grapalat" w:hAnsi="GHEA Grapalat"/>
        </w:rPr>
        <w:t>пункте 4.2 договора — также предусмотренную пунктом 5.5 договора пеню.</w:t>
      </w:r>
    </w:p>
    <w:p w14:paraId="2F9DEAC2" w14:textId="77777777" w:rsidR="003B2F27" w:rsidRPr="00AD29CE" w:rsidRDefault="003B2F27" w:rsidP="003B2F27">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4.</w:t>
      </w:r>
      <w:r>
        <w:rPr>
          <w:rFonts w:ascii="GHEA Grapalat" w:hAnsi="GHEA Grapalat"/>
          <w:b/>
        </w:rPr>
        <w:tab/>
      </w:r>
      <w:r w:rsidRPr="00AD29CE">
        <w:rPr>
          <w:rFonts w:ascii="GHEA Grapalat" w:hAnsi="GHEA Grapalat"/>
          <w:b/>
        </w:rPr>
        <w:t>Исполнитель обязан:</w:t>
      </w:r>
    </w:p>
    <w:p w14:paraId="5843EA91" w14:textId="77777777"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2.4.</w:t>
      </w:r>
      <w:r>
        <w:rPr>
          <w:rFonts w:ascii="GHEA Grapalat" w:hAnsi="GHEA Grapalat"/>
        </w:rPr>
        <w:t>1.</w:t>
      </w:r>
      <w:r>
        <w:rPr>
          <w:rFonts w:ascii="GHEA Grapalat" w:hAnsi="GHEA Grapalat"/>
        </w:rPr>
        <w:tab/>
      </w:r>
      <w:r w:rsidRPr="00AD29CE">
        <w:rPr>
          <w:rFonts w:ascii="GHEA Grapalat" w:hAnsi="GHEA Grapalat"/>
        </w:rPr>
        <w:t>Обеспечивать</w:t>
      </w:r>
      <w:r w:rsidR="008A7A94">
        <w:rPr>
          <w:rFonts w:ascii="GHEA Grapalat" w:hAnsi="GHEA Grapalat"/>
        </w:rPr>
        <w:t xml:space="preserve"> надлежащее</w:t>
      </w:r>
      <w:r w:rsidRPr="00AD29CE">
        <w:rPr>
          <w:rFonts w:ascii="GHEA Grapalat" w:hAnsi="GHEA Grapalat"/>
        </w:rPr>
        <w:t xml:space="preserve"> предоставление услуги по условиям, установленным Приложением № 1 к договору, руководствуясь действующим законодательством.</w:t>
      </w:r>
    </w:p>
    <w:p w14:paraId="408AB190" w14:textId="77777777"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2.4.2</w:t>
      </w:r>
      <w:r w:rsidRPr="00C95D0C">
        <w:rPr>
          <w:rFonts w:ascii="GHEA Grapalat" w:hAnsi="GHEA Grapalat"/>
        </w:rPr>
        <w:t>.</w:t>
      </w:r>
      <w:r w:rsidRPr="00561745">
        <w:rPr>
          <w:rFonts w:ascii="GHEA Grapalat" w:hAnsi="GHEA Grapalat"/>
        </w:rPr>
        <w:tab/>
      </w:r>
      <w:r w:rsidRPr="00AD29CE">
        <w:rPr>
          <w:rFonts w:ascii="GHEA Grapalat" w:hAnsi="GHEA Grapalat"/>
        </w:rPr>
        <w:t>В предусмотренных договором случаях уплачивать предусмотренные пунктами 5.2 и 5.3 договора пеню и штраф.</w:t>
      </w:r>
    </w:p>
    <w:p w14:paraId="23CAC8F1" w14:textId="77777777"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2.4.</w:t>
      </w:r>
      <w:r>
        <w:rPr>
          <w:rFonts w:ascii="GHEA Grapalat" w:hAnsi="GHEA Grapalat"/>
        </w:rPr>
        <w:t>3.</w:t>
      </w:r>
      <w:r>
        <w:rPr>
          <w:rFonts w:ascii="GHEA Grapalat" w:hAnsi="GHEA Grapalat"/>
        </w:rPr>
        <w:tab/>
      </w:r>
      <w:r w:rsidRPr="00AD29CE">
        <w:rPr>
          <w:rFonts w:ascii="GHEA Grapalat" w:hAnsi="GHEA Grapalat"/>
        </w:rPr>
        <w:t>В течение срока действия обеспечени</w:t>
      </w:r>
      <w:r w:rsidR="00E15A1C">
        <w:rPr>
          <w:rFonts w:ascii="GHEA Grapalat" w:hAnsi="GHEA Grapalat"/>
        </w:rPr>
        <w:t>й квалиф</w:t>
      </w:r>
      <w:r w:rsidR="005E21D8">
        <w:rPr>
          <w:rFonts w:ascii="GHEA Grapalat" w:hAnsi="GHEA Grapalat"/>
        </w:rPr>
        <w:t>икации и</w:t>
      </w:r>
      <w:r w:rsidRPr="00AD29CE">
        <w:rPr>
          <w:rFonts w:ascii="GHEA Grapalat" w:hAnsi="GHEA Grapalat"/>
        </w:rPr>
        <w:t xml:space="preserve"> договора в случае начала процесса ликвидации или банкротства заранее в письменной форме уведомлять об этом Заказчика.</w:t>
      </w:r>
    </w:p>
    <w:p w14:paraId="358B810B" w14:textId="77777777" w:rsidR="00BF30C1" w:rsidRPr="00675CA2" w:rsidRDefault="00BF30C1" w:rsidP="00442D0D">
      <w:pPr>
        <w:widowControl w:val="0"/>
        <w:spacing w:after="160" w:line="360" w:lineRule="auto"/>
        <w:ind w:firstLine="567"/>
        <w:jc w:val="both"/>
        <w:rPr>
          <w:rFonts w:ascii="GHEA Grapalat" w:hAnsi="GHEA Grapalat"/>
        </w:rPr>
      </w:pPr>
      <w:r w:rsidRPr="001A081D">
        <w:rPr>
          <w:rFonts w:ascii="GHEA Grapalat" w:hAnsi="GHEA Grapalat"/>
        </w:rPr>
        <w:t>2.4.</w:t>
      </w:r>
      <w:r w:rsidR="00626428" w:rsidRPr="00BD2C67">
        <w:rPr>
          <w:rFonts w:ascii="GHEA Grapalat" w:hAnsi="GHEA Grapalat"/>
        </w:rPr>
        <w:t>4</w:t>
      </w:r>
      <w:r w:rsidRPr="001A081D">
        <w:rPr>
          <w:rFonts w:ascii="GHEA Grapalat" w:hAnsi="GHEA Grapalat"/>
        </w:rPr>
        <w:t xml:space="preserve">. </w:t>
      </w:r>
      <w:r w:rsidR="00C054A7" w:rsidRPr="001A081D">
        <w:rPr>
          <w:rFonts w:ascii="GHEA Grapalat" w:hAnsi="GHEA Grapalat"/>
        </w:rPr>
        <w:t>П</w:t>
      </w:r>
      <w:r w:rsidRPr="001A081D">
        <w:rPr>
          <w:rFonts w:ascii="GHEA Grapalat" w:hAnsi="GHEA Grapalat"/>
        </w:rPr>
        <w:t xml:space="preserve">ри возникновении проектных отклонений в ходе выполнения строительных работ </w:t>
      </w:r>
      <w:r w:rsidR="00C054A7" w:rsidRPr="001A081D">
        <w:rPr>
          <w:rFonts w:ascii="GHEA Grapalat" w:hAnsi="GHEA Grapalat"/>
        </w:rPr>
        <w:t>И</w:t>
      </w:r>
      <w:r w:rsidRPr="001A081D">
        <w:rPr>
          <w:rFonts w:ascii="GHEA Grapalat" w:hAnsi="GHEA Grapalat"/>
        </w:rPr>
        <w:t xml:space="preserve">сполнитель выплачивает </w:t>
      </w:r>
      <w:r w:rsidR="00E21B4C" w:rsidRPr="001A081D">
        <w:rPr>
          <w:rFonts w:ascii="GHEA Grapalat" w:hAnsi="GHEA Grapalat"/>
        </w:rPr>
        <w:t>З</w:t>
      </w:r>
      <w:r w:rsidRPr="001A081D">
        <w:rPr>
          <w:rFonts w:ascii="GHEA Grapalat" w:hAnsi="GHEA Grapalat"/>
        </w:rPr>
        <w:t>аказчику штраф в размере потер</w:t>
      </w:r>
      <w:r w:rsidR="00D0407B" w:rsidRPr="001A081D">
        <w:rPr>
          <w:rFonts w:ascii="GHEA Grapalat" w:hAnsi="GHEA Grapalat"/>
        </w:rPr>
        <w:t>ь</w:t>
      </w:r>
      <w:r w:rsidRPr="001A081D">
        <w:rPr>
          <w:rFonts w:ascii="GHEA Grapalat" w:hAnsi="GHEA Grapalat"/>
        </w:rPr>
        <w:t>, возникш</w:t>
      </w:r>
      <w:r w:rsidR="00D0407B" w:rsidRPr="001A081D">
        <w:rPr>
          <w:rFonts w:ascii="GHEA Grapalat" w:hAnsi="GHEA Grapalat"/>
        </w:rPr>
        <w:t>их</w:t>
      </w:r>
      <w:r w:rsidRPr="001A081D">
        <w:rPr>
          <w:rFonts w:ascii="GHEA Grapalat" w:hAnsi="GHEA Grapalat"/>
        </w:rPr>
        <w:t xml:space="preserve"> в </w:t>
      </w:r>
      <w:r w:rsidR="00D0407B" w:rsidRPr="001A081D">
        <w:rPr>
          <w:rFonts w:ascii="GHEA Grapalat" w:hAnsi="GHEA Grapalat"/>
        </w:rPr>
        <w:t>вследствие</w:t>
      </w:r>
      <w:r w:rsidRPr="001A081D">
        <w:rPr>
          <w:rFonts w:ascii="GHEA Grapalat" w:hAnsi="GHEA Grapalat"/>
        </w:rPr>
        <w:t xml:space="preserve"> кажд</w:t>
      </w:r>
      <w:r w:rsidR="00C054A7" w:rsidRPr="001A081D">
        <w:rPr>
          <w:rFonts w:ascii="GHEA Grapalat" w:hAnsi="GHEA Grapalat"/>
        </w:rPr>
        <w:t xml:space="preserve">ого зафиксированного отклонения. При </w:t>
      </w:r>
      <w:r w:rsidR="00C054A7" w:rsidRPr="00675CA2">
        <w:rPr>
          <w:rFonts w:ascii="GHEA Grapalat" w:hAnsi="GHEA Grapalat"/>
        </w:rPr>
        <w:t>этом:</w:t>
      </w:r>
    </w:p>
    <w:p w14:paraId="43E26561" w14:textId="77777777" w:rsidR="00BF30C1" w:rsidRPr="00675CA2" w:rsidRDefault="00BF30C1" w:rsidP="00C054A7">
      <w:pPr>
        <w:widowControl w:val="0"/>
        <w:spacing w:after="160" w:line="360" w:lineRule="auto"/>
        <w:ind w:firstLine="708"/>
        <w:jc w:val="both"/>
        <w:rPr>
          <w:rFonts w:ascii="GHEA Grapalat" w:hAnsi="GHEA Grapalat"/>
        </w:rPr>
      </w:pPr>
      <w:r w:rsidRPr="00675CA2">
        <w:rPr>
          <w:rFonts w:ascii="GHEA Grapalat" w:hAnsi="GHEA Grapalat"/>
        </w:rPr>
        <w:t xml:space="preserve">а. отклонением считается </w:t>
      </w:r>
      <w:r w:rsidR="00CE3C86" w:rsidRPr="00675CA2">
        <w:rPr>
          <w:rFonts w:ascii="GHEA Grapalat" w:hAnsi="GHEA Grapalat"/>
        </w:rPr>
        <w:t>вы</w:t>
      </w:r>
      <w:r w:rsidRPr="00675CA2">
        <w:rPr>
          <w:rFonts w:ascii="GHEA Grapalat" w:hAnsi="GHEA Grapalat"/>
        </w:rPr>
        <w:t>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14:paraId="5F5800AB" w14:textId="77777777" w:rsidR="00BF30C1" w:rsidRPr="00675CA2" w:rsidRDefault="00BF30C1" w:rsidP="00C054A7">
      <w:pPr>
        <w:widowControl w:val="0"/>
        <w:spacing w:after="160" w:line="360" w:lineRule="auto"/>
        <w:ind w:firstLine="708"/>
        <w:jc w:val="both"/>
        <w:rPr>
          <w:rFonts w:ascii="GHEA Grapalat" w:hAnsi="GHEA Grapalat"/>
        </w:rPr>
      </w:pPr>
      <w:r w:rsidRPr="00675CA2">
        <w:rPr>
          <w:rFonts w:ascii="GHEA Grapalat" w:hAnsi="GHEA Grapalat"/>
        </w:rPr>
        <w:t xml:space="preserve">б. </w:t>
      </w:r>
      <w:r w:rsidR="00097FDB" w:rsidRPr="00675CA2">
        <w:rPr>
          <w:rFonts w:ascii="GHEA Grapalat" w:hAnsi="GHEA Grapalat"/>
        </w:rPr>
        <w:t>потер</w:t>
      </w:r>
      <w:r w:rsidR="00CE3C86" w:rsidRPr="00675CA2">
        <w:rPr>
          <w:rFonts w:ascii="GHEA Grapalat" w:hAnsi="GHEA Grapalat"/>
        </w:rPr>
        <w:t>ями</w:t>
      </w:r>
      <w:r w:rsidRPr="00675CA2">
        <w:rPr>
          <w:rFonts w:ascii="GHEA Grapalat" w:hAnsi="GHEA Grapalat"/>
        </w:rPr>
        <w:t xml:space="preserve"> считаются такие проектные отклонения, которые приводят к </w:t>
      </w:r>
      <w:r w:rsidRPr="00675CA2">
        <w:rPr>
          <w:rFonts w:ascii="GHEA Grapalat" w:hAnsi="GHEA Grapalat"/>
        </w:rPr>
        <w:lastRenderedPageBreak/>
        <w:t>изменению фактически выполненных работ (</w:t>
      </w:r>
      <w:r w:rsidR="00CE3C86" w:rsidRPr="00675CA2">
        <w:rPr>
          <w:rFonts w:ascii="GHEA Grapalat" w:hAnsi="GHEA Grapalat"/>
        </w:rPr>
        <w:t>разрушению</w:t>
      </w:r>
      <w:r w:rsidRPr="00675CA2">
        <w:rPr>
          <w:rFonts w:ascii="GHEA Grapalat" w:hAnsi="GHEA Grapalat"/>
        </w:rPr>
        <w:t xml:space="preserve">, реконструкции и т.д.) и </w:t>
      </w:r>
      <w:r w:rsidR="00157ECC" w:rsidRPr="00675CA2">
        <w:rPr>
          <w:rFonts w:ascii="GHEA Grapalat" w:hAnsi="GHEA Grapalat"/>
        </w:rPr>
        <w:t xml:space="preserve">к </w:t>
      </w:r>
      <w:r w:rsidRPr="00675CA2">
        <w:rPr>
          <w:rFonts w:ascii="GHEA Grapalat" w:hAnsi="GHEA Grapalat"/>
        </w:rPr>
        <w:t>выполнению дополнительных работ, а размер штрафа равен пятидесяти процентам стоимости фактически выполненных работ, приведшим к потере</w:t>
      </w:r>
      <w:r w:rsidR="00CF6889">
        <w:rPr>
          <w:rStyle w:val="FootnoteReference"/>
          <w:rFonts w:ascii="GHEA Grapalat" w:hAnsi="GHEA Grapalat"/>
        </w:rPr>
        <w:footnoteReference w:customMarkFollows="1" w:id="17"/>
        <w:t>16</w:t>
      </w:r>
      <w:r w:rsidRPr="00675CA2">
        <w:rPr>
          <w:rFonts w:ascii="GHEA Grapalat" w:hAnsi="GHEA Grapalat"/>
        </w:rPr>
        <w:t>.</w:t>
      </w:r>
      <w:r w:rsidR="003F1048" w:rsidRPr="00675CA2">
        <w:rPr>
          <w:rFonts w:ascii="GHEA Grapalat" w:hAnsi="GHEA Grapalat"/>
          <w:lang w:val="hy-AM"/>
        </w:rPr>
        <w:t xml:space="preserve"> </w:t>
      </w:r>
      <w:r w:rsidRPr="00675CA2">
        <w:rPr>
          <w:rFonts w:ascii="GHEA Grapalat" w:hAnsi="GHEA Grapalat"/>
        </w:rPr>
        <w:t xml:space="preserve"> </w:t>
      </w:r>
    </w:p>
    <w:p w14:paraId="4E1E966F" w14:textId="77777777" w:rsidR="003B2F27" w:rsidRPr="00AD29CE" w:rsidRDefault="003B2F27" w:rsidP="003B2F27">
      <w:pPr>
        <w:widowControl w:val="0"/>
        <w:spacing w:after="160" w:line="360" w:lineRule="auto"/>
        <w:jc w:val="center"/>
        <w:rPr>
          <w:rFonts w:ascii="GHEA Grapalat" w:hAnsi="GHEA Grapalat" w:cs="Sylfaen"/>
          <w:b/>
        </w:rPr>
      </w:pPr>
      <w:r w:rsidRPr="00AD29CE">
        <w:rPr>
          <w:rFonts w:ascii="GHEA Grapalat" w:hAnsi="GHEA Grapalat"/>
          <w:b/>
        </w:rPr>
        <w:t>3. ПОРЯДОК СДАЧИ И ПРИЕМКИ УСЛУГИ</w:t>
      </w:r>
    </w:p>
    <w:p w14:paraId="067DF2E6" w14:textId="77777777"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3.1.</w:t>
      </w:r>
      <w:r>
        <w:rPr>
          <w:rFonts w:ascii="GHEA Grapalat" w:hAnsi="GHEA Grapalat"/>
        </w:rPr>
        <w:tab/>
        <w:t xml:space="preserve">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 </w:t>
      </w:r>
      <w:r w:rsidR="009962D6" w:rsidRPr="009962D6">
        <w:rPr>
          <w:rFonts w:ascii="GHEA Grapalat" w:hAnsi="GHEA Grapalat"/>
          <w:vertAlign w:val="superscript"/>
        </w:rPr>
        <w:t>16.1</w:t>
      </w:r>
    </w:p>
    <w:p w14:paraId="28DC1B7A" w14:textId="77777777"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и _______ экземпляр акта сдачи-приемки (Приложение № 3). </w:t>
      </w:r>
    </w:p>
    <w:p w14:paraId="1F16DA75" w14:textId="77777777"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3.2.</w:t>
      </w:r>
      <w:r>
        <w:rPr>
          <w:rFonts w:ascii="GHEA Grapalat" w:hAnsi="GHEA Grapalat"/>
        </w:rPr>
        <w:tab/>
        <w:t>Акт сдачи-приемки подписывается, если предоставленная услуга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14:paraId="4AC78AC0" w14:textId="77777777"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14:paraId="6422D631" w14:textId="77777777"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б)</w:t>
      </w:r>
      <w:r>
        <w:rPr>
          <w:rFonts w:ascii="GHEA Grapalat" w:hAnsi="GHEA Grapalat"/>
        </w:rPr>
        <w:tab/>
        <w:t>в отношении Исполнителя применяет меры ответственности, предусмотренные договором.</w:t>
      </w:r>
    </w:p>
    <w:p w14:paraId="27800BF7" w14:textId="77777777"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lastRenderedPageBreak/>
        <w:t>3.3.</w:t>
      </w:r>
      <w:r>
        <w:rPr>
          <w:rFonts w:ascii="GHEA Grapalat" w:hAnsi="GHEA Grapalat"/>
        </w:rPr>
        <w:tab/>
        <w:t>Заказчик в течение _____ рабочих дней с рабочего дня, следующего за днем получения акта сдачи-приемки представляет Исполнителю один экземпляр подписанного им акта сдачи-приемки либо мотивированное отклонение непринятия услуги.</w:t>
      </w:r>
    </w:p>
    <w:p w14:paraId="7657C75D" w14:textId="77777777" w:rsidR="00184C37" w:rsidRPr="008F582C" w:rsidRDefault="00184C37" w:rsidP="00184C37">
      <w:pPr>
        <w:widowControl w:val="0"/>
        <w:spacing w:after="160" w:line="336" w:lineRule="auto"/>
        <w:ind w:firstLine="720"/>
        <w:jc w:val="both"/>
        <w:rPr>
          <w:rFonts w:ascii="GHEA Grapalat" w:hAnsi="GHEA Grapalat" w:cs="Sylfaen"/>
          <w:b/>
        </w:rPr>
      </w:pPr>
      <w:r>
        <w:rPr>
          <w:rFonts w:ascii="GHEA Grapalat" w:hAnsi="GHEA Grapalat"/>
        </w:rPr>
        <w:t>3.4.</w:t>
      </w:r>
      <w:r>
        <w:rPr>
          <w:rFonts w:ascii="GHEA Grapalat" w:hAnsi="GHEA Grapalat"/>
        </w:rPr>
        <w:tab/>
        <w:t>Если в срок, установленный пунктом 3.3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14:paraId="20882350" w14:textId="77777777" w:rsidR="0034272D" w:rsidRDefault="0034272D" w:rsidP="003B2F27">
      <w:pPr>
        <w:widowControl w:val="0"/>
        <w:spacing w:after="160" w:line="336" w:lineRule="auto"/>
        <w:jc w:val="center"/>
        <w:rPr>
          <w:rFonts w:ascii="GHEA Grapalat" w:hAnsi="GHEA Grapalat"/>
          <w:b/>
        </w:rPr>
      </w:pPr>
    </w:p>
    <w:p w14:paraId="21BF7687" w14:textId="77777777" w:rsidR="003B2F27" w:rsidRPr="00AD29CE" w:rsidRDefault="003B2F27" w:rsidP="003B2F27">
      <w:pPr>
        <w:widowControl w:val="0"/>
        <w:spacing w:after="160" w:line="336" w:lineRule="auto"/>
        <w:jc w:val="center"/>
        <w:rPr>
          <w:rFonts w:ascii="GHEA Grapalat" w:hAnsi="GHEA Grapalat" w:cs="Sylfaen"/>
          <w:b/>
        </w:rPr>
      </w:pPr>
      <w:r w:rsidRPr="00AD29CE">
        <w:rPr>
          <w:rFonts w:ascii="GHEA Grapalat" w:hAnsi="GHEA Grapalat"/>
          <w:b/>
        </w:rPr>
        <w:t>4. ЦЕНА ДОГОВОРА</w:t>
      </w:r>
    </w:p>
    <w:p w14:paraId="4932D0F0" w14:textId="77777777" w:rsidR="003B2F27" w:rsidRPr="00D04EA3" w:rsidRDefault="003B2F27" w:rsidP="003B2F27">
      <w:pPr>
        <w:widowControl w:val="0"/>
        <w:tabs>
          <w:tab w:val="left" w:pos="1134"/>
        </w:tabs>
        <w:spacing w:after="160" w:line="336" w:lineRule="auto"/>
        <w:ind w:firstLine="567"/>
        <w:jc w:val="both"/>
        <w:rPr>
          <w:rFonts w:ascii="GHEA Grapalat" w:hAnsi="GHEA Grapalat" w:cs="Sylfaen"/>
        </w:rPr>
      </w:pPr>
      <w:r w:rsidRPr="00AD29CE">
        <w:rPr>
          <w:rFonts w:ascii="GHEA Grapalat" w:hAnsi="GHEA Grapalat"/>
        </w:rPr>
        <w:t>4.1.</w:t>
      </w:r>
      <w:r w:rsidRPr="00D04EA3">
        <w:rPr>
          <w:rFonts w:ascii="GHEA Grapalat" w:hAnsi="GHEA Grapalat"/>
        </w:rPr>
        <w:tab/>
      </w:r>
      <w:r w:rsidRPr="00AD29CE">
        <w:rPr>
          <w:rFonts w:ascii="GHEA Grapalat" w:hAnsi="GHEA Grapalat"/>
        </w:rPr>
        <w:t>Цена подлежащей предоставлению Исполнителем услуги по настоящем</w:t>
      </w:r>
      <w:r>
        <w:rPr>
          <w:rFonts w:ascii="GHEA Grapalat" w:hAnsi="GHEA Grapalat"/>
        </w:rPr>
        <w:t>у договору составляет __</w:t>
      </w:r>
      <w:r w:rsidRPr="00AD29CE">
        <w:rPr>
          <w:rFonts w:ascii="GHEA Grapalat" w:hAnsi="GHEA Grapalat"/>
        </w:rPr>
        <w:t>__ (____п</w:t>
      </w:r>
      <w:r>
        <w:rPr>
          <w:rFonts w:ascii="GHEA Grapalat" w:hAnsi="GHEA Grapalat"/>
        </w:rPr>
        <w:t>рописью_________________________</w:t>
      </w:r>
      <w:r w:rsidRPr="00AD29CE">
        <w:rPr>
          <w:rFonts w:ascii="GHEA Grapalat" w:hAnsi="GHEA Grapalat"/>
        </w:rPr>
        <w:t>) драмов РА, включая НДС</w:t>
      </w:r>
      <w:r w:rsidR="00AD2CE2">
        <w:rPr>
          <w:rStyle w:val="FootnoteReference"/>
          <w:rFonts w:ascii="GHEA Grapalat" w:hAnsi="GHEA Grapalat"/>
        </w:rPr>
        <w:footnoteReference w:customMarkFollows="1" w:id="18"/>
        <w:t>17</w:t>
      </w:r>
      <w:r>
        <w:rPr>
          <w:rFonts w:ascii="GHEA Grapalat" w:hAnsi="GHEA Grapalat"/>
        </w:rPr>
        <w:t>.</w:t>
      </w:r>
    </w:p>
    <w:p w14:paraId="3D86745C" w14:textId="77777777" w:rsidR="003B2F27" w:rsidRPr="00AD29CE" w:rsidRDefault="003B2F27" w:rsidP="003B2F27">
      <w:pPr>
        <w:widowControl w:val="0"/>
        <w:spacing w:after="160" w:line="336" w:lineRule="auto"/>
        <w:ind w:firstLine="567"/>
        <w:jc w:val="both"/>
        <w:rPr>
          <w:rFonts w:ascii="GHEA Grapalat" w:hAnsi="GHEA Grapalat" w:cs="Sylfaen"/>
        </w:rPr>
      </w:pPr>
      <w:r w:rsidRPr="00AD29CE">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14:paraId="6A2AB9D9" w14:textId="77777777" w:rsidR="003B2F27" w:rsidRPr="00AD29CE" w:rsidRDefault="003B2F27" w:rsidP="003B2F27">
      <w:pPr>
        <w:widowControl w:val="0"/>
        <w:spacing w:after="160" w:line="336" w:lineRule="auto"/>
        <w:ind w:firstLine="567"/>
        <w:jc w:val="both"/>
        <w:rPr>
          <w:rFonts w:ascii="GHEA Grapalat" w:hAnsi="GHEA Grapalat" w:cs="Sylfaen"/>
        </w:rPr>
      </w:pPr>
      <w:r w:rsidRPr="00AD29CE">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14:paraId="04289E2A" w14:textId="77777777" w:rsidR="003B2F27" w:rsidRPr="00844C3A" w:rsidRDefault="003B2F27" w:rsidP="003B2F27">
      <w:pPr>
        <w:widowControl w:val="0"/>
        <w:tabs>
          <w:tab w:val="left" w:pos="1276"/>
        </w:tabs>
        <w:spacing w:after="160" w:line="336" w:lineRule="auto"/>
        <w:ind w:firstLine="567"/>
        <w:jc w:val="both"/>
        <w:rPr>
          <w:rFonts w:ascii="GHEA Grapalat" w:hAnsi="GHEA Grapalat"/>
        </w:rPr>
      </w:pPr>
      <w:r w:rsidRPr="00AD29CE">
        <w:rPr>
          <w:rFonts w:ascii="GHEA Grapalat" w:hAnsi="GHEA Grapalat"/>
        </w:rPr>
        <w:t>4.1.</w:t>
      </w:r>
      <w:r>
        <w:rPr>
          <w:rFonts w:ascii="GHEA Grapalat" w:hAnsi="GHEA Grapalat"/>
        </w:rPr>
        <w:t>1.</w:t>
      </w:r>
      <w:r>
        <w:rPr>
          <w:rFonts w:ascii="GHEA Grapalat" w:hAnsi="GHEA Grapalat"/>
        </w:rPr>
        <w:tab/>
      </w:r>
      <w:r w:rsidRPr="00AD29CE">
        <w:rPr>
          <w:rFonts w:ascii="GHEA Grapalat" w:hAnsi="GHEA Grapalat"/>
        </w:rPr>
        <w:t>Заказчик перечи</w:t>
      </w:r>
      <w:r>
        <w:rPr>
          <w:rFonts w:ascii="GHEA Grapalat" w:hAnsi="GHEA Grapalat"/>
        </w:rPr>
        <w:t>сляет сумму в размере до</w:t>
      </w:r>
      <w:r w:rsidRPr="00844C3A">
        <w:rPr>
          <w:rFonts w:ascii="GHEA Grapalat" w:hAnsi="GHEA Grapalat"/>
        </w:rPr>
        <w:t>_______</w:t>
      </w:r>
      <w:r>
        <w:rPr>
          <w:rFonts w:ascii="GHEA Grapalat" w:hAnsi="GHEA Grapalat"/>
        </w:rPr>
        <w:t xml:space="preserve"> (</w:t>
      </w:r>
      <w:r w:rsidRPr="00844C3A">
        <w:rPr>
          <w:rFonts w:ascii="GHEA Grapalat" w:hAnsi="GHEA Grapalat"/>
        </w:rPr>
        <w:t>________________</w:t>
      </w:r>
      <w:r w:rsidRPr="00AD29CE">
        <w:rPr>
          <w:rFonts w:ascii="GHEA Grapalat" w:hAnsi="GHEA Grapalat"/>
        </w:rPr>
        <w:t xml:space="preserve">) </w:t>
      </w:r>
      <w:r w:rsidRPr="00844C3A">
        <w:rPr>
          <w:rFonts w:ascii="GHEA Grapalat" w:hAnsi="GHEA Grapalat"/>
        </w:rPr>
        <w:t xml:space="preserve">драмов Республики Армения от цены договора на банковский счет Исполнителя в качестве предоплаты. Погашение предоплаты осуществляется в форме уменьшений (удержаний) из выплат, производимых на основании актов сдачи-приемки. </w:t>
      </w:r>
      <w:r w:rsidR="00076092" w:rsidRPr="00B138F3">
        <w:rPr>
          <w:rFonts w:ascii="GHEA Grapalat" w:hAnsi="GHEA Grapalat"/>
        </w:rPr>
        <w:t xml:space="preserve">При этом до полного погашения предоплаты платежи </w:t>
      </w:r>
      <w:r w:rsidR="00076092" w:rsidRPr="00AD29CE">
        <w:rPr>
          <w:rFonts w:ascii="GHEA Grapalat" w:hAnsi="GHEA Grapalat"/>
        </w:rPr>
        <w:t>Исполнител</w:t>
      </w:r>
      <w:r w:rsidR="00076092">
        <w:rPr>
          <w:rFonts w:ascii="GHEA Grapalat" w:hAnsi="GHEA Grapalat"/>
        </w:rPr>
        <w:t>ю</w:t>
      </w:r>
      <w:r w:rsidR="00076092" w:rsidRPr="00750E05">
        <w:rPr>
          <w:rFonts w:ascii="GHEA Grapalat" w:hAnsi="GHEA Grapalat"/>
        </w:rPr>
        <w:t xml:space="preserve"> не</w:t>
      </w:r>
      <w:r w:rsidR="00076092" w:rsidRPr="00B138F3">
        <w:rPr>
          <w:rFonts w:ascii="GHEA Grapalat" w:hAnsi="GHEA Grapalat"/>
        </w:rPr>
        <w:t xml:space="preserve"> производятся</w:t>
      </w:r>
      <w:r w:rsidR="00076092">
        <w:rPr>
          <w:rStyle w:val="FootnoteReference"/>
          <w:rFonts w:ascii="GHEA Grapalat" w:hAnsi="GHEA Grapalat"/>
        </w:rPr>
        <w:t xml:space="preserve"> </w:t>
      </w:r>
      <w:r w:rsidR="00AD2CE2">
        <w:rPr>
          <w:rStyle w:val="FootnoteReference"/>
          <w:rFonts w:ascii="GHEA Grapalat" w:hAnsi="GHEA Grapalat"/>
        </w:rPr>
        <w:footnoteReference w:customMarkFollows="1" w:id="19"/>
        <w:t>18</w:t>
      </w:r>
      <w:r w:rsidRPr="00844C3A">
        <w:rPr>
          <w:rFonts w:ascii="GHEA Grapalat" w:hAnsi="GHEA Grapalat"/>
        </w:rPr>
        <w:t>.</w:t>
      </w:r>
    </w:p>
    <w:p w14:paraId="25486D0D" w14:textId="77777777" w:rsidR="003B2F27"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4.</w:t>
      </w:r>
      <w:r>
        <w:rPr>
          <w:rFonts w:ascii="GHEA Grapalat" w:hAnsi="GHEA Grapalat"/>
        </w:rPr>
        <w:t>2.</w:t>
      </w:r>
      <w:r>
        <w:rPr>
          <w:rFonts w:ascii="GHEA Grapalat" w:hAnsi="GHEA Grapalat"/>
        </w:rPr>
        <w:tab/>
      </w:r>
      <w:r w:rsidRPr="00A93A45">
        <w:rPr>
          <w:rFonts w:ascii="GHEA Grapalat" w:hAnsi="GHEA Grapalat"/>
        </w:rPr>
        <w:t>Заказчик платит за предоставленную ему услугу</w:t>
      </w:r>
      <w:r w:rsidR="00874744" w:rsidRPr="00A93A45">
        <w:rPr>
          <w:rFonts w:ascii="GHEA Grapalat" w:hAnsi="GHEA Grapalat"/>
        </w:rPr>
        <w:t>, в случае принятия в порядке, предусмотренном разделом 3 договора</w:t>
      </w:r>
      <w:r w:rsidR="00874744">
        <w:rPr>
          <w:rFonts w:ascii="GHEA Grapalat" w:hAnsi="GHEA Grapalat"/>
        </w:rPr>
        <w:t>,</w:t>
      </w:r>
      <w:r w:rsidRPr="00AD29CE">
        <w:rPr>
          <w:rFonts w:ascii="GHEA Grapalat" w:hAnsi="GHEA Grapalat"/>
        </w:rPr>
        <w:t xml:space="preserve"> в драмах Республики Армения, в </w:t>
      </w:r>
      <w:r w:rsidRPr="00AD29CE">
        <w:rPr>
          <w:rFonts w:ascii="GHEA Grapalat" w:hAnsi="GHEA Grapalat"/>
        </w:rPr>
        <w:lastRenderedPageBreak/>
        <w:t xml:space="preserve">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w:t>
      </w:r>
      <w:r w:rsidR="004E4B40" w:rsidRPr="001515B8">
        <w:rPr>
          <w:rFonts w:ascii="GHEA Grapalat" w:hAnsi="GHEA Grapalat"/>
        </w:rPr>
        <w:t>в течение месяцев</w:t>
      </w:r>
      <w:r w:rsidR="004E4B40" w:rsidRPr="009F3DC7">
        <w:rPr>
          <w:rFonts w:ascii="GHEA Grapalat" w:hAnsi="GHEA Grapalat"/>
        </w:rPr>
        <w:t>, предусмотренны</w:t>
      </w:r>
      <w:r w:rsidR="004E4B40">
        <w:rPr>
          <w:rFonts w:ascii="GHEA Grapalat" w:hAnsi="GHEA Grapalat"/>
        </w:rPr>
        <w:t>х</w:t>
      </w:r>
      <w:r w:rsidR="004E4B40" w:rsidRPr="009F3DC7">
        <w:rPr>
          <w:rFonts w:ascii="GHEA Grapalat" w:hAnsi="GHEA Grapalat"/>
        </w:rPr>
        <w:t xml:space="preserve"> графиком </w:t>
      </w:r>
      <w:r w:rsidRPr="00AD29CE">
        <w:rPr>
          <w:rFonts w:ascii="GHEA Grapalat" w:hAnsi="GHEA Grapalat"/>
        </w:rPr>
        <w:t>оплаты договора (Приложе</w:t>
      </w:r>
      <w:r w:rsidR="00603F00">
        <w:rPr>
          <w:rFonts w:ascii="GHEA Grapalat" w:hAnsi="GHEA Grapalat"/>
        </w:rPr>
        <w:t>ние № 2)</w:t>
      </w:r>
      <w:r w:rsidRPr="00AD29CE">
        <w:rPr>
          <w:rFonts w:ascii="GHEA Grapalat" w:hAnsi="GHEA Grapalat"/>
        </w:rPr>
        <w:t xml:space="preserve">, но не позднее чем до </w:t>
      </w:r>
      <w:r w:rsidR="00603F00">
        <w:rPr>
          <w:rFonts w:ascii="GHEA Grapalat" w:hAnsi="GHEA Grapalat"/>
        </w:rPr>
        <w:t xml:space="preserve">----ого </w:t>
      </w:r>
      <w:r w:rsidRPr="00AD29CE">
        <w:rPr>
          <w:rFonts w:ascii="GHEA Grapalat" w:hAnsi="GHEA Grapalat"/>
        </w:rPr>
        <w:t xml:space="preserve"> декабря данного года. </w:t>
      </w:r>
    </w:p>
    <w:p w14:paraId="668C639D" w14:textId="77777777" w:rsidR="009B7BE7" w:rsidRPr="009B7BE7" w:rsidRDefault="009B7BE7" w:rsidP="003B2F27">
      <w:pPr>
        <w:widowControl w:val="0"/>
        <w:tabs>
          <w:tab w:val="left" w:pos="1134"/>
        </w:tabs>
        <w:spacing w:after="160" w:line="360" w:lineRule="auto"/>
        <w:ind w:firstLine="567"/>
        <w:jc w:val="both"/>
        <w:rPr>
          <w:rFonts w:ascii="GHEA Grapalat" w:hAnsi="GHEA Grapalat"/>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w:t>
      </w:r>
      <w:r>
        <w:rPr>
          <w:rFonts w:ascii="GHEA Grapalat" w:hAnsi="GHEA Grapalat"/>
        </w:rPr>
        <w:t>заказчик</w:t>
      </w:r>
      <w:r w:rsidRPr="003F3CF4">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sidRPr="009B7BE7">
        <w:rPr>
          <w:rFonts w:ascii="GHEA Grapalat" w:hAnsi="GHEA Grapalat"/>
          <w:vertAlign w:val="superscript"/>
        </w:rPr>
        <w:t>18.1</w:t>
      </w:r>
      <w:r>
        <w:rPr>
          <w:rFonts w:ascii="GHEA Grapalat" w:hAnsi="GHEA Grapalat"/>
          <w:vertAlign w:val="superscript"/>
        </w:rPr>
        <w:t xml:space="preserve"> </w:t>
      </w:r>
      <w:r>
        <w:rPr>
          <w:rFonts w:ascii="GHEA Grapalat" w:hAnsi="GHEA Grapalat"/>
        </w:rPr>
        <w:t>.</w:t>
      </w:r>
    </w:p>
    <w:p w14:paraId="32D65A59" w14:textId="77777777" w:rsidR="003B2F27" w:rsidRPr="00F146DC" w:rsidRDefault="0020572B" w:rsidP="003B2F27">
      <w:pPr>
        <w:pStyle w:val="norm"/>
        <w:widowControl w:val="0"/>
        <w:spacing w:after="160" w:line="360" w:lineRule="auto"/>
        <w:ind w:firstLine="567"/>
        <w:rPr>
          <w:rFonts w:ascii="GHEA Grapalat" w:hAnsi="GHEA Grapalat"/>
          <w:sz w:val="24"/>
          <w:szCs w:val="24"/>
        </w:rPr>
      </w:pPr>
      <w:r>
        <w:rPr>
          <w:rFonts w:ascii="GHEA Grapalat" w:hAnsi="GHEA Grapalat"/>
          <w:sz w:val="24"/>
          <w:szCs w:val="24"/>
        </w:rPr>
        <w:t xml:space="preserve">4.3 </w:t>
      </w:r>
      <w:r w:rsidR="003B2F27">
        <w:rPr>
          <w:rFonts w:ascii="GHEA Grapalat" w:hAnsi="GHEA Grapalat"/>
          <w:sz w:val="24"/>
          <w:szCs w:val="24"/>
        </w:rPr>
        <w:t>В</w:t>
      </w:r>
      <w:r w:rsidR="003B2F27" w:rsidRPr="00F77167">
        <w:rPr>
          <w:rFonts w:ascii="GHEA Grapalat" w:hAnsi="GHEA Grapalat"/>
          <w:sz w:val="24"/>
          <w:szCs w:val="24"/>
        </w:rPr>
        <w:t xml:space="preserve"> случае </w:t>
      </w:r>
      <w:r w:rsidR="003B2F27">
        <w:rPr>
          <w:rFonts w:ascii="GHEA Grapalat" w:hAnsi="GHEA Grapalat"/>
          <w:sz w:val="24"/>
          <w:szCs w:val="24"/>
        </w:rPr>
        <w:t>закупок</w:t>
      </w:r>
      <w:r w:rsidR="003B2F27" w:rsidRPr="00F77167">
        <w:rPr>
          <w:rFonts w:ascii="GHEA Grapalat" w:hAnsi="GHEA Grapalat"/>
          <w:sz w:val="24"/>
          <w:szCs w:val="24"/>
        </w:rPr>
        <w:t xml:space="preserve"> услуг по ремонту автомобилей, устройств и оборудования, выплаты за услуги, предоставляемые в рамках заключаемого договора, осуществляются по следующей формуле՝</w:t>
      </w:r>
      <w:r w:rsidR="003B2F27">
        <w:rPr>
          <w:rFonts w:ascii="GHEA Grapalat" w:hAnsi="GHEA Grapalat"/>
          <w:sz w:val="24"/>
          <w:szCs w:val="24"/>
        </w:rPr>
        <w:t xml:space="preserve"> ВС</w:t>
      </w:r>
      <w:r w:rsidR="003B2F27" w:rsidRPr="00104AE5">
        <w:rPr>
          <w:rFonts w:ascii="GHEA Grapalat" w:hAnsi="GHEA Grapalat"/>
          <w:sz w:val="24"/>
          <w:szCs w:val="24"/>
        </w:rPr>
        <w:t>=</w:t>
      </w:r>
      <w:r w:rsidR="003B2F27" w:rsidRPr="00F146DC">
        <w:rPr>
          <w:rFonts w:ascii="GHEA Grapalat" w:hAnsi="GHEA Grapalat"/>
          <w:sz w:val="24"/>
          <w:szCs w:val="24"/>
        </w:rPr>
        <w:t xml:space="preserve"> </w:t>
      </w:r>
      <w:r w:rsidR="003B2F27" w:rsidRPr="00D87896">
        <w:rPr>
          <w:rFonts w:ascii="GHEA Grapalat" w:hAnsi="GHEA Grapalat"/>
          <w:sz w:val="24"/>
          <w:szCs w:val="24"/>
        </w:rPr>
        <w:t>ЦУ/СЦx</w:t>
      </w:r>
      <w:r w:rsidR="003B2F27">
        <w:rPr>
          <w:rFonts w:ascii="GHEA Grapalat" w:hAnsi="GHEA Grapalat"/>
          <w:sz w:val="24"/>
          <w:szCs w:val="24"/>
        </w:rPr>
        <w:t>У</w:t>
      </w:r>
      <w:r w:rsidR="003B2F27" w:rsidRPr="00D87896">
        <w:rPr>
          <w:rFonts w:ascii="GHEA Grapalat" w:hAnsi="GHEA Grapalat"/>
          <w:sz w:val="24"/>
          <w:szCs w:val="24"/>
        </w:rPr>
        <w:t>x</w:t>
      </w:r>
      <w:r w:rsidR="003B2F27">
        <w:rPr>
          <w:rFonts w:ascii="GHEA Grapalat" w:hAnsi="GHEA Grapalat"/>
          <w:sz w:val="24"/>
          <w:szCs w:val="24"/>
        </w:rPr>
        <w:t>К</w:t>
      </w:r>
    </w:p>
    <w:p w14:paraId="6454D9C7" w14:textId="77777777" w:rsidR="003B2F27" w:rsidRPr="00F77167" w:rsidRDefault="003B2F27" w:rsidP="003B2F27">
      <w:pPr>
        <w:pStyle w:val="norm"/>
        <w:widowControl w:val="0"/>
        <w:spacing w:after="160" w:line="360" w:lineRule="auto"/>
        <w:ind w:firstLine="567"/>
        <w:rPr>
          <w:rFonts w:ascii="GHEA Grapalat" w:hAnsi="GHEA Grapalat"/>
          <w:sz w:val="24"/>
          <w:szCs w:val="24"/>
        </w:rPr>
      </w:pPr>
      <w:r w:rsidRPr="00F77167">
        <w:rPr>
          <w:rFonts w:ascii="GHEA Grapalat" w:hAnsi="GHEA Grapalat"/>
          <w:sz w:val="24"/>
          <w:szCs w:val="24"/>
        </w:rPr>
        <w:t>В</w:t>
      </w:r>
      <w:r>
        <w:rPr>
          <w:rFonts w:ascii="GHEA Grapalat" w:hAnsi="GHEA Grapalat"/>
          <w:sz w:val="24"/>
          <w:szCs w:val="24"/>
        </w:rPr>
        <w:t>С</w:t>
      </w:r>
      <w:r w:rsidRPr="00F77167">
        <w:rPr>
          <w:rFonts w:ascii="GHEA Grapalat" w:hAnsi="GHEA Grapalat"/>
          <w:sz w:val="24"/>
          <w:szCs w:val="24"/>
        </w:rPr>
        <w:t>-сумма, выплачиваемая за оказание отдельных видов услуг, установленных договором;</w:t>
      </w:r>
    </w:p>
    <w:p w14:paraId="26339225" w14:textId="77777777" w:rsidR="003B2F27" w:rsidRPr="00F77167" w:rsidRDefault="003B2F27" w:rsidP="003B2F27">
      <w:pPr>
        <w:pStyle w:val="norm"/>
        <w:widowControl w:val="0"/>
        <w:spacing w:after="160" w:line="360" w:lineRule="auto"/>
        <w:ind w:firstLine="567"/>
        <w:rPr>
          <w:rFonts w:ascii="GHEA Grapalat" w:hAnsi="GHEA Grapalat"/>
          <w:sz w:val="24"/>
          <w:szCs w:val="24"/>
        </w:rPr>
      </w:pPr>
      <w:r w:rsidRPr="00D87896">
        <w:rPr>
          <w:rFonts w:ascii="GHEA Grapalat" w:hAnsi="GHEA Grapalat"/>
          <w:sz w:val="24"/>
          <w:szCs w:val="24"/>
        </w:rPr>
        <w:t>ЦУ</w:t>
      </w:r>
      <w:r w:rsidRPr="00F77167">
        <w:rPr>
          <w:rFonts w:ascii="GHEA Grapalat" w:hAnsi="GHEA Grapalat"/>
          <w:sz w:val="24"/>
          <w:szCs w:val="24"/>
        </w:rPr>
        <w:t xml:space="preserve"> -итоговая цена, предложенная </w:t>
      </w:r>
      <w:r w:rsidR="008F050F">
        <w:rPr>
          <w:rFonts w:ascii="GHEA Grapalat" w:hAnsi="GHEA Grapalat"/>
          <w:sz w:val="24"/>
          <w:szCs w:val="24"/>
        </w:rPr>
        <w:t>ото</w:t>
      </w:r>
      <w:r w:rsidRPr="00F77167">
        <w:rPr>
          <w:rFonts w:ascii="GHEA Grapalat" w:hAnsi="GHEA Grapalat"/>
          <w:sz w:val="24"/>
          <w:szCs w:val="24"/>
        </w:rPr>
        <w:t>бранным участником:</w:t>
      </w:r>
    </w:p>
    <w:p w14:paraId="237A49AB" w14:textId="77777777" w:rsidR="003B2F27" w:rsidRPr="00F77167" w:rsidRDefault="003B2F27" w:rsidP="003B2F27">
      <w:pPr>
        <w:pStyle w:val="norm"/>
        <w:widowControl w:val="0"/>
        <w:spacing w:after="160" w:line="360" w:lineRule="auto"/>
        <w:ind w:firstLine="567"/>
        <w:rPr>
          <w:rFonts w:ascii="GHEA Grapalat" w:hAnsi="GHEA Grapalat"/>
          <w:sz w:val="24"/>
          <w:szCs w:val="24"/>
        </w:rPr>
      </w:pPr>
      <w:r>
        <w:rPr>
          <w:rFonts w:ascii="GHEA Grapalat" w:hAnsi="GHEA Grapalat"/>
          <w:sz w:val="24"/>
          <w:szCs w:val="24"/>
        </w:rPr>
        <w:t>СЦ</w:t>
      </w:r>
      <w:r w:rsidRPr="00F77167">
        <w:rPr>
          <w:rFonts w:ascii="GHEA Grapalat" w:hAnsi="GHEA Grapalat"/>
          <w:sz w:val="24"/>
          <w:szCs w:val="24"/>
        </w:rPr>
        <w:t>- совокупность максимальных единиц цен, установленных для оказания услуги:</w:t>
      </w:r>
    </w:p>
    <w:p w14:paraId="2568EFC0" w14:textId="77777777" w:rsidR="003B2F27" w:rsidRPr="00F77167" w:rsidRDefault="003B2F27" w:rsidP="003B2F27">
      <w:pPr>
        <w:pStyle w:val="norm"/>
        <w:widowControl w:val="0"/>
        <w:spacing w:after="160" w:line="360" w:lineRule="auto"/>
        <w:ind w:firstLine="567"/>
        <w:rPr>
          <w:rFonts w:ascii="GHEA Grapalat" w:hAnsi="GHEA Grapalat"/>
          <w:sz w:val="24"/>
          <w:szCs w:val="24"/>
        </w:rPr>
      </w:pPr>
      <w:r>
        <w:rPr>
          <w:rFonts w:ascii="GHEA Grapalat" w:hAnsi="GHEA Grapalat"/>
          <w:sz w:val="24"/>
          <w:szCs w:val="24"/>
        </w:rPr>
        <w:t>У</w:t>
      </w:r>
      <w:r w:rsidRPr="00F77167">
        <w:rPr>
          <w:rFonts w:ascii="GHEA Grapalat" w:hAnsi="GHEA Grapalat"/>
          <w:sz w:val="24"/>
          <w:szCs w:val="24"/>
        </w:rPr>
        <w:t>-</w:t>
      </w:r>
      <w:r>
        <w:rPr>
          <w:rFonts w:ascii="GHEA Grapalat" w:hAnsi="GHEA Grapalat"/>
          <w:sz w:val="24"/>
          <w:szCs w:val="24"/>
        </w:rPr>
        <w:t>ц</w:t>
      </w:r>
      <w:r w:rsidRPr="00F77167">
        <w:rPr>
          <w:rFonts w:ascii="GHEA Grapalat" w:hAnsi="GHEA Grapalat"/>
          <w:sz w:val="24"/>
          <w:szCs w:val="24"/>
        </w:rPr>
        <w:t>ена на максимальную единицу предоставленной услуги</w:t>
      </w:r>
    </w:p>
    <w:p w14:paraId="45C26F4B" w14:textId="77777777" w:rsidR="003B2F27" w:rsidRPr="00CD3395" w:rsidRDefault="003B2F27" w:rsidP="003B2F27">
      <w:pPr>
        <w:widowControl w:val="0"/>
        <w:spacing w:after="160" w:line="360" w:lineRule="auto"/>
        <w:ind w:firstLine="720"/>
        <w:jc w:val="both"/>
        <w:rPr>
          <w:rFonts w:ascii="GHEA Grapalat" w:hAnsi="GHEA Grapalat" w:cs="Sylfaen"/>
        </w:rPr>
      </w:pPr>
      <w:r>
        <w:rPr>
          <w:rFonts w:ascii="GHEA Grapalat" w:hAnsi="GHEA Grapalat"/>
        </w:rPr>
        <w:t>К</w:t>
      </w:r>
      <w:r w:rsidRPr="00F77167">
        <w:rPr>
          <w:rFonts w:ascii="GHEA Grapalat" w:hAnsi="GHEA Grapalat"/>
        </w:rPr>
        <w:t>-количество предоставленных услуг</w:t>
      </w:r>
      <w:r>
        <w:rPr>
          <w:rFonts w:ascii="GHEA Grapalat" w:hAnsi="GHEA Grapalat"/>
        </w:rPr>
        <w:t>.</w:t>
      </w:r>
      <w:r w:rsidR="005C3713">
        <w:rPr>
          <w:rStyle w:val="FootnoteReference"/>
          <w:rFonts w:ascii="GHEA Grapalat" w:hAnsi="GHEA Grapalat" w:cs="Sylfaen"/>
        </w:rPr>
        <w:footnoteReference w:customMarkFollows="1" w:id="20"/>
        <w:t>19</w:t>
      </w:r>
    </w:p>
    <w:p w14:paraId="4F346238" w14:textId="77777777" w:rsidR="003B2F27" w:rsidRPr="00AD29CE" w:rsidRDefault="003B2F27" w:rsidP="003B2F27">
      <w:pPr>
        <w:widowControl w:val="0"/>
        <w:spacing w:after="160" w:line="360" w:lineRule="auto"/>
        <w:ind w:firstLine="720"/>
        <w:jc w:val="center"/>
        <w:rPr>
          <w:rFonts w:ascii="GHEA Grapalat" w:hAnsi="GHEA Grapalat" w:cs="Sylfaen"/>
        </w:rPr>
      </w:pPr>
    </w:p>
    <w:p w14:paraId="27A8CD3F" w14:textId="77777777" w:rsidR="00D932B2" w:rsidRDefault="00D932B2">
      <w:pPr>
        <w:rPr>
          <w:rFonts w:ascii="GHEA Grapalat" w:hAnsi="GHEA Grapalat"/>
          <w:b/>
        </w:rPr>
      </w:pPr>
      <w:r>
        <w:rPr>
          <w:rFonts w:ascii="GHEA Grapalat" w:hAnsi="GHEA Grapalat"/>
          <w:b/>
        </w:rPr>
        <w:lastRenderedPageBreak/>
        <w:br w:type="page"/>
      </w:r>
    </w:p>
    <w:p w14:paraId="11D6A7A1" w14:textId="77777777" w:rsidR="003B2F27" w:rsidRPr="00AD29CE" w:rsidRDefault="003B2F27" w:rsidP="003B2F27">
      <w:pPr>
        <w:widowControl w:val="0"/>
        <w:spacing w:after="160" w:line="360" w:lineRule="auto"/>
        <w:jc w:val="center"/>
        <w:rPr>
          <w:rFonts w:ascii="GHEA Grapalat" w:hAnsi="GHEA Grapalat" w:cs="Sylfaen"/>
          <w:b/>
        </w:rPr>
      </w:pPr>
      <w:r w:rsidRPr="00AD29CE">
        <w:rPr>
          <w:rFonts w:ascii="GHEA Grapalat" w:hAnsi="GHEA Grapalat"/>
          <w:b/>
        </w:rPr>
        <w:lastRenderedPageBreak/>
        <w:t>5. ОТВЕТСТВЕННОСТЬ СТОРОН</w:t>
      </w:r>
    </w:p>
    <w:p w14:paraId="72E998BD" w14:textId="77777777"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соблюдение требований договора к предоставлению услуги.</w:t>
      </w:r>
    </w:p>
    <w:p w14:paraId="06956EEB" w14:textId="77777777"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2.</w:t>
      </w:r>
      <w:r>
        <w:rPr>
          <w:rFonts w:ascii="GHEA Grapalat" w:hAnsi="GHEA Grapalat"/>
        </w:rPr>
        <w:tab/>
      </w:r>
      <w:r w:rsidRPr="00AD29CE">
        <w:rPr>
          <w:rFonts w:ascii="GHEA Grapalat" w:hAnsi="GHEA Grapalat"/>
        </w:rPr>
        <w:t>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sidR="003F087D">
        <w:rPr>
          <w:rStyle w:val="FootnoteReference"/>
          <w:rFonts w:ascii="GHEA Grapalat" w:hAnsi="GHEA Grapalat"/>
        </w:rPr>
        <w:footnoteReference w:customMarkFollows="1" w:id="21"/>
        <w:t>20</w:t>
      </w:r>
      <w:r w:rsidRPr="00AD29CE">
        <w:rPr>
          <w:rFonts w:ascii="GHEA Grapalat" w:hAnsi="GHEA Grapalat"/>
        </w:rPr>
        <w:t>.</w:t>
      </w:r>
      <w:r w:rsidRPr="00B95DBE">
        <w:rPr>
          <w:rFonts w:ascii="GHEA Grapalat" w:hAnsi="GHEA Grapalat"/>
        </w:rPr>
        <w:t xml:space="preserve"> </w:t>
      </w:r>
      <w:r w:rsidRPr="006E41D4">
        <w:rPr>
          <w:rFonts w:ascii="GHEA Grapalat" w:hAnsi="GHEA Grapalat"/>
        </w:rPr>
        <w:t xml:space="preserve">При этом штраф рассчитывается также в случае предоставления услуги в срок, установленный настоящим договором, но в случае </w:t>
      </w:r>
      <w:r>
        <w:rPr>
          <w:rFonts w:ascii="GHEA Grapalat" w:hAnsi="GHEA Grapalat"/>
        </w:rPr>
        <w:t xml:space="preserve">их </w:t>
      </w:r>
      <w:r w:rsidRPr="006E41D4">
        <w:rPr>
          <w:rFonts w:ascii="GHEA Grapalat" w:hAnsi="GHEA Grapalat"/>
        </w:rPr>
        <w:t>непринятия заказчиком</w:t>
      </w:r>
      <w:r>
        <w:rPr>
          <w:rFonts w:ascii="GHEA Grapalat" w:hAnsi="GHEA Grapalat"/>
        </w:rPr>
        <w:t>.</w:t>
      </w:r>
    </w:p>
    <w:p w14:paraId="2DCCE259" w14:textId="77777777"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3.</w:t>
      </w:r>
      <w:r>
        <w:rPr>
          <w:rFonts w:ascii="GHEA Grapalat" w:hAnsi="GHEA Grapalat"/>
        </w:rPr>
        <w:tab/>
      </w:r>
      <w:r w:rsidRPr="00AD29CE">
        <w:rPr>
          <w:rFonts w:ascii="GHEA Grapalat" w:hAnsi="GHEA Grapalat"/>
        </w:rPr>
        <w:t>В случае нарушения предусмотренного договором срока предоставления услуги с Исполнителя за каждый просроченный</w:t>
      </w:r>
      <w:r>
        <w:rPr>
          <w:rFonts w:ascii="GHEA Grapalat" w:hAnsi="GHEA Grapalat"/>
        </w:rPr>
        <w:t xml:space="preserve"> рабочий</w:t>
      </w:r>
      <w:r w:rsidRPr="00AD29CE">
        <w:rPr>
          <w:rFonts w:ascii="GHEA Grapalat" w:hAnsi="GHEA Grapalat"/>
        </w:rPr>
        <w:t xml:space="preserve"> день взимается пеня в размере 0,05 (ноль целых пять сотых) процента от цены подлежащей предоставлению, но непредоставленной услуги.</w:t>
      </w:r>
    </w:p>
    <w:p w14:paraId="281433EB" w14:textId="77777777"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4.</w:t>
      </w:r>
      <w:r>
        <w:rPr>
          <w:rFonts w:ascii="GHEA Grapalat" w:hAnsi="GHEA Grapalat"/>
        </w:rPr>
        <w:tab/>
      </w:r>
      <w:r w:rsidRPr="00AD29CE">
        <w:rPr>
          <w:rFonts w:ascii="GHEA Grapalat" w:hAnsi="GHEA Grapalat"/>
        </w:rPr>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14:paraId="2A189211" w14:textId="77777777" w:rsidR="003B2F27" w:rsidRPr="00844C3A"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5.</w:t>
      </w:r>
      <w:r>
        <w:rPr>
          <w:rFonts w:ascii="GHEA Grapalat" w:hAnsi="GHEA Grapalat"/>
        </w:rPr>
        <w:t>5.</w:t>
      </w:r>
      <w:r>
        <w:rPr>
          <w:rFonts w:ascii="GHEA Grapalat" w:hAnsi="GHEA Grapalat"/>
        </w:rPr>
        <w:tab/>
      </w:r>
      <w:r w:rsidRPr="00AD29CE">
        <w:rPr>
          <w:rFonts w:ascii="GHEA Grapalat" w:hAnsi="GHEA Grapalat"/>
        </w:rPr>
        <w:t xml:space="preserve">За нарушение Заказчиком предусмотренного пунктом 4.2 договора срока, </w:t>
      </w:r>
      <w:r w:rsidRPr="00AD29CE">
        <w:rPr>
          <w:rFonts w:ascii="GHEA Grapalat" w:hAnsi="GHEA Grapalat"/>
        </w:rPr>
        <w:lastRenderedPageBreak/>
        <w:t>в отношении Заказчика за каждый просроченный</w:t>
      </w:r>
      <w:r>
        <w:rPr>
          <w:rFonts w:ascii="GHEA Grapalat" w:hAnsi="GHEA Grapalat"/>
        </w:rPr>
        <w:t xml:space="preserve"> рабочий</w:t>
      </w:r>
      <w:r w:rsidRPr="00AD29CE">
        <w:rPr>
          <w:rFonts w:ascii="GHEA Grapalat" w:hAnsi="GHEA Grapalat"/>
        </w:rPr>
        <w:t xml:space="preserve"> день исчисляется пеня в размере 0,05 (ноль целых пять сотых) процента от подлежащей уплате, но не уплаченной</w:t>
      </w:r>
      <w:r w:rsidR="0009452B">
        <w:rPr>
          <w:rFonts w:ascii="GHEA Grapalat" w:hAnsi="GHEA Grapalat"/>
        </w:rPr>
        <w:t xml:space="preserve"> </w:t>
      </w:r>
      <w:r w:rsidR="0009452B" w:rsidRPr="0009452B">
        <w:rPr>
          <w:rFonts w:ascii="GHEA Grapalat" w:hAnsi="GHEA Grapalat"/>
        </w:rPr>
        <w:t>в указанный срок</w:t>
      </w:r>
      <w:r w:rsidRPr="00AD29CE">
        <w:rPr>
          <w:rFonts w:ascii="GHEA Grapalat" w:hAnsi="GHEA Grapalat"/>
        </w:rPr>
        <w:t xml:space="preserve"> суммы.</w:t>
      </w:r>
      <w:r w:rsidR="00090647" w:rsidRPr="00090647">
        <w:rPr>
          <w:rFonts w:ascii="GHEA Grapalat" w:hAnsi="GHEA Grapalat"/>
          <w:vertAlign w:val="superscript"/>
        </w:rPr>
        <w:t>20.1</w:t>
      </w:r>
    </w:p>
    <w:p w14:paraId="0BA86BE6" w14:textId="77777777" w:rsidR="003B2F27" w:rsidRPr="00844C3A"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5.</w:t>
      </w:r>
      <w:r>
        <w:rPr>
          <w:rFonts w:ascii="GHEA Grapalat" w:hAnsi="GHEA Grapalat"/>
        </w:rPr>
        <w:t>6.</w:t>
      </w:r>
      <w:r>
        <w:rPr>
          <w:rFonts w:ascii="GHEA Grapalat" w:hAnsi="GHEA Grapalat"/>
        </w:rPr>
        <w:tab/>
      </w:r>
      <w:r w:rsidRPr="00AD29CE">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5740023D" w14:textId="77777777"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7.</w:t>
      </w:r>
      <w:r>
        <w:rPr>
          <w:rFonts w:ascii="GHEA Grapalat" w:hAnsi="GHEA Grapalat"/>
        </w:rPr>
        <w:tab/>
      </w:r>
      <w:r w:rsidRPr="00AD29CE">
        <w:rPr>
          <w:rFonts w:ascii="GHEA Grapalat" w:hAnsi="GHEA Grapalat"/>
        </w:rPr>
        <w:t xml:space="preserve">Уплата пеней и (или) штрафов не освобождает стороны от </w:t>
      </w:r>
      <w:r w:rsidR="00B778A5" w:rsidRPr="00395B34">
        <w:rPr>
          <w:rFonts w:ascii="GHEA Grapalat" w:hAnsi="GHEA Grapalat"/>
        </w:rPr>
        <w:t>полностью и надлежащим образом в соответствии с требованиями, установленными договором</w:t>
      </w:r>
      <w:r w:rsidR="00B778A5">
        <w:rPr>
          <w:rFonts w:ascii="GHEA Grapalat" w:hAnsi="GHEA Grapalat"/>
        </w:rPr>
        <w:t xml:space="preserve"> </w:t>
      </w:r>
      <w:r w:rsidRPr="00AD29CE">
        <w:rPr>
          <w:rFonts w:ascii="GHEA Grapalat" w:hAnsi="GHEA Grapalat"/>
        </w:rPr>
        <w:t>исполнения своих договорных обязательств.</w:t>
      </w:r>
    </w:p>
    <w:p w14:paraId="4DA2B407" w14:textId="77777777" w:rsidR="003B2F27" w:rsidRPr="00AD29CE" w:rsidRDefault="003B2F27" w:rsidP="003B2F27">
      <w:pPr>
        <w:widowControl w:val="0"/>
        <w:spacing w:after="160" w:line="360" w:lineRule="auto"/>
        <w:ind w:firstLine="720"/>
        <w:jc w:val="center"/>
        <w:rPr>
          <w:rFonts w:ascii="GHEA Grapalat" w:hAnsi="GHEA Grapalat" w:cs="Sylfaen"/>
        </w:rPr>
      </w:pPr>
    </w:p>
    <w:p w14:paraId="75E15086" w14:textId="77777777"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b/>
        </w:rPr>
        <w:t>6. ДЕЙСТВИЕ НЕПРЕОДОЛИМОЙ СИЛЫ (ФОРС-МАЖОР)</w:t>
      </w:r>
    </w:p>
    <w:p w14:paraId="5FDB18AB" w14:textId="77777777" w:rsidR="003B2F27" w:rsidRPr="00AD29CE" w:rsidRDefault="003B2F27" w:rsidP="003B2F27">
      <w:pPr>
        <w:widowControl w:val="0"/>
        <w:spacing w:after="160" w:line="360" w:lineRule="auto"/>
        <w:ind w:firstLine="567"/>
        <w:jc w:val="both"/>
        <w:rPr>
          <w:rFonts w:ascii="GHEA Grapalat" w:hAnsi="GHEA Grapalat"/>
        </w:rPr>
      </w:pPr>
      <w:r w:rsidRPr="00AD29CE">
        <w:rPr>
          <w:rFonts w:ascii="GHEA Grapalat" w:hAnsi="GHEA Grapalat"/>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734E38DA" w14:textId="77777777" w:rsidR="0043443E" w:rsidRPr="00E661BE" w:rsidRDefault="0043443E" w:rsidP="00810966">
      <w:pPr>
        <w:jc w:val="center"/>
        <w:rPr>
          <w:rFonts w:ascii="GHEA Grapalat" w:hAnsi="GHEA Grapalat"/>
          <w:b/>
        </w:rPr>
      </w:pPr>
    </w:p>
    <w:p w14:paraId="1AE7F025" w14:textId="77777777" w:rsidR="003B2F27" w:rsidRPr="00E661BE" w:rsidRDefault="003B2F27" w:rsidP="00810966">
      <w:pPr>
        <w:jc w:val="center"/>
        <w:rPr>
          <w:rFonts w:ascii="GHEA Grapalat" w:hAnsi="GHEA Grapalat"/>
          <w:b/>
        </w:rPr>
      </w:pPr>
      <w:r w:rsidRPr="00AD29CE">
        <w:rPr>
          <w:rFonts w:ascii="GHEA Grapalat" w:hAnsi="GHEA Grapalat"/>
          <w:b/>
        </w:rPr>
        <w:t>7. ИНЫЕ УСЛОВИЯ</w:t>
      </w:r>
    </w:p>
    <w:p w14:paraId="4EF4731D" w14:textId="77777777" w:rsidR="0043443E" w:rsidRPr="00E661BE" w:rsidRDefault="0043443E" w:rsidP="00810966">
      <w:pPr>
        <w:jc w:val="center"/>
        <w:rPr>
          <w:rFonts w:ascii="GHEA Grapalat" w:hAnsi="GHEA Grapalat" w:cs="Sylfaen"/>
          <w:b/>
        </w:rPr>
      </w:pPr>
    </w:p>
    <w:p w14:paraId="12F0F7CE" w14:textId="77777777"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1.</w:t>
      </w:r>
      <w:r>
        <w:rPr>
          <w:rFonts w:ascii="GHEA Grapalat" w:hAnsi="GHEA Grapalat"/>
        </w:rPr>
        <w:tab/>
      </w:r>
      <w:r w:rsidRPr="00844C3A">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AD29CE">
        <w:rPr>
          <w:rFonts w:ascii="GHEA Grapalat" w:hAnsi="GHEA Grapalat"/>
        </w:rPr>
        <w:t xml:space="preserve"> </w:t>
      </w:r>
    </w:p>
    <w:p w14:paraId="415F4C43" w14:textId="77777777" w:rsidR="003B2F27" w:rsidRPr="00AD29CE" w:rsidRDefault="003B2F27" w:rsidP="003B2F27">
      <w:pPr>
        <w:widowControl w:val="0"/>
        <w:spacing w:after="160" w:line="360" w:lineRule="auto"/>
        <w:ind w:firstLine="709"/>
        <w:jc w:val="both"/>
        <w:rPr>
          <w:rFonts w:ascii="GHEA Grapalat" w:hAnsi="GHEA Grapalat" w:cs="Sylfaen"/>
        </w:rPr>
      </w:pPr>
      <w:r w:rsidRPr="00AD29CE">
        <w:rPr>
          <w:rFonts w:ascii="GHEA Grapalat" w:hAnsi="GHEA Grapalat"/>
        </w:rPr>
        <w:t xml:space="preserve">Условием исполнения сторонами прав и обязанностей, предусмотренных </w:t>
      </w:r>
      <w:r w:rsidRPr="00AD29CE">
        <w:rPr>
          <w:rFonts w:ascii="GHEA Grapalat" w:hAnsi="GHEA Grapalat"/>
        </w:rPr>
        <w:lastRenderedPageBreak/>
        <w:t>договором, является обстоятельство учета договора Министерством финансов Республики Армения.</w:t>
      </w:r>
      <w:r w:rsidR="004517F5">
        <w:rPr>
          <w:rStyle w:val="FootnoteReference"/>
          <w:rFonts w:ascii="GHEA Grapalat" w:hAnsi="GHEA Grapalat" w:cs="Sylfaen"/>
        </w:rPr>
        <w:footnoteReference w:customMarkFollows="1" w:id="22"/>
        <w:t>21</w:t>
      </w:r>
    </w:p>
    <w:p w14:paraId="7FFD898B" w14:textId="77777777"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2.</w:t>
      </w:r>
      <w:r>
        <w:rPr>
          <w:rFonts w:ascii="GHEA Grapalat" w:hAnsi="GHEA Grapalat"/>
        </w:rPr>
        <w:tab/>
      </w:r>
      <w:r w:rsidRPr="00AD29CE">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14:paraId="3C928638" w14:textId="77777777" w:rsidR="003B2F27" w:rsidRPr="00844C3A" w:rsidRDefault="003B2F27" w:rsidP="003B2F27">
      <w:pPr>
        <w:widowControl w:val="0"/>
        <w:tabs>
          <w:tab w:val="left" w:pos="1134"/>
        </w:tabs>
        <w:spacing w:after="160" w:line="360" w:lineRule="auto"/>
        <w:ind w:firstLine="567"/>
        <w:jc w:val="both"/>
        <w:rPr>
          <w:rFonts w:ascii="GHEA Grapalat" w:hAnsi="GHEA Grapalat"/>
          <w:spacing w:val="-4"/>
        </w:rPr>
      </w:pPr>
      <w:r w:rsidRPr="00AD29CE">
        <w:rPr>
          <w:rFonts w:ascii="GHEA Grapalat" w:hAnsi="GHEA Grapalat"/>
        </w:rPr>
        <w:t>7.</w:t>
      </w:r>
      <w:r>
        <w:rPr>
          <w:rFonts w:ascii="GHEA Grapalat" w:hAnsi="GHEA Grapalat"/>
        </w:rPr>
        <w:t>3.</w:t>
      </w:r>
      <w:r>
        <w:rPr>
          <w:rFonts w:ascii="GHEA Grapalat" w:hAnsi="GHEA Grapalat"/>
        </w:rPr>
        <w:tab/>
      </w:r>
      <w:r w:rsidRPr="00844C3A">
        <w:rPr>
          <w:rFonts w:ascii="GHEA Grapalat" w:hAnsi="GHEA Grapalat"/>
          <w:spacing w:val="-4"/>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14:paraId="5C33DB66" w14:textId="77777777" w:rsidR="003B2F27" w:rsidRPr="00AD29CE" w:rsidRDefault="003B2F27" w:rsidP="003B2F27">
      <w:pPr>
        <w:widowControl w:val="0"/>
        <w:tabs>
          <w:tab w:val="left" w:pos="1134"/>
        </w:tabs>
        <w:spacing w:after="160" w:line="336" w:lineRule="auto"/>
        <w:ind w:firstLine="567"/>
        <w:jc w:val="both"/>
        <w:rPr>
          <w:rFonts w:ascii="GHEA Grapalat" w:hAnsi="GHEA Grapalat" w:cs="Sylfaen"/>
        </w:rPr>
      </w:pPr>
      <w:r w:rsidRPr="00844C3A">
        <w:rPr>
          <w:rFonts w:ascii="GHEA Grapalat" w:hAnsi="GHEA Grapalat"/>
          <w:spacing w:val="-6"/>
        </w:rPr>
        <w:t>7.</w:t>
      </w:r>
      <w:r>
        <w:rPr>
          <w:rFonts w:ascii="GHEA Grapalat" w:hAnsi="GHEA Grapalat"/>
        </w:rPr>
        <w:t>4.</w:t>
      </w:r>
      <w:r>
        <w:rPr>
          <w:rFonts w:ascii="GHEA Grapalat" w:hAnsi="GHEA Grapalat"/>
        </w:rPr>
        <w:tab/>
      </w:r>
      <w:r w:rsidRPr="00AD29CE">
        <w:rPr>
          <w:rFonts w:ascii="GHEA Grapalat" w:hAnsi="GHEA Grapalat"/>
        </w:rPr>
        <w:t>Споры в связи с договором подлежат рассмотрению в судах Республики Армения.</w:t>
      </w:r>
    </w:p>
    <w:p w14:paraId="4C74B5B7" w14:textId="77777777"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5.</w:t>
      </w:r>
      <w:r>
        <w:rPr>
          <w:rFonts w:ascii="GHEA Grapalat" w:hAnsi="GHEA Grapalat"/>
        </w:rPr>
        <w:tab/>
      </w:r>
      <w:r w:rsidRPr="00AD29CE">
        <w:rPr>
          <w:rFonts w:ascii="GHEA Grapalat" w:hAnsi="GHEA Grapalat"/>
        </w:rPr>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14:paraId="346C0945" w14:textId="77777777"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 xml:space="preserve">Запрещается внесение в договор, а если цена договора факторная, то также в соглашение к данному договору, заключаемое в каждом последующем году, таких </w:t>
      </w:r>
      <w:r w:rsidRPr="00AD29CE">
        <w:rPr>
          <w:rFonts w:ascii="GHEA Grapalat" w:hAnsi="GHEA Grapalat"/>
        </w:rPr>
        <w:lastRenderedPageBreak/>
        <w:t>изменений, которые приводят к искусственному изменению объемов закупаемой услуги или цены единицы приобретаемой услуги или цены договора.</w:t>
      </w:r>
    </w:p>
    <w:p w14:paraId="2FAC631A" w14:textId="77777777" w:rsidR="003B2F27" w:rsidRPr="00AD29CE" w:rsidRDefault="003B2F27" w:rsidP="003B2F27">
      <w:pPr>
        <w:widowControl w:val="0"/>
        <w:tabs>
          <w:tab w:val="left" w:pos="1134"/>
        </w:tabs>
        <w:spacing w:after="160" w:line="336" w:lineRule="auto"/>
        <w:ind w:firstLine="567"/>
        <w:jc w:val="both"/>
        <w:rPr>
          <w:rFonts w:ascii="GHEA Grapalat" w:hAnsi="GHEA Grapalat" w:cs="Times Armenian"/>
        </w:rPr>
      </w:pPr>
      <w:r w:rsidRPr="00AD29CE">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0362976B" w14:textId="77777777"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6.</w:t>
      </w:r>
      <w:r>
        <w:rPr>
          <w:rFonts w:ascii="GHEA Grapalat" w:hAnsi="GHEA Grapalat"/>
        </w:rPr>
        <w:tab/>
      </w:r>
      <w:r w:rsidRPr="00AD29CE">
        <w:rPr>
          <w:rFonts w:ascii="GHEA Grapalat" w:hAnsi="GHEA Grapalat"/>
        </w:rPr>
        <w:t>Если договор осуществляется посредством заключения агентского договора:</w:t>
      </w:r>
    </w:p>
    <w:p w14:paraId="78579578" w14:textId="77777777" w:rsidR="003B2F27" w:rsidRPr="00AD29CE" w:rsidRDefault="003B2F27" w:rsidP="003B2F27">
      <w:pPr>
        <w:widowControl w:val="0"/>
        <w:tabs>
          <w:tab w:val="left" w:pos="1134"/>
        </w:tabs>
        <w:spacing w:after="160" w:line="336" w:lineRule="auto"/>
        <w:ind w:firstLine="567"/>
        <w:jc w:val="both"/>
        <w:rPr>
          <w:rFonts w:ascii="GHEA Grapalat" w:hAnsi="GHEA Grapalat"/>
        </w:rPr>
      </w:pP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неисполнение или ненадлежащее исполнение обязательств агента;</w:t>
      </w:r>
    </w:p>
    <w:p w14:paraId="530E263C" w14:textId="77777777" w:rsidR="003B2F27" w:rsidRPr="00AD29CE" w:rsidRDefault="003B2F27" w:rsidP="003B2F27">
      <w:pPr>
        <w:widowControl w:val="0"/>
        <w:tabs>
          <w:tab w:val="left" w:pos="1134"/>
        </w:tabs>
        <w:spacing w:after="160" w:line="336" w:lineRule="auto"/>
        <w:ind w:firstLine="567"/>
        <w:jc w:val="both"/>
        <w:rPr>
          <w:rFonts w:ascii="GHEA Grapalat" w:hAnsi="GHEA Grapalat"/>
        </w:rPr>
      </w:pPr>
      <w:r>
        <w:rPr>
          <w:rFonts w:ascii="GHEA Grapalat" w:hAnsi="GHEA Grapalat"/>
        </w:rPr>
        <w:t>2)</w:t>
      </w:r>
      <w:r>
        <w:rPr>
          <w:rFonts w:ascii="GHEA Grapalat" w:hAnsi="GHEA Grapalat"/>
        </w:rPr>
        <w:tab/>
      </w:r>
      <w:r w:rsidRPr="00AD29CE">
        <w:rPr>
          <w:rFonts w:ascii="GHEA Grapalat" w:hAnsi="GHEA Grapalat"/>
        </w:rPr>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00F67ECE">
        <w:rPr>
          <w:rStyle w:val="FootnoteReference"/>
          <w:rFonts w:ascii="GHEA Grapalat" w:hAnsi="GHEA Grapalat"/>
        </w:rPr>
        <w:footnoteReference w:customMarkFollows="1" w:id="23"/>
        <w:t>22</w:t>
      </w:r>
      <w:r w:rsidRPr="00AD29CE">
        <w:rPr>
          <w:rFonts w:ascii="GHEA Grapalat" w:hAnsi="GHEA Grapalat"/>
        </w:rPr>
        <w:t>.</w:t>
      </w:r>
    </w:p>
    <w:p w14:paraId="60DDBF8F" w14:textId="77777777"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7.</w:t>
      </w:r>
      <w:r>
        <w:rPr>
          <w:rFonts w:ascii="GHEA Grapalat" w:hAnsi="GHEA Grapalat"/>
        </w:rPr>
        <w:tab/>
      </w:r>
      <w:r w:rsidRPr="00AD29CE">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F67ECE">
        <w:rPr>
          <w:rStyle w:val="FootnoteReference"/>
          <w:rFonts w:ascii="GHEA Grapalat" w:hAnsi="GHEA Grapalat"/>
        </w:rPr>
        <w:footnoteReference w:customMarkFollows="1" w:id="24"/>
        <w:t>23</w:t>
      </w:r>
      <w:r w:rsidRPr="00AD29CE">
        <w:rPr>
          <w:rFonts w:ascii="GHEA Grapalat" w:hAnsi="GHEA Grapalat"/>
        </w:rPr>
        <w:t>.</w:t>
      </w:r>
    </w:p>
    <w:p w14:paraId="360AC324" w14:textId="77777777"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8.</w:t>
      </w:r>
      <w:r>
        <w:rPr>
          <w:rFonts w:ascii="GHEA Grapalat" w:hAnsi="GHEA Grapalat"/>
        </w:rPr>
        <w:tab/>
      </w:r>
      <w:r w:rsidRPr="00AD29CE">
        <w:rPr>
          <w:rFonts w:ascii="GHEA Grapalat" w:hAnsi="GHEA Grapalat"/>
        </w:rPr>
        <w:t xml:space="preserve">При наличии </w:t>
      </w:r>
      <w:r w:rsidR="00FD7E3A">
        <w:rPr>
          <w:rFonts w:ascii="GHEA Grapalat" w:hAnsi="GHEA Grapalat"/>
        </w:rPr>
        <w:t xml:space="preserve">письменного </w:t>
      </w:r>
      <w:r w:rsidRPr="00AD29CE">
        <w:rPr>
          <w:rFonts w:ascii="GHEA Grapalat" w:hAnsi="GHEA Grapalat"/>
        </w:rPr>
        <w:t xml:space="preserve">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w:t>
      </w:r>
      <w:r w:rsidR="00E03EEB">
        <w:rPr>
          <w:rFonts w:ascii="GHEA Grapalat" w:hAnsi="GHEA Grapalat"/>
        </w:rPr>
        <w:t xml:space="preserve">оказании </w:t>
      </w:r>
      <w:r w:rsidRPr="00AD29CE">
        <w:rPr>
          <w:rFonts w:ascii="GHEA Grapalat" w:hAnsi="GHEA Grapalat"/>
        </w:rPr>
        <w:t>услуг</w:t>
      </w:r>
      <w:r w:rsidR="00E03EEB">
        <w:rPr>
          <w:rFonts w:ascii="GHEA Grapalat" w:hAnsi="GHEA Grapalat"/>
        </w:rPr>
        <w:t>и</w:t>
      </w:r>
      <w:r>
        <w:rPr>
          <w:rFonts w:ascii="GHEA Grapalat" w:hAnsi="GHEA Grapalat"/>
        </w:rPr>
        <w:t xml:space="preserve">, </w:t>
      </w:r>
      <w:r w:rsidRPr="005124C0">
        <w:rPr>
          <w:rFonts w:ascii="GHEA Grapalat" w:hAnsi="GHEA Grapalat"/>
        </w:rPr>
        <w:t xml:space="preserve">а </w:t>
      </w:r>
      <w:r w:rsidR="00E03EEB">
        <w:rPr>
          <w:rFonts w:ascii="GHEA Grapalat" w:hAnsi="GHEA Grapalat"/>
        </w:rPr>
        <w:t>письменное</w:t>
      </w:r>
      <w:r w:rsidR="00E03EEB" w:rsidRPr="005124C0">
        <w:rPr>
          <w:rFonts w:ascii="GHEA Grapalat" w:hAnsi="GHEA Grapalat"/>
        </w:rPr>
        <w:t xml:space="preserve"> </w:t>
      </w:r>
      <w:r w:rsidRPr="005124C0">
        <w:rPr>
          <w:rFonts w:ascii="GHEA Grapalat" w:hAnsi="GHEA Grapalat"/>
        </w:rPr>
        <w:t xml:space="preserve">предложение </w:t>
      </w:r>
      <w:r>
        <w:rPr>
          <w:rFonts w:ascii="GHEA Grapalat" w:hAnsi="GHEA Grapalat"/>
        </w:rPr>
        <w:t>Исполнителя</w:t>
      </w:r>
      <w:r w:rsidRPr="005124C0">
        <w:rPr>
          <w:rFonts w:ascii="GHEA Grapalat" w:hAnsi="GHEA Grapalat"/>
        </w:rPr>
        <w:t xml:space="preserve"> </w:t>
      </w:r>
      <w:r>
        <w:rPr>
          <w:rFonts w:ascii="GHEA Grapalat" w:hAnsi="GHEA Grapalat"/>
        </w:rPr>
        <w:t xml:space="preserve">было </w:t>
      </w:r>
      <w:r w:rsidRPr="005124C0">
        <w:rPr>
          <w:rFonts w:ascii="GHEA Grapalat" w:hAnsi="GHEA Grapalat"/>
        </w:rPr>
        <w:t xml:space="preserve">представлено не позднее </w:t>
      </w:r>
      <w:r w:rsidR="00E03EEB">
        <w:rPr>
          <w:rFonts w:ascii="GHEA Grapalat" w:hAnsi="GHEA Grapalat"/>
        </w:rPr>
        <w:t>7-и</w:t>
      </w:r>
      <w:r w:rsidRPr="005124C0">
        <w:rPr>
          <w:rFonts w:ascii="GHEA Grapalat" w:hAnsi="GHEA Grapalat"/>
        </w:rPr>
        <w:t xml:space="preserve"> календарных дней до истечения срока, изначально установленного договором для </w:t>
      </w:r>
      <w:r>
        <w:rPr>
          <w:rFonts w:ascii="GHEA Grapalat" w:hAnsi="GHEA Grapalat"/>
        </w:rPr>
        <w:t>предоставления услуг</w:t>
      </w:r>
      <w:r w:rsidRPr="001640C5">
        <w:rPr>
          <w:rFonts w:ascii="GHEA Grapalat" w:hAnsi="GHEA Grapalat"/>
        </w:rPr>
        <w:t>.</w:t>
      </w:r>
      <w:r w:rsidRPr="00AD29CE">
        <w:rPr>
          <w:rFonts w:ascii="GHEA Grapalat" w:hAnsi="GHEA Grapalat"/>
        </w:rPr>
        <w:t xml:space="preserve">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14:paraId="55ED0F06" w14:textId="77777777" w:rsidR="003B2F27" w:rsidRPr="00AD29CE" w:rsidRDefault="003B2F27" w:rsidP="003B2F27">
      <w:pPr>
        <w:widowControl w:val="0"/>
        <w:tabs>
          <w:tab w:val="left" w:pos="720"/>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9.</w:t>
      </w:r>
      <w:r>
        <w:rPr>
          <w:rFonts w:ascii="GHEA Grapalat" w:hAnsi="GHEA Grapalat"/>
        </w:rPr>
        <w:tab/>
      </w:r>
      <w:r w:rsidRPr="00AD29CE">
        <w:rPr>
          <w:rFonts w:ascii="GHEA Grapalat" w:hAnsi="GHEA Grapalat"/>
        </w:rPr>
        <w:t xml:space="preserve">В условиях надлежащего исполнения договора, выгода (сбережения) или </w:t>
      </w:r>
      <w:r w:rsidRPr="00AD29CE">
        <w:rPr>
          <w:rFonts w:ascii="GHEA Grapalat" w:hAnsi="GHEA Grapalat"/>
        </w:rPr>
        <w:lastRenderedPageBreak/>
        <w:t>понесенные убытки сторон (Исполнителя или Заказчика) — это выгода или убытки, понесенные данной стороной.</w:t>
      </w:r>
    </w:p>
    <w:p w14:paraId="026635F2" w14:textId="77777777" w:rsidR="003B2F27" w:rsidRPr="00AD29CE" w:rsidRDefault="003B2F27" w:rsidP="003B2F27">
      <w:pPr>
        <w:widowControl w:val="0"/>
        <w:spacing w:after="160" w:line="360" w:lineRule="auto"/>
        <w:ind w:firstLine="567"/>
        <w:jc w:val="both"/>
        <w:rPr>
          <w:rFonts w:ascii="GHEA Grapalat" w:hAnsi="GHEA Grapalat"/>
        </w:rPr>
      </w:pPr>
      <w:r w:rsidRPr="00AD29CE">
        <w:rPr>
          <w:rFonts w:ascii="GHEA Grapalat" w:hAnsi="GHEA Grapalat"/>
        </w:rPr>
        <w:t xml:space="preserve">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w:t>
      </w:r>
      <w:r w:rsidR="00E40BD1">
        <w:rPr>
          <w:rFonts w:ascii="GHEA Grapalat" w:hAnsi="GHEA Grapalat"/>
        </w:rPr>
        <w:t>рамок</w:t>
      </w:r>
      <w:r w:rsidRPr="00AD29CE">
        <w:rPr>
          <w:rFonts w:ascii="GHEA Grapalat" w:hAnsi="GHEA Grapalat"/>
        </w:rPr>
        <w:t xml:space="preserve">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14:paraId="26303372" w14:textId="77777777"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0.</w:t>
      </w:r>
      <w:r>
        <w:rPr>
          <w:rFonts w:ascii="GHEA Grapalat" w:hAnsi="GHEA Grapalat"/>
        </w:rPr>
        <w:tab/>
      </w:r>
      <w:r w:rsidRPr="00AD29CE">
        <w:rPr>
          <w:rFonts w:ascii="GHEA Grapalat" w:hAnsi="GHEA Grapalat"/>
        </w:rPr>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14:paraId="22326E8A" w14:textId="77777777" w:rsidR="00076092" w:rsidRPr="00076092" w:rsidRDefault="003B2F27" w:rsidP="00076092">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1.</w:t>
      </w:r>
      <w:r>
        <w:rPr>
          <w:rFonts w:ascii="GHEA Grapalat" w:hAnsi="GHEA Grapalat"/>
        </w:rPr>
        <w:tab/>
      </w:r>
      <w:r w:rsidRPr="00AD29CE">
        <w:rPr>
          <w:rFonts w:ascii="GHEA Grapalat" w:hAnsi="GHEA Grapalat"/>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076092">
        <w:rPr>
          <w:rFonts w:ascii="GHEA Grapalat" w:hAnsi="GHEA Grapalat"/>
        </w:rPr>
        <w:t xml:space="preserve"> В день публикации в бюллетене уведомления о полном или частичном одностороннем расторжении договора </w:t>
      </w:r>
      <w:r w:rsidR="00AB7D82">
        <w:rPr>
          <w:rFonts w:ascii="GHEA Grapalat" w:hAnsi="GHEA Grapalat"/>
        </w:rPr>
        <w:t>Заказчик</w:t>
      </w:r>
      <w:r w:rsidR="00076092" w:rsidRPr="00076092">
        <w:rPr>
          <w:rFonts w:ascii="GHEA Grapalat" w:hAnsi="GHEA Grapalat"/>
        </w:rPr>
        <w:t xml:space="preserve"> высылает его также на электронную почту </w:t>
      </w:r>
      <w:r w:rsidR="00AB7D82" w:rsidRPr="00AD29CE">
        <w:rPr>
          <w:rFonts w:ascii="GHEA Grapalat" w:hAnsi="GHEA Grapalat"/>
        </w:rPr>
        <w:t>Исполнител</w:t>
      </w:r>
      <w:r w:rsidR="00AB7D82">
        <w:rPr>
          <w:rFonts w:ascii="GHEA Grapalat" w:hAnsi="GHEA Grapalat"/>
        </w:rPr>
        <w:t>я</w:t>
      </w:r>
      <w:r w:rsidR="00076092" w:rsidRPr="00076092">
        <w:rPr>
          <w:rFonts w:ascii="GHEA Grapalat" w:hAnsi="GHEA Grapalat"/>
        </w:rPr>
        <w:t>.</w:t>
      </w:r>
    </w:p>
    <w:p w14:paraId="03C7719D" w14:textId="77777777"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2.</w:t>
      </w:r>
      <w:r>
        <w:rPr>
          <w:rFonts w:ascii="GHEA Grapalat" w:hAnsi="GHEA Grapalat"/>
        </w:rPr>
        <w:tab/>
      </w:r>
      <w:r w:rsidRPr="00AD29CE">
        <w:rPr>
          <w:rFonts w:ascii="GHEA Grapalat" w:hAnsi="GHEA Grapalat"/>
        </w:rPr>
        <w:t xml:space="preserve">Споры, возникшие в связи с настоящим Договором, разрешаются путем переговоров. В случае недостижения согласия споры разрешаются в </w:t>
      </w:r>
      <w:r w:rsidR="008A29BA">
        <w:rPr>
          <w:rFonts w:ascii="GHEA Grapalat" w:hAnsi="GHEA Grapalat"/>
        </w:rPr>
        <w:t xml:space="preserve">судебном </w:t>
      </w:r>
      <w:r w:rsidR="008A29BA">
        <w:rPr>
          <w:rFonts w:ascii="GHEA Grapalat" w:hAnsi="GHEA Grapalat"/>
        </w:rPr>
        <w:lastRenderedPageBreak/>
        <w:t>порядке.</w:t>
      </w:r>
    </w:p>
    <w:p w14:paraId="155E4078" w14:textId="77777777"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3.</w:t>
      </w:r>
      <w:r>
        <w:rPr>
          <w:rFonts w:ascii="GHEA Grapalat" w:hAnsi="GHEA Grapalat"/>
        </w:rPr>
        <w:tab/>
      </w:r>
      <w:r w:rsidRPr="00AD29CE">
        <w:rPr>
          <w:rFonts w:ascii="GHEA Grapalat" w:hAnsi="GHEA Grapalat"/>
        </w:rPr>
        <w:t>Настоящий Договор составлен на _____ страницах, заключается в двух экземплярах, имеющих равную юридическую силу. Приложения № 1, № 2, № 3 и № 3.1 к настоящему Договору считаются неотъемлемой частью договора, и каждой стороне предоставляется по одному экземпляру договора.</w:t>
      </w:r>
    </w:p>
    <w:p w14:paraId="5BDC0A6B" w14:textId="77777777" w:rsidR="003B2F27" w:rsidRPr="00AD29CE" w:rsidRDefault="003B2F27" w:rsidP="003B2F27">
      <w:pPr>
        <w:widowControl w:val="0"/>
        <w:tabs>
          <w:tab w:val="left" w:pos="1276"/>
        </w:tabs>
        <w:spacing w:after="160" w:line="360" w:lineRule="auto"/>
        <w:ind w:firstLine="567"/>
        <w:jc w:val="both"/>
        <w:rPr>
          <w:rFonts w:ascii="GHEA Grapalat" w:hAnsi="GHEA Grapalat"/>
          <w:bCs/>
        </w:rPr>
      </w:pPr>
      <w:r w:rsidRPr="00AD29CE">
        <w:rPr>
          <w:rFonts w:ascii="GHEA Grapalat" w:hAnsi="GHEA Grapalat"/>
        </w:rPr>
        <w:t>7.1</w:t>
      </w:r>
      <w:r>
        <w:rPr>
          <w:rFonts w:ascii="GHEA Grapalat" w:hAnsi="GHEA Grapalat"/>
        </w:rPr>
        <w:t>4.</w:t>
      </w:r>
      <w:r>
        <w:rPr>
          <w:rFonts w:ascii="GHEA Grapalat" w:hAnsi="GHEA Grapalat"/>
        </w:rPr>
        <w:tab/>
      </w:r>
      <w:r w:rsidRPr="00AD29CE">
        <w:rPr>
          <w:rFonts w:ascii="GHEA Grapalat" w:hAnsi="GHEA Grapalat"/>
        </w:rPr>
        <w:t>В отношении настоящего Договора применяется право Республики Армения.</w:t>
      </w:r>
    </w:p>
    <w:p w14:paraId="23888802" w14:textId="77777777"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5.</w:t>
      </w:r>
      <w:r>
        <w:rPr>
          <w:rFonts w:ascii="GHEA Grapalat" w:hAnsi="GHEA Grapalat"/>
        </w:rPr>
        <w:tab/>
      </w:r>
      <w:r w:rsidRPr="00AD29CE">
        <w:rPr>
          <w:rFonts w:ascii="GHEA Grapalat" w:hAnsi="GHEA Grapalat"/>
        </w:rPr>
        <w:t xml:space="preserve">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w:t>
      </w:r>
      <w:r w:rsidRPr="00842146">
        <w:rPr>
          <w:rFonts w:ascii="GHEA Grapalat" w:hAnsi="GHEA Grapalat"/>
        </w:rPr>
        <w:t xml:space="preserve">предусматриваются. </w:t>
      </w:r>
      <w:r w:rsidR="00224C7B" w:rsidRPr="00224C7B">
        <w:rPr>
          <w:rFonts w:ascii="GHEA Grapalat" w:hAnsi="GHEA Grapalat"/>
          <w:color w:val="000000" w:themeColor="text1"/>
        </w:rPr>
        <w:t>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в полном объеме результата выполнен</w:t>
      </w:r>
      <w:r w:rsidR="00224C7B">
        <w:rPr>
          <w:rFonts w:ascii="GHEA Grapalat" w:hAnsi="GHEA Grapalat"/>
          <w:color w:val="000000" w:themeColor="text1"/>
        </w:rPr>
        <w:t>ных</w:t>
      </w:r>
      <w:r w:rsidR="00224C7B" w:rsidRPr="00224C7B">
        <w:rPr>
          <w:rFonts w:ascii="GHEA Grapalat" w:hAnsi="GHEA Grapalat"/>
          <w:color w:val="000000" w:themeColor="text1"/>
        </w:rPr>
        <w:t xml:space="preserve"> </w:t>
      </w:r>
      <w:r w:rsidR="00224C7B">
        <w:rPr>
          <w:rFonts w:ascii="GHEA Grapalat" w:hAnsi="GHEA Grapalat"/>
          <w:color w:val="000000" w:themeColor="text1"/>
        </w:rPr>
        <w:t>услуг</w:t>
      </w:r>
      <w:r w:rsidR="00224C7B" w:rsidRPr="00224C7B">
        <w:rPr>
          <w:rFonts w:ascii="GHEA Grapalat" w:hAnsi="GHEA Grapalat"/>
          <w:color w:val="000000" w:themeColor="text1"/>
        </w:rPr>
        <w:t>, установленного предыдущим соглашением.</w:t>
      </w:r>
      <w:r w:rsidR="00224C7B" w:rsidRPr="00681C1F">
        <w:rPr>
          <w:color w:val="000000" w:themeColor="text1"/>
        </w:rPr>
        <w:t xml:space="preserve"> </w:t>
      </w:r>
      <w:r w:rsidRPr="00842146">
        <w:rPr>
          <w:rFonts w:ascii="GHEA Grapalat" w:hAnsi="GHEA Grapalat"/>
        </w:rPr>
        <w:t xml:space="preserve">Если размер выделенных для исполнения договора финансовых средств превышает </w:t>
      </w:r>
      <w:r w:rsidR="002B2DF0" w:rsidRPr="00842146">
        <w:rPr>
          <w:rFonts w:ascii="GHEA Grapalat" w:hAnsi="GHEA Grapalat"/>
        </w:rPr>
        <w:t>двадцатипя</w:t>
      </w:r>
      <w:r w:rsidRPr="00842146">
        <w:rPr>
          <w:rFonts w:ascii="GHEA Grapalat" w:hAnsi="GHEA Grapalat"/>
        </w:rPr>
        <w:t>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w:t>
      </w:r>
      <w:r w:rsidR="002C12AE" w:rsidRPr="00842146">
        <w:rPr>
          <w:rFonts w:ascii="GHEA Grapalat" w:hAnsi="GHEA Grapalat"/>
        </w:rPr>
        <w:t>й квалификации и</w:t>
      </w:r>
      <w:r w:rsidRPr="00842146">
        <w:rPr>
          <w:rFonts w:ascii="GHEA Grapalat" w:hAnsi="GHEA Grapalat"/>
        </w:rPr>
        <w:t xml:space="preserve"> договора заменяется гарантией или наличными деньгами, с учетом требований </w:t>
      </w:r>
      <w:r w:rsidR="00936F41" w:rsidRPr="00842146">
        <w:rPr>
          <w:rFonts w:ascii="GHEA Grapalat" w:hAnsi="GHEA Grapalat"/>
        </w:rPr>
        <w:t>абзаца "</w:t>
      </w:r>
      <w:r w:rsidR="00936F41">
        <w:rPr>
          <w:rFonts w:ascii="GHEA Grapalat" w:hAnsi="GHEA Grapalat"/>
        </w:rPr>
        <w:t>в</w:t>
      </w:r>
      <w:r w:rsidR="00936F41" w:rsidRPr="00842146">
        <w:rPr>
          <w:rFonts w:ascii="GHEA Grapalat" w:hAnsi="GHEA Grapalat"/>
        </w:rPr>
        <w:t xml:space="preserve">" </w:t>
      </w:r>
      <w:r w:rsidR="00936F41">
        <w:rPr>
          <w:rFonts w:ascii="GHEA Grapalat" w:hAnsi="GHEA Grapalat"/>
        </w:rPr>
        <w:t xml:space="preserve"> </w:t>
      </w:r>
      <w:r w:rsidR="00936F41" w:rsidRPr="00842146">
        <w:rPr>
          <w:rFonts w:ascii="GHEA Grapalat" w:hAnsi="GHEA Grapalat"/>
        </w:rPr>
        <w:t>подпункта 1</w:t>
      </w:r>
      <w:r w:rsidR="00936F41">
        <w:rPr>
          <w:rFonts w:ascii="GHEA Grapalat" w:hAnsi="GHEA Grapalat"/>
        </w:rPr>
        <w:t xml:space="preserve"> и </w:t>
      </w:r>
      <w:r w:rsidRPr="00842146">
        <w:rPr>
          <w:rFonts w:ascii="GHEA Grapalat" w:hAnsi="GHEA Grapalat"/>
        </w:rPr>
        <w:t>абзаца "б" подпункта 1</w:t>
      </w:r>
      <w:r w:rsidR="002C12AE" w:rsidRPr="00842146">
        <w:rPr>
          <w:rFonts w:ascii="GHEA Grapalat" w:hAnsi="GHEA Grapalat"/>
        </w:rPr>
        <w:t>7</w:t>
      </w:r>
      <w:r w:rsidRPr="00842146">
        <w:rPr>
          <w:rFonts w:ascii="GHEA Grapalat" w:hAnsi="GHEA Grapalat"/>
        </w:rPr>
        <w:t xml:space="preserve">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w:t>
      </w:r>
      <w:r w:rsidR="00A15315" w:rsidRPr="00842146">
        <w:rPr>
          <w:rFonts w:ascii="GHEA Grapalat" w:hAnsi="GHEA Grapalat"/>
        </w:rPr>
        <w:t>й</w:t>
      </w:r>
      <w:r w:rsidRPr="00842146">
        <w:rPr>
          <w:rFonts w:ascii="GHEA Grapalat" w:hAnsi="GHEA Grapalat"/>
        </w:rPr>
        <w:t xml:space="preserve"> </w:t>
      </w:r>
      <w:r w:rsidR="00A15315" w:rsidRPr="00842146">
        <w:rPr>
          <w:rFonts w:ascii="GHEA Grapalat" w:hAnsi="GHEA Grapalat"/>
        </w:rPr>
        <w:t xml:space="preserve">квалификации и </w:t>
      </w:r>
      <w:r w:rsidRPr="00842146">
        <w:rPr>
          <w:rFonts w:ascii="GHEA Grapalat" w:hAnsi="GHEA Grapalat"/>
        </w:rPr>
        <w:t>договора представленн</w:t>
      </w:r>
      <w:r w:rsidR="00A27144" w:rsidRPr="00842146">
        <w:rPr>
          <w:rFonts w:ascii="GHEA Grapalat" w:hAnsi="GHEA Grapalat"/>
        </w:rPr>
        <w:t>ых</w:t>
      </w:r>
      <w:r w:rsidRPr="00842146">
        <w:rPr>
          <w:rFonts w:ascii="GHEA Grapalat" w:hAnsi="GHEA Grapalat"/>
        </w:rPr>
        <w:t xml:space="preserve"> в виде неустойки, также представляет Заказчику нов</w:t>
      </w:r>
      <w:r w:rsidR="00A15315" w:rsidRPr="00842146">
        <w:rPr>
          <w:rFonts w:ascii="GHEA Grapalat" w:hAnsi="GHEA Grapalat"/>
        </w:rPr>
        <w:t>ые</w:t>
      </w:r>
      <w:r w:rsidRPr="00842146">
        <w:rPr>
          <w:rFonts w:ascii="GHEA Grapalat" w:hAnsi="GHEA Grapalat"/>
        </w:rPr>
        <w:t xml:space="preserve"> обеспечени</w:t>
      </w:r>
      <w:r w:rsidR="00A15315" w:rsidRPr="00842146">
        <w:rPr>
          <w:rFonts w:ascii="GHEA Grapalat" w:hAnsi="GHEA Grapalat"/>
        </w:rPr>
        <w:t>я</w:t>
      </w:r>
      <w:r w:rsidRPr="00842146">
        <w:rPr>
          <w:rFonts w:ascii="GHEA Grapalat" w:hAnsi="GHEA Grapalat"/>
        </w:rPr>
        <w:t xml:space="preserve">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r w:rsidR="00A47171" w:rsidRPr="00842146">
        <w:rPr>
          <w:rStyle w:val="FootnoteReference"/>
          <w:rFonts w:ascii="GHEA Grapalat" w:hAnsi="GHEA Grapalat"/>
        </w:rPr>
        <w:footnoteReference w:customMarkFollows="1" w:id="25"/>
        <w:t>24</w:t>
      </w:r>
    </w:p>
    <w:p w14:paraId="47D68619" w14:textId="77777777" w:rsidR="003B2F27" w:rsidRPr="00AD29CE" w:rsidRDefault="003B2F27" w:rsidP="003B2F27">
      <w:pPr>
        <w:widowControl w:val="0"/>
        <w:spacing w:after="160" w:line="360" w:lineRule="auto"/>
        <w:rPr>
          <w:rFonts w:ascii="GHEA Grapalat" w:hAnsi="GHEA Grapalat"/>
        </w:rPr>
      </w:pPr>
    </w:p>
    <w:p w14:paraId="0BE350F7" w14:textId="77777777"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b/>
        </w:rPr>
        <w:t>8.</w:t>
      </w:r>
      <w:r w:rsidRPr="00AD29CE">
        <w:rPr>
          <w:rFonts w:ascii="GHEA Grapalat" w:hAnsi="GHEA Grapalat"/>
        </w:rPr>
        <w:t xml:space="preserve"> </w:t>
      </w:r>
      <w:r w:rsidRPr="00AD29CE">
        <w:rPr>
          <w:rFonts w:ascii="GHEA Grapalat" w:hAnsi="GHEA Grapalat"/>
          <w:b/>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3B2F27" w:rsidRPr="00AD29CE" w14:paraId="58AD606B" w14:textId="77777777" w:rsidTr="005B7138">
        <w:trPr>
          <w:jc w:val="center"/>
        </w:trPr>
        <w:tc>
          <w:tcPr>
            <w:tcW w:w="4536" w:type="dxa"/>
          </w:tcPr>
          <w:p w14:paraId="2AA5CC14" w14:textId="77777777" w:rsidR="003B2F27" w:rsidRPr="00AD29CE" w:rsidRDefault="003B2F27" w:rsidP="005B7138">
            <w:pPr>
              <w:widowControl w:val="0"/>
              <w:spacing w:after="160" w:line="360" w:lineRule="auto"/>
              <w:jc w:val="center"/>
              <w:rPr>
                <w:rFonts w:ascii="GHEA Grapalat" w:hAnsi="GHEA Grapalat"/>
                <w:b/>
              </w:rPr>
            </w:pPr>
            <w:r>
              <w:rPr>
                <w:rFonts w:ascii="GHEA Grapalat" w:hAnsi="GHEA Grapalat"/>
                <w:b/>
              </w:rPr>
              <w:t>ЗАК</w:t>
            </w:r>
            <w:r w:rsidRPr="00AD29CE">
              <w:rPr>
                <w:rFonts w:ascii="GHEA Grapalat" w:hAnsi="GHEA Grapalat"/>
                <w:b/>
              </w:rPr>
              <w:t>А</w:t>
            </w:r>
            <w:r>
              <w:rPr>
                <w:rFonts w:ascii="GHEA Grapalat" w:hAnsi="GHEA Grapalat"/>
                <w:b/>
              </w:rPr>
              <w:t>ЗЧИ</w:t>
            </w:r>
            <w:r w:rsidRPr="00AD29CE">
              <w:rPr>
                <w:rFonts w:ascii="GHEA Grapalat" w:hAnsi="GHEA Grapalat"/>
                <w:b/>
              </w:rPr>
              <w:t>К</w:t>
            </w:r>
          </w:p>
          <w:p w14:paraId="3592E585" w14:textId="77777777" w:rsidR="003B2F27" w:rsidRPr="00E40AC8" w:rsidRDefault="003B2F27" w:rsidP="005B7138">
            <w:pPr>
              <w:widowControl w:val="0"/>
              <w:jc w:val="center"/>
              <w:rPr>
                <w:rFonts w:ascii="GHEA Grapalat" w:hAnsi="GHEA Grapalat"/>
              </w:rPr>
            </w:pPr>
            <w:r w:rsidRPr="00E40AC8">
              <w:rPr>
                <w:rFonts w:ascii="GHEA Grapalat" w:hAnsi="GHEA Grapalat"/>
              </w:rPr>
              <w:t>____________________________</w:t>
            </w:r>
          </w:p>
          <w:p w14:paraId="5F7BF961" w14:textId="77777777"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14:paraId="321AE4D1" w14:textId="77777777" w:rsidR="003B2F27" w:rsidRDefault="003B2F27" w:rsidP="005B7138">
            <w:pPr>
              <w:widowControl w:val="0"/>
              <w:spacing w:after="160" w:line="360" w:lineRule="auto"/>
              <w:jc w:val="center"/>
              <w:rPr>
                <w:rFonts w:ascii="GHEA Grapalat" w:hAnsi="GHEA Grapalat"/>
                <w:lang w:val="en-US"/>
              </w:rPr>
            </w:pPr>
          </w:p>
          <w:p w14:paraId="4CC8F2F4" w14:textId="77777777" w:rsidR="003B2F27" w:rsidRPr="00E40AC8" w:rsidRDefault="003B2F27" w:rsidP="005B7138">
            <w:pPr>
              <w:widowControl w:val="0"/>
              <w:spacing w:after="160" w:line="360" w:lineRule="auto"/>
              <w:jc w:val="center"/>
              <w:rPr>
                <w:rFonts w:ascii="GHEA Grapalat" w:hAnsi="GHEA Grapalat"/>
                <w:lang w:val="en-US"/>
              </w:rPr>
            </w:pPr>
            <w:r w:rsidRPr="00AD29CE">
              <w:rPr>
                <w:rFonts w:ascii="GHEA Grapalat" w:hAnsi="GHEA Grapalat"/>
              </w:rPr>
              <w:t>М. П.</w:t>
            </w:r>
          </w:p>
        </w:tc>
        <w:tc>
          <w:tcPr>
            <w:tcW w:w="4111" w:type="dxa"/>
          </w:tcPr>
          <w:p w14:paraId="541D49FD" w14:textId="77777777" w:rsidR="003B2F27" w:rsidRPr="00AD29CE" w:rsidRDefault="003B2F27" w:rsidP="005B7138">
            <w:pPr>
              <w:widowControl w:val="0"/>
              <w:spacing w:after="160" w:line="360" w:lineRule="auto"/>
              <w:jc w:val="center"/>
              <w:rPr>
                <w:rFonts w:ascii="GHEA Grapalat" w:hAnsi="GHEA Grapalat"/>
                <w:b/>
              </w:rPr>
            </w:pPr>
            <w:r>
              <w:rPr>
                <w:rFonts w:ascii="GHEA Grapalat" w:hAnsi="GHEA Grapalat"/>
                <w:b/>
              </w:rPr>
              <w:t>ИСПОЛНИТЕЛ</w:t>
            </w:r>
            <w:r w:rsidRPr="00AD29CE">
              <w:rPr>
                <w:rFonts w:ascii="GHEA Grapalat" w:hAnsi="GHEA Grapalat"/>
                <w:b/>
              </w:rPr>
              <w:t>Ь</w:t>
            </w:r>
          </w:p>
          <w:p w14:paraId="02AC5677" w14:textId="77777777"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____________________________</w:t>
            </w:r>
          </w:p>
          <w:p w14:paraId="287DC7C2" w14:textId="77777777"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14:paraId="7C651D9D" w14:textId="77777777" w:rsidR="003B2F27" w:rsidRDefault="003B2F27" w:rsidP="005B7138">
            <w:pPr>
              <w:widowControl w:val="0"/>
              <w:spacing w:after="160" w:line="360" w:lineRule="auto"/>
              <w:jc w:val="center"/>
              <w:rPr>
                <w:rFonts w:ascii="GHEA Grapalat" w:hAnsi="GHEA Grapalat"/>
                <w:lang w:val="en-US"/>
              </w:rPr>
            </w:pPr>
          </w:p>
          <w:p w14:paraId="4E2E1375" w14:textId="77777777" w:rsidR="003B2F27" w:rsidRPr="00E40AC8" w:rsidRDefault="003B2F27" w:rsidP="005B7138">
            <w:pPr>
              <w:widowControl w:val="0"/>
              <w:spacing w:after="160" w:line="360" w:lineRule="auto"/>
              <w:jc w:val="center"/>
              <w:rPr>
                <w:rFonts w:ascii="GHEA Grapalat" w:hAnsi="GHEA Grapalat"/>
                <w:lang w:val="en-US"/>
              </w:rPr>
            </w:pPr>
            <w:r w:rsidRPr="00AD29CE">
              <w:rPr>
                <w:rFonts w:ascii="GHEA Grapalat" w:hAnsi="GHEA Grapalat"/>
              </w:rPr>
              <w:t>М. П.</w:t>
            </w:r>
          </w:p>
        </w:tc>
      </w:tr>
    </w:tbl>
    <w:p w14:paraId="0E58DED0" w14:textId="77777777" w:rsidR="003B2F27" w:rsidRPr="00AD29CE" w:rsidRDefault="003B2F27" w:rsidP="003B2F27">
      <w:pPr>
        <w:widowControl w:val="0"/>
        <w:spacing w:after="160" w:line="360" w:lineRule="auto"/>
        <w:ind w:firstLine="709"/>
        <w:jc w:val="center"/>
        <w:rPr>
          <w:rFonts w:ascii="GHEA Grapalat" w:hAnsi="GHEA Grapalat"/>
          <w:b/>
        </w:rPr>
      </w:pPr>
    </w:p>
    <w:p w14:paraId="0268814C" w14:textId="77777777" w:rsidR="003B2F27" w:rsidRPr="00AD29CE" w:rsidRDefault="003B2F27" w:rsidP="003B2F27">
      <w:pPr>
        <w:widowControl w:val="0"/>
        <w:spacing w:after="160" w:line="360" w:lineRule="auto"/>
        <w:ind w:firstLine="567"/>
        <w:jc w:val="both"/>
        <w:rPr>
          <w:rFonts w:ascii="GHEA Grapalat" w:hAnsi="GHEA Grapalat" w:cs="Sylfaen"/>
          <w:i/>
        </w:rPr>
      </w:pPr>
      <w:r w:rsidRPr="00AD29CE">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14:paraId="7E34E8C4" w14:textId="77777777"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rPr>
      </w:pPr>
    </w:p>
    <w:p w14:paraId="4ED2B532" w14:textId="77777777" w:rsidR="003B2F27" w:rsidRDefault="003B2F27" w:rsidP="003B2F27">
      <w:pPr>
        <w:rPr>
          <w:rFonts w:ascii="GHEA Grapalat" w:hAnsi="GHEA Grapalat"/>
        </w:rPr>
      </w:pPr>
      <w:r>
        <w:rPr>
          <w:rFonts w:ascii="GHEA Grapalat" w:hAnsi="GHEA Grapalat"/>
        </w:rPr>
        <w:br w:type="page"/>
      </w:r>
    </w:p>
    <w:p w14:paraId="047E11AA" w14:textId="77777777"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lastRenderedPageBreak/>
        <w:t>Приложение № 1</w:t>
      </w:r>
    </w:p>
    <w:p w14:paraId="737859B5" w14:textId="4F34175D"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к Договору под кодом</w:t>
      </w:r>
      <w:r w:rsidR="00A81646">
        <w:rPr>
          <w:rFonts w:ascii="GHEA Grapalat" w:hAnsi="GHEA Grapalat"/>
          <w:i/>
        </w:rPr>
        <w:t xml:space="preserve"> </w:t>
      </w:r>
      <w:r w:rsidR="00D837A7">
        <w:rPr>
          <w:rFonts w:ascii="GHEA Grapalat" w:hAnsi="GHEA Grapalat"/>
          <w:b/>
          <w:i/>
          <w:lang w:val="en-GB"/>
        </w:rPr>
        <w:t>HFF</w:t>
      </w:r>
      <w:r w:rsidR="00D837A7" w:rsidRPr="00D837A7">
        <w:rPr>
          <w:rFonts w:ascii="GHEA Grapalat" w:hAnsi="GHEA Grapalat"/>
          <w:b/>
          <w:i/>
        </w:rPr>
        <w:t>-</w:t>
      </w:r>
      <w:proofErr w:type="spellStart"/>
      <w:r w:rsidR="00D837A7">
        <w:rPr>
          <w:rFonts w:ascii="GHEA Grapalat" w:hAnsi="GHEA Grapalat"/>
          <w:b/>
          <w:i/>
          <w:lang w:val="en-GB"/>
        </w:rPr>
        <w:t>NTsDzB</w:t>
      </w:r>
      <w:proofErr w:type="spellEnd"/>
      <w:r w:rsidR="00D837A7" w:rsidRPr="00D837A7">
        <w:rPr>
          <w:rFonts w:ascii="GHEA Grapalat" w:hAnsi="GHEA Grapalat"/>
          <w:b/>
          <w:i/>
        </w:rPr>
        <w:t>-2025/2</w:t>
      </w:r>
      <w:r w:rsidRPr="00561745">
        <w:rPr>
          <w:rFonts w:ascii="GHEA Grapalat" w:hAnsi="GHEA Grapalat"/>
          <w:i/>
        </w:rPr>
        <w:br/>
      </w:r>
      <w:r w:rsidRPr="00AD29CE">
        <w:rPr>
          <w:rFonts w:ascii="GHEA Grapalat" w:hAnsi="GHEA Grapalat"/>
          <w:i/>
        </w:rPr>
        <w:t xml:space="preserve">заключенному </w:t>
      </w:r>
      <w:r>
        <w:rPr>
          <w:rFonts w:ascii="GHEA Grapalat" w:hAnsi="GHEA Grapalat"/>
          <w:i/>
        </w:rPr>
        <w:t>"</w:t>
      </w:r>
      <w:r w:rsidRPr="00E40AC8">
        <w:rPr>
          <w:rFonts w:ascii="GHEA Grapalat" w:hAnsi="GHEA Grapalat"/>
          <w:i/>
        </w:rPr>
        <w:tab/>
      </w:r>
      <w:r>
        <w:rPr>
          <w:rFonts w:ascii="GHEA Grapalat" w:hAnsi="GHEA Grapalat"/>
          <w:i/>
        </w:rPr>
        <w:t>"</w:t>
      </w:r>
      <w:r w:rsidRPr="00E40AC8">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6B16625F" w14:textId="77777777" w:rsidR="003B2F27" w:rsidRPr="00AD29CE" w:rsidRDefault="003B2F27" w:rsidP="003B2F27">
      <w:pPr>
        <w:widowControl w:val="0"/>
        <w:spacing w:after="160" w:line="360" w:lineRule="auto"/>
        <w:jc w:val="center"/>
        <w:rPr>
          <w:rFonts w:ascii="GHEA Grapalat" w:hAnsi="GHEA Grapalat"/>
        </w:rPr>
      </w:pPr>
    </w:p>
    <w:p w14:paraId="54C8CCD3" w14:textId="77777777" w:rsidR="003B2F27" w:rsidRPr="00E40AC8" w:rsidRDefault="003B2F27" w:rsidP="003B2F27">
      <w:pPr>
        <w:widowControl w:val="0"/>
        <w:spacing w:after="160" w:line="360" w:lineRule="auto"/>
        <w:jc w:val="center"/>
        <w:rPr>
          <w:rFonts w:ascii="GHEA Grapalat" w:hAnsi="GHEA Grapalat"/>
        </w:rPr>
      </w:pPr>
      <w:r w:rsidRPr="00AD29CE">
        <w:rPr>
          <w:rFonts w:ascii="GHEA Grapalat" w:hAnsi="GHEA Grapalat"/>
        </w:rPr>
        <w:t>ТЕХНИЧЕСКА</w:t>
      </w:r>
      <w:r>
        <w:rPr>
          <w:rFonts w:ascii="GHEA Grapalat" w:hAnsi="GHEA Grapalat"/>
        </w:rPr>
        <w:t>Я ХАРАКТЕРИСТИКА-ГРАФИК ЗАКУПКИ</w:t>
      </w:r>
    </w:p>
    <w:p w14:paraId="36668D4D" w14:textId="77777777" w:rsidR="003B2F27" w:rsidRPr="00AD29CE" w:rsidRDefault="003B2F27" w:rsidP="003B2F27">
      <w:pPr>
        <w:widowControl w:val="0"/>
        <w:spacing w:after="160" w:line="360" w:lineRule="auto"/>
        <w:jc w:val="right"/>
        <w:rPr>
          <w:rFonts w:ascii="GHEA Grapalat" w:hAnsi="GHEA Grapalat"/>
        </w:rPr>
      </w:pPr>
      <w:r w:rsidRPr="00AD29CE">
        <w:rPr>
          <w:rFonts w:ascii="GHEA Grapalat" w:hAnsi="GHEA Grapalat"/>
        </w:rPr>
        <w:t>драмов РА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5"/>
        <w:gridCol w:w="1512"/>
        <w:gridCol w:w="1516"/>
        <w:gridCol w:w="972"/>
        <w:gridCol w:w="1097"/>
        <w:gridCol w:w="692"/>
        <w:gridCol w:w="931"/>
        <w:gridCol w:w="1032"/>
      </w:tblGrid>
      <w:tr w:rsidR="002E6DC4" w:rsidRPr="007B29D3" w14:paraId="2D9A744D" w14:textId="77777777" w:rsidTr="002E6DC4">
        <w:tc>
          <w:tcPr>
            <w:tcW w:w="5000" w:type="pct"/>
            <w:gridSpan w:val="8"/>
          </w:tcPr>
          <w:p w14:paraId="174783DD" w14:textId="77777777" w:rsidR="002E6DC4" w:rsidRPr="007B29D3" w:rsidRDefault="002E6DC4" w:rsidP="00120954">
            <w:pPr>
              <w:widowControl w:val="0"/>
              <w:spacing w:after="120"/>
              <w:jc w:val="center"/>
              <w:rPr>
                <w:rFonts w:ascii="Sylfaen" w:hAnsi="Sylfaen"/>
                <w:sz w:val="20"/>
              </w:rPr>
            </w:pPr>
            <w:r w:rsidRPr="007B29D3">
              <w:rPr>
                <w:rFonts w:ascii="Sylfaen" w:hAnsi="Sylfaen"/>
                <w:sz w:val="20"/>
              </w:rPr>
              <w:t>Услуги</w:t>
            </w:r>
          </w:p>
        </w:tc>
      </w:tr>
      <w:tr w:rsidR="002E6DC4" w:rsidRPr="007B29D3" w14:paraId="227A1AAB" w14:textId="77777777" w:rsidTr="00200F4D">
        <w:trPr>
          <w:trHeight w:val="219"/>
        </w:trPr>
        <w:tc>
          <w:tcPr>
            <w:tcW w:w="826" w:type="pct"/>
            <w:vMerge w:val="restart"/>
            <w:vAlign w:val="center"/>
          </w:tcPr>
          <w:p w14:paraId="196C7E99" w14:textId="77777777" w:rsidR="002E6DC4" w:rsidRPr="008A3BB1" w:rsidRDefault="002E6DC4" w:rsidP="00120954">
            <w:pPr>
              <w:widowControl w:val="0"/>
              <w:spacing w:after="120"/>
              <w:jc w:val="center"/>
              <w:rPr>
                <w:rFonts w:ascii="Sylfaen" w:hAnsi="Sylfaen"/>
                <w:sz w:val="18"/>
              </w:rPr>
            </w:pPr>
            <w:r w:rsidRPr="008A3BB1">
              <w:rPr>
                <w:rFonts w:ascii="Sylfaen" w:hAnsi="Sylfaen"/>
                <w:sz w:val="18"/>
              </w:rPr>
              <w:t>номер предусмотренного приглашением лота</w:t>
            </w:r>
          </w:p>
        </w:tc>
        <w:tc>
          <w:tcPr>
            <w:tcW w:w="814" w:type="pct"/>
            <w:vMerge w:val="restart"/>
            <w:vAlign w:val="center"/>
          </w:tcPr>
          <w:p w14:paraId="72417824" w14:textId="77777777" w:rsidR="002E6DC4" w:rsidRPr="008A3BB1" w:rsidRDefault="002E6DC4" w:rsidP="00120954">
            <w:pPr>
              <w:widowControl w:val="0"/>
              <w:spacing w:after="120"/>
              <w:jc w:val="center"/>
              <w:rPr>
                <w:rFonts w:ascii="Sylfaen" w:hAnsi="Sylfaen"/>
                <w:sz w:val="18"/>
              </w:rPr>
            </w:pPr>
            <w:r w:rsidRPr="008A3BB1">
              <w:rPr>
                <w:rFonts w:ascii="Sylfaen" w:hAnsi="Sylfaen"/>
                <w:sz w:val="18"/>
              </w:rPr>
              <w:t>промежуточный код, предусмотренный планом закупок по классификации ЕЗК (CPV)</w:t>
            </w:r>
          </w:p>
        </w:tc>
        <w:tc>
          <w:tcPr>
            <w:tcW w:w="816" w:type="pct"/>
            <w:vMerge w:val="restart"/>
            <w:vAlign w:val="center"/>
          </w:tcPr>
          <w:p w14:paraId="54AADEA2" w14:textId="77777777" w:rsidR="002E6DC4" w:rsidRPr="008A3BB1" w:rsidRDefault="002E6DC4" w:rsidP="00120954">
            <w:pPr>
              <w:widowControl w:val="0"/>
              <w:spacing w:after="120"/>
              <w:jc w:val="center"/>
              <w:rPr>
                <w:rFonts w:ascii="Sylfaen" w:hAnsi="Sylfaen"/>
                <w:sz w:val="18"/>
              </w:rPr>
            </w:pPr>
            <w:r w:rsidRPr="008A3BB1">
              <w:rPr>
                <w:rFonts w:ascii="Sylfaen" w:hAnsi="Sylfaen"/>
                <w:sz w:val="18"/>
              </w:rPr>
              <w:t>техническая характеристика</w:t>
            </w:r>
          </w:p>
        </w:tc>
        <w:tc>
          <w:tcPr>
            <w:tcW w:w="523" w:type="pct"/>
            <w:vMerge w:val="restart"/>
            <w:vAlign w:val="center"/>
          </w:tcPr>
          <w:p w14:paraId="3A2BD9DF" w14:textId="77777777" w:rsidR="002E6DC4" w:rsidRPr="008A3BB1" w:rsidRDefault="002E6DC4" w:rsidP="00120954">
            <w:pPr>
              <w:widowControl w:val="0"/>
              <w:spacing w:after="120"/>
              <w:jc w:val="center"/>
              <w:rPr>
                <w:rFonts w:ascii="Sylfaen" w:hAnsi="Sylfaen"/>
                <w:sz w:val="18"/>
              </w:rPr>
            </w:pPr>
            <w:r w:rsidRPr="008A3BB1">
              <w:rPr>
                <w:rFonts w:ascii="Sylfaen" w:hAnsi="Sylfaen"/>
                <w:sz w:val="18"/>
              </w:rPr>
              <w:t>единица измерения</w:t>
            </w:r>
          </w:p>
        </w:tc>
        <w:tc>
          <w:tcPr>
            <w:tcW w:w="591" w:type="pct"/>
            <w:vMerge w:val="restart"/>
            <w:vAlign w:val="center"/>
          </w:tcPr>
          <w:p w14:paraId="3F5224DE" w14:textId="77777777" w:rsidR="002E6DC4" w:rsidRPr="008A3BB1" w:rsidRDefault="002E6DC4" w:rsidP="00120954">
            <w:pPr>
              <w:widowControl w:val="0"/>
              <w:spacing w:after="120"/>
              <w:jc w:val="center"/>
              <w:rPr>
                <w:rFonts w:ascii="Sylfaen" w:hAnsi="Sylfaen"/>
                <w:sz w:val="18"/>
              </w:rPr>
            </w:pPr>
            <w:r w:rsidRPr="008A3BB1">
              <w:rPr>
                <w:rFonts w:ascii="Sylfaen" w:hAnsi="Sylfaen"/>
                <w:sz w:val="18"/>
              </w:rPr>
              <w:t>общая цена/драмов РА</w:t>
            </w:r>
          </w:p>
        </w:tc>
        <w:tc>
          <w:tcPr>
            <w:tcW w:w="373" w:type="pct"/>
            <w:vMerge w:val="restart"/>
            <w:vAlign w:val="center"/>
          </w:tcPr>
          <w:p w14:paraId="4D5D1EDB" w14:textId="77777777" w:rsidR="002E6DC4" w:rsidRPr="008A3BB1" w:rsidRDefault="002E6DC4" w:rsidP="00120954">
            <w:pPr>
              <w:widowControl w:val="0"/>
              <w:spacing w:after="120"/>
              <w:jc w:val="center"/>
              <w:rPr>
                <w:rFonts w:ascii="Sylfaen" w:hAnsi="Sylfaen"/>
                <w:sz w:val="18"/>
              </w:rPr>
            </w:pPr>
            <w:r w:rsidRPr="008A3BB1">
              <w:rPr>
                <w:rFonts w:ascii="Sylfaen" w:hAnsi="Sylfaen"/>
                <w:sz w:val="18"/>
              </w:rPr>
              <w:t>общий объем</w:t>
            </w:r>
          </w:p>
        </w:tc>
        <w:tc>
          <w:tcPr>
            <w:tcW w:w="1057" w:type="pct"/>
            <w:gridSpan w:val="2"/>
            <w:vAlign w:val="center"/>
          </w:tcPr>
          <w:p w14:paraId="087598F8" w14:textId="77777777" w:rsidR="002E6DC4" w:rsidRPr="008A3BB1" w:rsidRDefault="002E6DC4" w:rsidP="00120954">
            <w:pPr>
              <w:widowControl w:val="0"/>
              <w:spacing w:after="120"/>
              <w:jc w:val="center"/>
              <w:rPr>
                <w:rFonts w:ascii="Sylfaen" w:hAnsi="Sylfaen"/>
                <w:sz w:val="18"/>
              </w:rPr>
            </w:pPr>
            <w:r w:rsidRPr="008A3BB1">
              <w:rPr>
                <w:rFonts w:ascii="Sylfaen" w:hAnsi="Sylfaen"/>
                <w:sz w:val="18"/>
              </w:rPr>
              <w:t>предоставления</w:t>
            </w:r>
          </w:p>
        </w:tc>
      </w:tr>
      <w:tr w:rsidR="002E6DC4" w:rsidRPr="007B29D3" w14:paraId="23B1DD5F" w14:textId="77777777" w:rsidTr="00200F4D">
        <w:trPr>
          <w:trHeight w:val="445"/>
        </w:trPr>
        <w:tc>
          <w:tcPr>
            <w:tcW w:w="826" w:type="pct"/>
            <w:vMerge/>
            <w:vAlign w:val="center"/>
          </w:tcPr>
          <w:p w14:paraId="415DCAEB" w14:textId="77777777" w:rsidR="002E6DC4" w:rsidRPr="008A3BB1" w:rsidRDefault="002E6DC4" w:rsidP="00120954">
            <w:pPr>
              <w:jc w:val="center"/>
              <w:rPr>
                <w:rFonts w:ascii="Sylfaen" w:hAnsi="Sylfaen"/>
                <w:sz w:val="18"/>
                <w:szCs w:val="18"/>
              </w:rPr>
            </w:pPr>
          </w:p>
        </w:tc>
        <w:tc>
          <w:tcPr>
            <w:tcW w:w="814" w:type="pct"/>
            <w:vMerge/>
            <w:vAlign w:val="center"/>
          </w:tcPr>
          <w:p w14:paraId="463E6712" w14:textId="77777777" w:rsidR="002E6DC4" w:rsidRPr="008A3BB1" w:rsidRDefault="002E6DC4" w:rsidP="00120954">
            <w:pPr>
              <w:jc w:val="center"/>
              <w:rPr>
                <w:rFonts w:ascii="Sylfaen" w:hAnsi="Sylfaen"/>
                <w:sz w:val="18"/>
                <w:szCs w:val="18"/>
              </w:rPr>
            </w:pPr>
          </w:p>
        </w:tc>
        <w:tc>
          <w:tcPr>
            <w:tcW w:w="816" w:type="pct"/>
            <w:vMerge/>
            <w:vAlign w:val="center"/>
          </w:tcPr>
          <w:p w14:paraId="6305053D" w14:textId="77777777" w:rsidR="002E6DC4" w:rsidRPr="008A3BB1" w:rsidRDefault="002E6DC4" w:rsidP="00120954">
            <w:pPr>
              <w:jc w:val="center"/>
              <w:rPr>
                <w:rFonts w:ascii="Sylfaen" w:hAnsi="Sylfaen"/>
                <w:sz w:val="18"/>
                <w:szCs w:val="18"/>
              </w:rPr>
            </w:pPr>
          </w:p>
        </w:tc>
        <w:tc>
          <w:tcPr>
            <w:tcW w:w="523" w:type="pct"/>
            <w:vMerge/>
            <w:vAlign w:val="center"/>
          </w:tcPr>
          <w:p w14:paraId="52A6DDFC" w14:textId="77777777" w:rsidR="002E6DC4" w:rsidRPr="008A3BB1" w:rsidRDefault="002E6DC4" w:rsidP="00120954">
            <w:pPr>
              <w:jc w:val="center"/>
              <w:rPr>
                <w:rFonts w:ascii="Sylfaen" w:hAnsi="Sylfaen"/>
                <w:sz w:val="18"/>
                <w:szCs w:val="18"/>
              </w:rPr>
            </w:pPr>
          </w:p>
        </w:tc>
        <w:tc>
          <w:tcPr>
            <w:tcW w:w="591" w:type="pct"/>
            <w:vMerge/>
            <w:vAlign w:val="center"/>
          </w:tcPr>
          <w:p w14:paraId="669EEACE" w14:textId="77777777" w:rsidR="002E6DC4" w:rsidRPr="008A3BB1" w:rsidRDefault="002E6DC4" w:rsidP="00120954">
            <w:pPr>
              <w:jc w:val="center"/>
              <w:rPr>
                <w:rFonts w:ascii="Sylfaen" w:hAnsi="Sylfaen"/>
                <w:sz w:val="18"/>
                <w:szCs w:val="18"/>
              </w:rPr>
            </w:pPr>
          </w:p>
        </w:tc>
        <w:tc>
          <w:tcPr>
            <w:tcW w:w="373" w:type="pct"/>
            <w:vMerge/>
            <w:vAlign w:val="center"/>
          </w:tcPr>
          <w:p w14:paraId="79A2CE01" w14:textId="77777777" w:rsidR="002E6DC4" w:rsidRPr="008A3BB1" w:rsidRDefault="002E6DC4" w:rsidP="00120954">
            <w:pPr>
              <w:jc w:val="center"/>
              <w:rPr>
                <w:rFonts w:ascii="Sylfaen" w:hAnsi="Sylfaen"/>
                <w:sz w:val="18"/>
                <w:szCs w:val="18"/>
              </w:rPr>
            </w:pPr>
          </w:p>
        </w:tc>
        <w:tc>
          <w:tcPr>
            <w:tcW w:w="501" w:type="pct"/>
            <w:vAlign w:val="center"/>
          </w:tcPr>
          <w:p w14:paraId="75C5EF27" w14:textId="77777777" w:rsidR="002E6DC4" w:rsidRPr="008A3BB1" w:rsidRDefault="002E6DC4" w:rsidP="00120954">
            <w:pPr>
              <w:widowControl w:val="0"/>
              <w:spacing w:after="120"/>
              <w:jc w:val="center"/>
              <w:rPr>
                <w:rFonts w:ascii="Sylfaen" w:hAnsi="Sylfaen"/>
                <w:sz w:val="18"/>
              </w:rPr>
            </w:pPr>
            <w:r w:rsidRPr="008A3BB1">
              <w:rPr>
                <w:rFonts w:ascii="Sylfaen" w:hAnsi="Sylfaen"/>
                <w:sz w:val="18"/>
              </w:rPr>
              <w:t>адрес</w:t>
            </w:r>
          </w:p>
        </w:tc>
        <w:tc>
          <w:tcPr>
            <w:tcW w:w="556" w:type="pct"/>
            <w:vAlign w:val="center"/>
          </w:tcPr>
          <w:p w14:paraId="45748F7F" w14:textId="77777777" w:rsidR="002E6DC4" w:rsidRPr="008A3BB1" w:rsidRDefault="002E6DC4" w:rsidP="00120954">
            <w:pPr>
              <w:widowControl w:val="0"/>
              <w:spacing w:after="120"/>
              <w:jc w:val="center"/>
              <w:rPr>
                <w:rFonts w:ascii="Sylfaen" w:hAnsi="Sylfaen"/>
                <w:sz w:val="18"/>
              </w:rPr>
            </w:pPr>
            <w:r w:rsidRPr="008A3BB1">
              <w:rPr>
                <w:rFonts w:ascii="Sylfaen" w:hAnsi="Sylfaen"/>
                <w:sz w:val="18"/>
              </w:rPr>
              <w:t>срок</w:t>
            </w:r>
          </w:p>
        </w:tc>
      </w:tr>
      <w:tr w:rsidR="002E6DC4" w:rsidRPr="00E21101" w14:paraId="69B390FC" w14:textId="77777777" w:rsidTr="00200F4D">
        <w:trPr>
          <w:trHeight w:val="1385"/>
        </w:trPr>
        <w:tc>
          <w:tcPr>
            <w:tcW w:w="826" w:type="pct"/>
            <w:vAlign w:val="center"/>
          </w:tcPr>
          <w:p w14:paraId="79863E01" w14:textId="77777777" w:rsidR="002E6DC4" w:rsidRPr="007B29D3" w:rsidRDefault="002E6DC4" w:rsidP="00120954">
            <w:pPr>
              <w:widowControl w:val="0"/>
              <w:jc w:val="center"/>
              <w:rPr>
                <w:rFonts w:ascii="Sylfaen" w:hAnsi="Sylfaen"/>
                <w:sz w:val="20"/>
              </w:rPr>
            </w:pPr>
            <w:r w:rsidRPr="007B29D3">
              <w:rPr>
                <w:rFonts w:ascii="Sylfaen" w:hAnsi="Sylfaen"/>
                <w:sz w:val="20"/>
              </w:rPr>
              <w:t>1</w:t>
            </w:r>
          </w:p>
        </w:tc>
        <w:tc>
          <w:tcPr>
            <w:tcW w:w="814" w:type="pct"/>
            <w:vAlign w:val="center"/>
          </w:tcPr>
          <w:p w14:paraId="2E05AAEB" w14:textId="7ECD3192" w:rsidR="002E6DC4" w:rsidRPr="00A70A6F" w:rsidRDefault="002E6DC4" w:rsidP="00120954">
            <w:pPr>
              <w:jc w:val="center"/>
              <w:rPr>
                <w:rFonts w:ascii="Sylfaen" w:hAnsi="Sylfaen"/>
                <w:sz w:val="20"/>
                <w:szCs w:val="20"/>
                <w:lang w:val="en-GB"/>
              </w:rPr>
            </w:pPr>
            <w:r>
              <w:rPr>
                <w:rFonts w:ascii="Sylfaen" w:hAnsi="Sylfaen"/>
                <w:sz w:val="18"/>
                <w:szCs w:val="20"/>
              </w:rPr>
              <w:t>71241200</w:t>
            </w:r>
            <w:r w:rsidR="00A70A6F">
              <w:rPr>
                <w:rFonts w:ascii="Sylfaen" w:hAnsi="Sylfaen"/>
                <w:sz w:val="18"/>
                <w:szCs w:val="20"/>
                <w:lang w:val="en-GB"/>
              </w:rPr>
              <w:t>/01</w:t>
            </w:r>
          </w:p>
        </w:tc>
        <w:tc>
          <w:tcPr>
            <w:tcW w:w="816" w:type="pct"/>
            <w:vAlign w:val="center"/>
          </w:tcPr>
          <w:p w14:paraId="2A7ACB45" w14:textId="2538E364" w:rsidR="002E6DC4" w:rsidRPr="002E6DC4" w:rsidRDefault="002E6DC4" w:rsidP="00120954">
            <w:pPr>
              <w:pStyle w:val="ListParagraph"/>
              <w:ind w:left="-90" w:firstLine="360"/>
              <w:jc w:val="center"/>
              <w:rPr>
                <w:rFonts w:ascii="Sylfaen" w:hAnsi="Sylfaen"/>
                <w:sz w:val="18"/>
              </w:rPr>
            </w:pPr>
            <w:r w:rsidRPr="002E6DC4">
              <w:rPr>
                <w:rFonts w:ascii="Sylfaen" w:hAnsi="Sylfaen"/>
                <w:sz w:val="18"/>
              </w:rPr>
              <w:t xml:space="preserve">Консультационные услуги по разработке проектно-сметной документации </w:t>
            </w:r>
            <w:r w:rsidR="00D74950" w:rsidRPr="00D74950">
              <w:rPr>
                <w:rFonts w:ascii="Sylfaen" w:hAnsi="Sylfaen"/>
                <w:sz w:val="18"/>
              </w:rPr>
              <w:t>реконструкции спортивного комплекса «Арнар» в общине Иджеван, Тавушский район</w:t>
            </w:r>
          </w:p>
        </w:tc>
        <w:tc>
          <w:tcPr>
            <w:tcW w:w="523" w:type="pct"/>
            <w:vAlign w:val="center"/>
          </w:tcPr>
          <w:p w14:paraId="43D4DDFF" w14:textId="77777777" w:rsidR="002E6DC4" w:rsidRPr="007B29D3" w:rsidRDefault="002E6DC4" w:rsidP="00120954">
            <w:pPr>
              <w:widowControl w:val="0"/>
              <w:jc w:val="center"/>
              <w:rPr>
                <w:rFonts w:ascii="Sylfaen" w:hAnsi="Sylfaen"/>
                <w:sz w:val="20"/>
              </w:rPr>
            </w:pPr>
            <w:r w:rsidRPr="007B29D3">
              <w:rPr>
                <w:rFonts w:ascii="Sylfaen" w:hAnsi="Sylfaen"/>
                <w:sz w:val="20"/>
              </w:rPr>
              <w:t>драм</w:t>
            </w:r>
          </w:p>
        </w:tc>
        <w:tc>
          <w:tcPr>
            <w:tcW w:w="591" w:type="pct"/>
            <w:vAlign w:val="center"/>
          </w:tcPr>
          <w:p w14:paraId="585567DC" w14:textId="4AE7AEE4" w:rsidR="00EC799F" w:rsidRPr="00C57CE5" w:rsidRDefault="00D74950" w:rsidP="00EC799F">
            <w:pPr>
              <w:jc w:val="center"/>
              <w:rPr>
                <w:rFonts w:ascii="Sylfaen" w:hAnsi="Sylfaen"/>
                <w:sz w:val="18"/>
                <w:szCs w:val="20"/>
                <w:lang w:val="hy-AM"/>
              </w:rPr>
            </w:pPr>
            <w:r>
              <w:rPr>
                <w:rFonts w:ascii="Sylfaen" w:hAnsi="Sylfaen"/>
                <w:sz w:val="18"/>
                <w:szCs w:val="20"/>
                <w:lang w:val="hy-AM"/>
              </w:rPr>
              <w:t>30</w:t>
            </w:r>
            <w:r w:rsidR="00EC799F" w:rsidRPr="00C57CE5">
              <w:rPr>
                <w:rFonts w:ascii="Sylfaen" w:hAnsi="Sylfaen"/>
                <w:sz w:val="18"/>
                <w:szCs w:val="20"/>
                <w:lang w:val="hy-AM"/>
              </w:rPr>
              <w:t>,</w:t>
            </w:r>
            <w:r>
              <w:rPr>
                <w:rFonts w:ascii="Sylfaen" w:hAnsi="Sylfaen"/>
                <w:sz w:val="18"/>
                <w:szCs w:val="20"/>
                <w:lang w:val="hy-AM"/>
              </w:rPr>
              <w:t>0</w:t>
            </w:r>
            <w:r w:rsidR="00EC799F" w:rsidRPr="00C57CE5">
              <w:rPr>
                <w:rFonts w:ascii="Sylfaen" w:hAnsi="Sylfaen"/>
                <w:sz w:val="18"/>
                <w:szCs w:val="20"/>
                <w:lang w:val="hy-AM"/>
              </w:rPr>
              <w:t>00,000</w:t>
            </w:r>
          </w:p>
          <w:p w14:paraId="5F7E5629" w14:textId="77777777" w:rsidR="002E6DC4" w:rsidRPr="00193FAA" w:rsidRDefault="002E6DC4" w:rsidP="00120954">
            <w:pPr>
              <w:widowControl w:val="0"/>
              <w:jc w:val="center"/>
              <w:rPr>
                <w:rFonts w:ascii="Sylfaen" w:hAnsi="Sylfaen"/>
                <w:sz w:val="20"/>
                <w:highlight w:val="yellow"/>
              </w:rPr>
            </w:pPr>
          </w:p>
        </w:tc>
        <w:tc>
          <w:tcPr>
            <w:tcW w:w="373" w:type="pct"/>
            <w:vAlign w:val="center"/>
          </w:tcPr>
          <w:p w14:paraId="0CBC4AAC" w14:textId="77777777" w:rsidR="002E6DC4" w:rsidRPr="007B29D3" w:rsidRDefault="002E6DC4" w:rsidP="00120954">
            <w:pPr>
              <w:widowControl w:val="0"/>
              <w:jc w:val="center"/>
              <w:rPr>
                <w:rFonts w:ascii="Sylfaen" w:hAnsi="Sylfaen"/>
                <w:sz w:val="20"/>
              </w:rPr>
            </w:pPr>
            <w:r w:rsidRPr="007B29D3">
              <w:rPr>
                <w:rFonts w:ascii="Sylfaen" w:hAnsi="Sylfaen"/>
                <w:sz w:val="20"/>
              </w:rPr>
              <w:t>1</w:t>
            </w:r>
          </w:p>
        </w:tc>
        <w:tc>
          <w:tcPr>
            <w:tcW w:w="501" w:type="pct"/>
            <w:vAlign w:val="center"/>
          </w:tcPr>
          <w:p w14:paraId="2E8971EA" w14:textId="77777777" w:rsidR="002E6DC4" w:rsidRPr="007B29D3" w:rsidRDefault="002E6DC4" w:rsidP="00120954">
            <w:pPr>
              <w:jc w:val="center"/>
              <w:rPr>
                <w:rFonts w:ascii="Sylfaen" w:hAnsi="Sylfaen" w:cs="Sylfaen"/>
                <w:sz w:val="16"/>
                <w:szCs w:val="16"/>
              </w:rPr>
            </w:pPr>
            <w:r>
              <w:rPr>
                <w:rFonts w:ascii="Sylfaen" w:hAnsi="Sylfaen"/>
                <w:i/>
                <w:sz w:val="18"/>
              </w:rPr>
              <w:t>г</w:t>
            </w:r>
            <w:r w:rsidRPr="00435A29">
              <w:rPr>
                <w:rFonts w:ascii="Sylfaen" w:hAnsi="Sylfaen"/>
                <w:i/>
                <w:sz w:val="18"/>
              </w:rPr>
              <w:t xml:space="preserve">. </w:t>
            </w:r>
            <w:r>
              <w:rPr>
                <w:rFonts w:ascii="Sylfaen" w:hAnsi="Sylfaen"/>
                <w:i/>
                <w:sz w:val="18"/>
              </w:rPr>
              <w:t>Ереван, Ханджяна 27</w:t>
            </w:r>
          </w:p>
        </w:tc>
        <w:tc>
          <w:tcPr>
            <w:tcW w:w="556" w:type="pct"/>
            <w:vAlign w:val="center"/>
          </w:tcPr>
          <w:p w14:paraId="69E3F825" w14:textId="77777777" w:rsidR="002E6DC4" w:rsidRPr="008A3BB1" w:rsidRDefault="002E6DC4" w:rsidP="00120954">
            <w:pPr>
              <w:jc w:val="center"/>
              <w:rPr>
                <w:rFonts w:ascii="Sylfaen" w:hAnsi="Sylfaen" w:cs="Sylfaen"/>
                <w:sz w:val="18"/>
                <w:szCs w:val="16"/>
                <w:highlight w:val="yellow"/>
              </w:rPr>
            </w:pPr>
            <w:r>
              <w:rPr>
                <w:rFonts w:ascii="Sylfaen" w:hAnsi="Sylfaen"/>
                <w:i/>
                <w:sz w:val="18"/>
                <w:lang w:val="hy-AM"/>
              </w:rPr>
              <w:t>1</w:t>
            </w:r>
            <w:r w:rsidRPr="00435A29">
              <w:rPr>
                <w:rFonts w:ascii="Sylfaen" w:hAnsi="Sylfaen"/>
                <w:i/>
                <w:sz w:val="18"/>
              </w:rPr>
              <w:t>2</w:t>
            </w:r>
            <w:r>
              <w:rPr>
                <w:rFonts w:ascii="Sylfaen" w:hAnsi="Sylfaen"/>
                <w:i/>
                <w:sz w:val="18"/>
                <w:lang w:val="hy-AM"/>
              </w:rPr>
              <w:t>0</w:t>
            </w:r>
            <w:r w:rsidRPr="008A3BB1">
              <w:rPr>
                <w:rFonts w:ascii="Sylfaen" w:hAnsi="Sylfaen"/>
                <w:i/>
                <w:sz w:val="18"/>
              </w:rPr>
              <w:t xml:space="preserve"> дней со дня вступления в силу договора</w:t>
            </w:r>
          </w:p>
        </w:tc>
      </w:tr>
    </w:tbl>
    <w:p w14:paraId="28CE02D1" w14:textId="77777777" w:rsidR="00200F4D" w:rsidRPr="004B65D4" w:rsidRDefault="00200F4D" w:rsidP="00200F4D">
      <w:pPr>
        <w:pStyle w:val="ListParagraph"/>
        <w:tabs>
          <w:tab w:val="left" w:pos="432"/>
        </w:tabs>
        <w:rPr>
          <w:rFonts w:ascii="Sylfaen" w:hAnsi="Sylfaen"/>
          <w:sz w:val="18"/>
        </w:rPr>
      </w:pPr>
      <w:r w:rsidRPr="004551ED">
        <w:rPr>
          <w:rFonts w:ascii="Sylfaen" w:hAnsi="Sylfaen"/>
          <w:sz w:val="18"/>
        </w:rPr>
        <w:t>Проектное задание прилагается-Приложение 1.1.</w:t>
      </w:r>
    </w:p>
    <w:p w14:paraId="024EDBA7" w14:textId="77777777" w:rsidR="00200F4D" w:rsidRPr="007B29D3" w:rsidRDefault="00200F4D" w:rsidP="00200F4D">
      <w:pPr>
        <w:pStyle w:val="BodyTextIndent2"/>
        <w:spacing w:line="240" w:lineRule="auto"/>
        <w:ind w:firstLine="0"/>
        <w:jc w:val="center"/>
        <w:rPr>
          <w:rFonts w:ascii="Sylfaen" w:hAnsi="Sylfaen"/>
          <w:b/>
          <w:sz w:val="22"/>
          <w:szCs w:val="22"/>
          <w:lang w:val="hy-AM"/>
        </w:rPr>
      </w:pPr>
    </w:p>
    <w:p w14:paraId="264D5356" w14:textId="77777777" w:rsidR="00200F4D" w:rsidRPr="00F869CC" w:rsidRDefault="00200F4D" w:rsidP="00200F4D">
      <w:pPr>
        <w:pStyle w:val="BodyTextIndent"/>
        <w:numPr>
          <w:ilvl w:val="0"/>
          <w:numId w:val="34"/>
        </w:numPr>
        <w:spacing w:line="240" w:lineRule="auto"/>
        <w:rPr>
          <w:rFonts w:ascii="Sylfaen" w:eastAsiaTheme="minorEastAsia" w:hAnsi="Sylfaen"/>
          <w:b/>
          <w:i w:val="0"/>
          <w:sz w:val="22"/>
          <w:szCs w:val="22"/>
          <w:lang w:val="af-ZA"/>
        </w:rPr>
      </w:pPr>
      <w:r w:rsidRPr="00F869CC">
        <w:rPr>
          <w:rFonts w:ascii="Sylfaen" w:eastAsiaTheme="minorEastAsia" w:hAnsi="Sylfaen"/>
          <w:b/>
          <w:i w:val="0"/>
          <w:sz w:val="22"/>
          <w:szCs w:val="22"/>
          <w:lang w:val="af-ZA"/>
        </w:rPr>
        <w:t>Для предоставления услуг требуются следующие лицензии:</w:t>
      </w:r>
    </w:p>
    <w:p w14:paraId="7F82D086" w14:textId="77777777" w:rsidR="00200F4D" w:rsidRDefault="00200F4D" w:rsidP="00200F4D">
      <w:pPr>
        <w:pStyle w:val="BodyTextIndent"/>
        <w:spacing w:line="240" w:lineRule="auto"/>
        <w:ind w:left="630" w:firstLine="0"/>
        <w:rPr>
          <w:rFonts w:ascii="Sylfaen" w:eastAsiaTheme="minorEastAsia" w:hAnsi="Sylfaen" w:cs="Arial"/>
          <w:i w:val="0"/>
          <w:sz w:val="22"/>
          <w:szCs w:val="22"/>
          <w:lang w:val="hy-AM"/>
        </w:rPr>
      </w:pPr>
      <w:r w:rsidRPr="00F869CC">
        <w:rPr>
          <w:rFonts w:ascii="Sylfaen" w:eastAsiaTheme="minorEastAsia" w:hAnsi="Sylfaen"/>
          <w:b/>
          <w:i w:val="0"/>
          <w:sz w:val="22"/>
          <w:szCs w:val="22"/>
          <w:lang w:val="af-ZA"/>
        </w:rPr>
        <w:t>по данным «Разработка инженерной документации в градостроительстве» по следующим направлениям:</w:t>
      </w:r>
      <w:r w:rsidRPr="00F869CC">
        <w:rPr>
          <w:rFonts w:ascii="Sylfaen" w:eastAsiaTheme="minorEastAsia" w:hAnsi="Sylfaen" w:cs="Arial"/>
          <w:b/>
          <w:i w:val="0"/>
          <w:sz w:val="22"/>
          <w:szCs w:val="22"/>
          <w:lang w:val="af-ZA"/>
        </w:rPr>
        <w:t xml:space="preserve"> </w:t>
      </w:r>
      <w:r w:rsidRPr="00E5381D">
        <w:rPr>
          <w:rFonts w:ascii="Sylfaen" w:eastAsiaTheme="minorEastAsia" w:hAnsi="Sylfaen" w:cs="Arial"/>
          <w:i w:val="0"/>
          <w:sz w:val="22"/>
          <w:szCs w:val="22"/>
          <w:lang w:val="hy-AM"/>
        </w:rPr>
        <w:t xml:space="preserve"> </w:t>
      </w:r>
    </w:p>
    <w:p w14:paraId="5886A40E" w14:textId="77777777" w:rsidR="00200F4D" w:rsidRPr="00E5381D" w:rsidRDefault="00200F4D" w:rsidP="00200F4D">
      <w:pPr>
        <w:pStyle w:val="BodyTextIndent"/>
        <w:spacing w:line="240" w:lineRule="auto"/>
        <w:ind w:left="630" w:firstLine="0"/>
        <w:rPr>
          <w:rFonts w:ascii="Sylfaen" w:eastAsiaTheme="minorEastAsia" w:hAnsi="Sylfaen" w:cs="Arial"/>
          <w:i w:val="0"/>
          <w:sz w:val="22"/>
          <w:szCs w:val="22"/>
          <w:lang w:val="hy-AM"/>
        </w:rPr>
      </w:pPr>
    </w:p>
    <w:tbl>
      <w:tblPr>
        <w:tblW w:w="6804" w:type="dxa"/>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11"/>
        <w:gridCol w:w="5193"/>
      </w:tblGrid>
      <w:tr w:rsidR="00200F4D" w:rsidRPr="00E0025B" w14:paraId="1B9D91C9" w14:textId="77777777" w:rsidTr="00120954">
        <w:tc>
          <w:tcPr>
            <w:tcW w:w="1611" w:type="dxa"/>
          </w:tcPr>
          <w:p w14:paraId="4050A532" w14:textId="77777777" w:rsidR="00200F4D" w:rsidRPr="00E5381D" w:rsidRDefault="00200F4D" w:rsidP="00120954">
            <w:pPr>
              <w:tabs>
                <w:tab w:val="left" w:pos="1134"/>
              </w:tabs>
              <w:jc w:val="center"/>
              <w:rPr>
                <w:rFonts w:ascii="Sylfaen" w:hAnsi="Sylfaen"/>
                <w:b/>
                <w:i/>
                <w:sz w:val="14"/>
                <w:szCs w:val="14"/>
                <w:lang w:val="es-ES"/>
              </w:rPr>
            </w:pPr>
            <w:proofErr w:type="spellStart"/>
            <w:r>
              <w:rPr>
                <w:rFonts w:ascii="Sylfaen" w:hAnsi="Sylfaen" w:cs="Sylfaen"/>
                <w:b/>
                <w:bCs/>
                <w:i/>
                <w:iCs/>
                <w:sz w:val="14"/>
                <w:szCs w:val="14"/>
                <w:lang w:val="es-ES"/>
              </w:rPr>
              <w:t>Номера</w:t>
            </w:r>
            <w:proofErr w:type="spellEnd"/>
            <w:r>
              <w:rPr>
                <w:rFonts w:ascii="Sylfaen" w:hAnsi="Sylfaen" w:cs="Sylfaen"/>
                <w:b/>
                <w:bCs/>
                <w:i/>
                <w:iCs/>
                <w:sz w:val="14"/>
                <w:szCs w:val="14"/>
                <w:lang w:val="es-ES"/>
              </w:rPr>
              <w:t xml:space="preserve"> </w:t>
            </w:r>
            <w:proofErr w:type="spellStart"/>
            <w:r>
              <w:rPr>
                <w:rFonts w:ascii="Sylfaen" w:hAnsi="Sylfaen" w:cs="Sylfaen"/>
                <w:b/>
                <w:bCs/>
                <w:i/>
                <w:iCs/>
                <w:sz w:val="14"/>
                <w:szCs w:val="14"/>
                <w:lang w:val="es-ES"/>
              </w:rPr>
              <w:t>лотов</w:t>
            </w:r>
            <w:proofErr w:type="spellEnd"/>
          </w:p>
        </w:tc>
        <w:tc>
          <w:tcPr>
            <w:tcW w:w="5193" w:type="dxa"/>
            <w:vAlign w:val="center"/>
          </w:tcPr>
          <w:p w14:paraId="70DE4F85" w14:textId="77777777" w:rsidR="00200F4D" w:rsidRPr="00E5381D" w:rsidRDefault="00200F4D" w:rsidP="00120954">
            <w:pPr>
              <w:pStyle w:val="BodyTextIndent2"/>
              <w:ind w:firstLine="0"/>
              <w:jc w:val="center"/>
              <w:rPr>
                <w:rFonts w:ascii="Sylfaen" w:hAnsi="Sylfaen"/>
                <w:b/>
                <w:bCs/>
                <w:i/>
                <w:iCs/>
                <w:sz w:val="16"/>
                <w:szCs w:val="16"/>
                <w:lang w:val="es-ES"/>
              </w:rPr>
            </w:pPr>
            <w:proofErr w:type="spellStart"/>
            <w:r w:rsidRPr="00F869CC">
              <w:rPr>
                <w:rFonts w:ascii="Sylfaen" w:hAnsi="Sylfaen" w:cs="Sylfaen"/>
                <w:b/>
                <w:i/>
                <w:sz w:val="16"/>
                <w:szCs w:val="16"/>
                <w:lang w:val="es-ES"/>
              </w:rPr>
              <w:t>Требуемые</w:t>
            </w:r>
            <w:proofErr w:type="spellEnd"/>
            <w:r w:rsidRPr="00F869CC">
              <w:rPr>
                <w:rFonts w:ascii="Sylfaen" w:hAnsi="Sylfaen" w:cs="Sylfaen"/>
                <w:b/>
                <w:i/>
                <w:sz w:val="16"/>
                <w:szCs w:val="16"/>
                <w:lang w:val="es-ES"/>
              </w:rPr>
              <w:t xml:space="preserve"> </w:t>
            </w:r>
            <w:proofErr w:type="spellStart"/>
            <w:r w:rsidRPr="00F869CC">
              <w:rPr>
                <w:rFonts w:ascii="Sylfaen" w:hAnsi="Sylfaen" w:cs="Sylfaen"/>
                <w:b/>
                <w:i/>
                <w:sz w:val="16"/>
                <w:szCs w:val="16"/>
                <w:lang w:val="es-ES"/>
              </w:rPr>
              <w:t>типы</w:t>
            </w:r>
            <w:proofErr w:type="spellEnd"/>
            <w:r w:rsidRPr="00F869CC">
              <w:rPr>
                <w:rFonts w:ascii="Sylfaen" w:hAnsi="Sylfaen" w:cs="Sylfaen"/>
                <w:b/>
                <w:i/>
                <w:sz w:val="16"/>
                <w:szCs w:val="16"/>
                <w:lang w:val="es-ES"/>
              </w:rPr>
              <w:t xml:space="preserve"> </w:t>
            </w:r>
            <w:proofErr w:type="spellStart"/>
            <w:r w:rsidRPr="00F869CC">
              <w:rPr>
                <w:rFonts w:ascii="Sylfaen" w:hAnsi="Sylfaen" w:cs="Sylfaen"/>
                <w:b/>
                <w:i/>
                <w:sz w:val="16"/>
                <w:szCs w:val="16"/>
                <w:lang w:val="es-ES"/>
              </w:rPr>
              <w:t>лицензий</w:t>
            </w:r>
            <w:proofErr w:type="spellEnd"/>
            <w:r w:rsidRPr="00F869CC">
              <w:rPr>
                <w:rFonts w:ascii="Sylfaen" w:hAnsi="Sylfaen" w:cs="Sylfaen"/>
                <w:b/>
                <w:i/>
                <w:sz w:val="16"/>
                <w:szCs w:val="16"/>
                <w:lang w:val="es-ES"/>
              </w:rPr>
              <w:t xml:space="preserve">: </w:t>
            </w:r>
            <w:proofErr w:type="spellStart"/>
            <w:r w:rsidRPr="00F869CC">
              <w:rPr>
                <w:rFonts w:ascii="Sylfaen" w:hAnsi="Sylfaen" w:cs="Sylfaen"/>
                <w:b/>
                <w:i/>
                <w:sz w:val="16"/>
                <w:szCs w:val="16"/>
                <w:lang w:val="es-ES"/>
              </w:rPr>
              <w:t>Встав</w:t>
            </w:r>
            <w:proofErr w:type="spellEnd"/>
            <w:r>
              <w:rPr>
                <w:rFonts w:ascii="Sylfaen" w:hAnsi="Sylfaen" w:cs="Sylfaen"/>
                <w:b/>
                <w:i/>
                <w:sz w:val="16"/>
                <w:szCs w:val="16"/>
              </w:rPr>
              <w:t>к</w:t>
            </w:r>
            <w:r w:rsidRPr="00F869CC">
              <w:rPr>
                <w:rFonts w:ascii="Sylfaen" w:hAnsi="Sylfaen" w:cs="Sylfaen"/>
                <w:b/>
                <w:i/>
                <w:sz w:val="16"/>
                <w:szCs w:val="16"/>
                <w:lang w:val="es-ES"/>
              </w:rPr>
              <w:t>и</w:t>
            </w:r>
          </w:p>
        </w:tc>
      </w:tr>
      <w:tr w:rsidR="00200F4D" w:rsidRPr="00E5381D" w14:paraId="1CBCEA83" w14:textId="77777777" w:rsidTr="00120954">
        <w:tc>
          <w:tcPr>
            <w:tcW w:w="1611" w:type="dxa"/>
            <w:shd w:val="clear" w:color="auto" w:fill="999999"/>
          </w:tcPr>
          <w:p w14:paraId="06EE983A" w14:textId="77777777" w:rsidR="00200F4D" w:rsidRPr="00E5381D" w:rsidRDefault="00200F4D" w:rsidP="00120954">
            <w:pPr>
              <w:tabs>
                <w:tab w:val="left" w:pos="1134"/>
              </w:tabs>
              <w:jc w:val="center"/>
              <w:rPr>
                <w:rFonts w:ascii="Sylfaen" w:hAnsi="Sylfaen"/>
                <w:b/>
                <w:i/>
                <w:sz w:val="14"/>
                <w:lang w:val="es-ES"/>
              </w:rPr>
            </w:pPr>
            <w:r w:rsidRPr="00E5381D">
              <w:rPr>
                <w:rFonts w:ascii="Sylfaen" w:hAnsi="Sylfaen"/>
                <w:b/>
                <w:i/>
                <w:sz w:val="14"/>
                <w:lang w:val="es-ES"/>
              </w:rPr>
              <w:t>1</w:t>
            </w:r>
          </w:p>
        </w:tc>
        <w:tc>
          <w:tcPr>
            <w:tcW w:w="5193" w:type="dxa"/>
            <w:shd w:val="clear" w:color="auto" w:fill="999999"/>
          </w:tcPr>
          <w:p w14:paraId="0A529222" w14:textId="77777777" w:rsidR="00200F4D" w:rsidRPr="00E5381D" w:rsidRDefault="00200F4D" w:rsidP="00120954">
            <w:pPr>
              <w:tabs>
                <w:tab w:val="left" w:pos="1134"/>
              </w:tabs>
              <w:jc w:val="center"/>
              <w:rPr>
                <w:rFonts w:ascii="Sylfaen" w:hAnsi="Sylfaen"/>
                <w:b/>
                <w:i/>
                <w:sz w:val="14"/>
                <w:lang w:val="es-ES"/>
              </w:rPr>
            </w:pPr>
            <w:r w:rsidRPr="00E5381D">
              <w:rPr>
                <w:rFonts w:ascii="Sylfaen" w:hAnsi="Sylfaen"/>
                <w:b/>
                <w:i/>
                <w:sz w:val="14"/>
                <w:lang w:val="es-ES"/>
              </w:rPr>
              <w:t>2</w:t>
            </w:r>
          </w:p>
        </w:tc>
      </w:tr>
      <w:tr w:rsidR="00200F4D" w:rsidRPr="00E21101" w14:paraId="46509293" w14:textId="77777777" w:rsidTr="00120954">
        <w:tc>
          <w:tcPr>
            <w:tcW w:w="1611" w:type="dxa"/>
            <w:vAlign w:val="center"/>
          </w:tcPr>
          <w:p w14:paraId="167D53FF" w14:textId="77777777" w:rsidR="00200F4D" w:rsidRPr="00E5381D" w:rsidRDefault="00200F4D" w:rsidP="00120954">
            <w:pPr>
              <w:jc w:val="center"/>
              <w:rPr>
                <w:rFonts w:ascii="Sylfaen" w:hAnsi="Sylfaen"/>
                <w:i/>
                <w:sz w:val="16"/>
                <w:lang w:val="es-ES"/>
              </w:rPr>
            </w:pPr>
            <w:r w:rsidRPr="00E5381D">
              <w:rPr>
                <w:rFonts w:ascii="Sylfaen" w:hAnsi="Sylfaen"/>
                <w:i/>
                <w:sz w:val="16"/>
                <w:lang w:val="es-ES"/>
              </w:rPr>
              <w:t>1</w:t>
            </w:r>
          </w:p>
        </w:tc>
        <w:tc>
          <w:tcPr>
            <w:tcW w:w="5193" w:type="dxa"/>
            <w:vAlign w:val="center"/>
          </w:tcPr>
          <w:p w14:paraId="610C1E26" w14:textId="77777777" w:rsidR="00200F4D" w:rsidRPr="00F51B9F" w:rsidRDefault="00200F4D" w:rsidP="00120954">
            <w:pPr>
              <w:pStyle w:val="BodyTextIndent2"/>
              <w:spacing w:line="240" w:lineRule="auto"/>
              <w:ind w:firstLine="0"/>
              <w:jc w:val="left"/>
              <w:rPr>
                <w:rFonts w:ascii="Sylfaen" w:hAnsi="Sylfaen"/>
                <w:b/>
                <w:sz w:val="16"/>
              </w:rPr>
            </w:pPr>
            <w:r>
              <w:rPr>
                <w:rFonts w:ascii="Sylfaen" w:hAnsi="Sylfaen"/>
                <w:b/>
                <w:sz w:val="16"/>
              </w:rPr>
              <w:t xml:space="preserve">Проектные документации </w:t>
            </w:r>
            <w:r w:rsidRPr="00F869CC">
              <w:rPr>
                <w:rFonts w:ascii="Sylfaen" w:hAnsi="Sylfaen"/>
                <w:b/>
                <w:sz w:val="16"/>
                <w:lang w:val="hy-AM"/>
              </w:rPr>
              <w:t>жилых, общественных, промышленных зданий и сооружений</w:t>
            </w:r>
            <w:r>
              <w:rPr>
                <w:rFonts w:ascii="Sylfaen" w:hAnsi="Sylfaen"/>
                <w:b/>
                <w:sz w:val="16"/>
              </w:rPr>
              <w:t xml:space="preserve">: </w:t>
            </w:r>
          </w:p>
          <w:p w14:paraId="28ED80B5" w14:textId="77777777" w:rsidR="00200F4D" w:rsidRPr="00F51B9F" w:rsidRDefault="00200F4D" w:rsidP="00120954">
            <w:pPr>
              <w:pStyle w:val="BodyTextIndent2"/>
              <w:spacing w:line="240" w:lineRule="auto"/>
              <w:ind w:firstLine="0"/>
              <w:jc w:val="left"/>
              <w:rPr>
                <w:rFonts w:ascii="Sylfaen" w:hAnsi="Sylfaen"/>
                <w:b/>
                <w:sz w:val="16"/>
              </w:rPr>
            </w:pPr>
            <w:r w:rsidRPr="00F51B9F">
              <w:rPr>
                <w:rFonts w:ascii="Sylfaen" w:hAnsi="Sylfaen"/>
                <w:b/>
                <w:sz w:val="16"/>
              </w:rPr>
              <w:t>1.</w:t>
            </w:r>
            <w:r>
              <w:rPr>
                <w:rFonts w:ascii="Sylfaen" w:hAnsi="Sylfaen"/>
                <w:b/>
                <w:sz w:val="16"/>
              </w:rPr>
              <w:t>в</w:t>
            </w:r>
            <w:r w:rsidRPr="00F869CC">
              <w:rPr>
                <w:rFonts w:ascii="Sylfaen" w:hAnsi="Sylfaen"/>
                <w:b/>
                <w:sz w:val="16"/>
              </w:rPr>
              <w:t>нутренние и внешние сети</w:t>
            </w:r>
            <w:r>
              <w:rPr>
                <w:rFonts w:ascii="Sylfaen" w:hAnsi="Sylfaen"/>
                <w:b/>
                <w:sz w:val="16"/>
              </w:rPr>
              <w:t xml:space="preserve"> </w:t>
            </w:r>
            <w:r w:rsidRPr="00F869CC">
              <w:rPr>
                <w:rFonts w:ascii="Sylfaen" w:hAnsi="Sylfaen"/>
                <w:b/>
                <w:sz w:val="16"/>
              </w:rPr>
              <w:t>для водоснабжения и канализации</w:t>
            </w:r>
          </w:p>
          <w:p w14:paraId="3A6F5E9F" w14:textId="77777777" w:rsidR="00200F4D" w:rsidRPr="00F51B9F" w:rsidRDefault="00200F4D" w:rsidP="00120954">
            <w:pPr>
              <w:pStyle w:val="BodyTextIndent2"/>
              <w:spacing w:line="240" w:lineRule="auto"/>
              <w:ind w:firstLine="0"/>
              <w:jc w:val="left"/>
              <w:rPr>
                <w:rFonts w:ascii="Sylfaen" w:hAnsi="Sylfaen"/>
                <w:b/>
                <w:sz w:val="16"/>
              </w:rPr>
            </w:pPr>
            <w:r w:rsidRPr="00F51B9F">
              <w:rPr>
                <w:rFonts w:ascii="Sylfaen" w:hAnsi="Sylfaen"/>
                <w:b/>
                <w:sz w:val="16"/>
              </w:rPr>
              <w:t>2. Внутренние и внешние сети электропитания</w:t>
            </w:r>
          </w:p>
          <w:p w14:paraId="5D8DBC72" w14:textId="77777777" w:rsidR="00200F4D" w:rsidRPr="00F51B9F" w:rsidRDefault="00200F4D" w:rsidP="00120954">
            <w:pPr>
              <w:pStyle w:val="BodyTextIndent2"/>
              <w:spacing w:line="240" w:lineRule="auto"/>
              <w:ind w:firstLine="0"/>
              <w:jc w:val="left"/>
              <w:rPr>
                <w:rFonts w:ascii="Sylfaen" w:hAnsi="Sylfaen"/>
                <w:b/>
                <w:sz w:val="16"/>
              </w:rPr>
            </w:pPr>
            <w:r w:rsidRPr="00F51B9F">
              <w:rPr>
                <w:rFonts w:ascii="Sylfaen" w:hAnsi="Sylfaen"/>
                <w:b/>
                <w:sz w:val="16"/>
              </w:rPr>
              <w:t>3. Системы вентиляции, отопления и кондиционирования.</w:t>
            </w:r>
          </w:p>
          <w:p w14:paraId="21835495" w14:textId="77777777" w:rsidR="00200F4D" w:rsidRPr="00F51B9F" w:rsidRDefault="00200F4D" w:rsidP="00120954">
            <w:pPr>
              <w:pStyle w:val="BodyTextIndent2"/>
              <w:spacing w:line="240" w:lineRule="auto"/>
              <w:ind w:firstLine="0"/>
              <w:jc w:val="left"/>
              <w:rPr>
                <w:rFonts w:ascii="Sylfaen" w:hAnsi="Sylfaen"/>
                <w:i/>
                <w:sz w:val="18"/>
                <w:szCs w:val="18"/>
                <w:u w:val="single"/>
                <w:vertAlign w:val="subscript"/>
              </w:rPr>
            </w:pPr>
            <w:r w:rsidRPr="00435A29">
              <w:rPr>
                <w:rFonts w:ascii="Sylfaen" w:hAnsi="Sylfaen"/>
                <w:b/>
                <w:sz w:val="16"/>
              </w:rPr>
              <w:t xml:space="preserve">4. </w:t>
            </w:r>
            <w:r w:rsidRPr="00F51B9F">
              <w:rPr>
                <w:rFonts w:ascii="Sylfaen" w:hAnsi="Sylfaen"/>
                <w:b/>
                <w:sz w:val="16"/>
              </w:rPr>
              <w:t>Телекоммуникационные и сигнальные системы для проектирования объектов связи.</w:t>
            </w:r>
          </w:p>
        </w:tc>
      </w:tr>
    </w:tbl>
    <w:p w14:paraId="1C13DEF5" w14:textId="77777777" w:rsidR="00200F4D" w:rsidRPr="00F869CC" w:rsidRDefault="00200F4D" w:rsidP="00200F4D">
      <w:pPr>
        <w:widowControl w:val="0"/>
        <w:spacing w:line="360" w:lineRule="auto"/>
        <w:ind w:firstLine="375"/>
        <w:jc w:val="both"/>
        <w:rPr>
          <w:rFonts w:ascii="Sylfaen" w:hAnsi="Sylfaen"/>
          <w:lang w:val="es-ES"/>
        </w:rPr>
      </w:pPr>
    </w:p>
    <w:p w14:paraId="415D1068" w14:textId="3ACA2F0A" w:rsidR="00200F4D" w:rsidRPr="00207406" w:rsidRDefault="00200F4D" w:rsidP="00200F4D">
      <w:pPr>
        <w:pStyle w:val="BodyTextIndent2"/>
        <w:widowControl w:val="0"/>
        <w:numPr>
          <w:ilvl w:val="0"/>
          <w:numId w:val="34"/>
        </w:numPr>
        <w:jc w:val="left"/>
        <w:rPr>
          <w:rFonts w:ascii="Sylfaen" w:hAnsi="Sylfaen"/>
          <w:b/>
          <w:sz w:val="22"/>
        </w:rPr>
      </w:pPr>
      <w:r w:rsidRPr="007B29D3">
        <w:rPr>
          <w:rFonts w:ascii="Sylfaen" w:hAnsi="Sylfaen"/>
          <w:b/>
          <w:sz w:val="22"/>
        </w:rPr>
        <w:t>Минимальные требования</w:t>
      </w:r>
      <w:r>
        <w:rPr>
          <w:rFonts w:ascii="Sylfaen" w:hAnsi="Sylfaen"/>
          <w:b/>
          <w:sz w:val="22"/>
        </w:rPr>
        <w:t xml:space="preserve"> трудового опыта (с 20</w:t>
      </w:r>
      <w:r w:rsidRPr="00435A29">
        <w:rPr>
          <w:rFonts w:ascii="Sylfaen" w:hAnsi="Sylfaen"/>
          <w:b/>
          <w:sz w:val="22"/>
        </w:rPr>
        <w:t>2</w:t>
      </w:r>
      <w:r w:rsidR="00EB5E5C" w:rsidRPr="00D837A7">
        <w:rPr>
          <w:rFonts w:ascii="Sylfaen" w:hAnsi="Sylfaen"/>
          <w:b/>
          <w:sz w:val="22"/>
        </w:rPr>
        <w:t>1</w:t>
      </w:r>
      <w:r>
        <w:rPr>
          <w:rFonts w:ascii="Sylfaen" w:hAnsi="Sylfaen"/>
          <w:b/>
          <w:sz w:val="22"/>
        </w:rPr>
        <w:t>г.  до 20</w:t>
      </w:r>
      <w:r w:rsidRPr="00435A29">
        <w:rPr>
          <w:rFonts w:ascii="Sylfaen" w:hAnsi="Sylfaen"/>
          <w:b/>
          <w:sz w:val="22"/>
        </w:rPr>
        <w:t>2</w:t>
      </w:r>
      <w:r w:rsidR="00EB5E5C">
        <w:rPr>
          <w:rFonts w:ascii="Sylfaen" w:hAnsi="Sylfaen"/>
          <w:b/>
          <w:sz w:val="22"/>
          <w:lang w:val="en-US"/>
        </w:rPr>
        <w:t>4</w:t>
      </w:r>
      <w:r>
        <w:rPr>
          <w:rFonts w:ascii="Sylfaen" w:hAnsi="Sylfaen"/>
          <w:b/>
          <w:sz w:val="22"/>
        </w:rPr>
        <w:t>г. )</w:t>
      </w:r>
      <w:r>
        <w:rPr>
          <w:rFonts w:ascii="Sylfaen" w:hAnsi="Sylfaen"/>
          <w:b/>
          <w:sz w:val="22"/>
          <w:lang w:val="hy-AM"/>
        </w:rPr>
        <w:t xml:space="preserve">՝ </w:t>
      </w:r>
      <w:r w:rsidRPr="00435A29">
        <w:rPr>
          <w:rFonts w:ascii="Sylfaen" w:hAnsi="Sylfaen"/>
          <w:b/>
          <w:sz w:val="22"/>
        </w:rPr>
        <w:t>3</w:t>
      </w:r>
      <w:r w:rsidRPr="00207406">
        <w:rPr>
          <w:rFonts w:ascii="Sylfaen" w:hAnsi="Sylfaen"/>
          <w:b/>
          <w:sz w:val="22"/>
          <w:lang w:val="hy-AM"/>
        </w:rPr>
        <w:t xml:space="preserve">0 </w:t>
      </w:r>
      <w:r w:rsidRPr="00207406">
        <w:rPr>
          <w:rFonts w:ascii="Sylfaen" w:hAnsi="Sylfaen"/>
          <w:b/>
          <w:sz w:val="22"/>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1211"/>
        <w:gridCol w:w="1211"/>
        <w:gridCol w:w="2422"/>
        <w:gridCol w:w="3797"/>
      </w:tblGrid>
      <w:tr w:rsidR="00200F4D" w:rsidRPr="00207406" w14:paraId="218FE28F" w14:textId="77777777" w:rsidTr="00200F4D">
        <w:tc>
          <w:tcPr>
            <w:tcW w:w="5000" w:type="pct"/>
            <w:gridSpan w:val="5"/>
            <w:vAlign w:val="center"/>
          </w:tcPr>
          <w:p w14:paraId="2A4B307D" w14:textId="77777777" w:rsidR="00200F4D" w:rsidRPr="00207406" w:rsidRDefault="00200F4D" w:rsidP="00120954">
            <w:pPr>
              <w:jc w:val="center"/>
              <w:rPr>
                <w:rFonts w:ascii="Sylfaen" w:hAnsi="Sylfaen" w:cs="Arial"/>
                <w:lang w:val="hy-AM"/>
              </w:rPr>
            </w:pPr>
            <w:r w:rsidRPr="00207406">
              <w:rPr>
                <w:rFonts w:ascii="Sylfaen" w:hAnsi="Sylfaen" w:cs="Sylfaen"/>
              </w:rPr>
              <w:t>Контракты</w:t>
            </w:r>
            <w:r w:rsidRPr="00207406">
              <w:rPr>
                <w:rFonts w:ascii="Sylfaen" w:hAnsi="Sylfaen" w:cs="Sylfaen"/>
                <w:lang w:val="hy-AM"/>
              </w:rPr>
              <w:t xml:space="preserve">* </w:t>
            </w:r>
          </w:p>
        </w:tc>
      </w:tr>
      <w:tr w:rsidR="00200F4D" w:rsidRPr="00E21101" w14:paraId="3D2F68BF" w14:textId="77777777" w:rsidTr="00200F4D">
        <w:tc>
          <w:tcPr>
            <w:tcW w:w="5000" w:type="pct"/>
            <w:gridSpan w:val="5"/>
            <w:vAlign w:val="center"/>
          </w:tcPr>
          <w:p w14:paraId="27F355CD" w14:textId="77777777" w:rsidR="00200F4D" w:rsidRPr="00435A29" w:rsidRDefault="00200F4D" w:rsidP="00120954">
            <w:pPr>
              <w:jc w:val="center"/>
              <w:rPr>
                <w:rFonts w:ascii="Sylfaen" w:hAnsi="Sylfaen" w:cs="Sylfaen"/>
              </w:rPr>
            </w:pPr>
            <w:r w:rsidRPr="00435A29">
              <w:rPr>
                <w:rFonts w:ascii="Sylfaen" w:hAnsi="Sylfaen" w:cs="Sylfaen"/>
              </w:rPr>
              <w:t>строительство аналогичных общественных зданий - проектирование</w:t>
            </w:r>
          </w:p>
        </w:tc>
      </w:tr>
      <w:tr w:rsidR="00200F4D" w:rsidRPr="00E21101" w14:paraId="11487548" w14:textId="77777777" w:rsidTr="00200F4D">
        <w:tc>
          <w:tcPr>
            <w:tcW w:w="348" w:type="pct"/>
          </w:tcPr>
          <w:p w14:paraId="5ED247F8" w14:textId="77777777" w:rsidR="00200F4D" w:rsidRPr="007B29D3" w:rsidRDefault="00200F4D" w:rsidP="00120954">
            <w:pPr>
              <w:jc w:val="center"/>
              <w:rPr>
                <w:rFonts w:ascii="Sylfaen" w:hAnsi="Sylfaen" w:cs="Arial Armenian"/>
                <w:sz w:val="20"/>
                <w:lang w:val="hy-AM"/>
              </w:rPr>
            </w:pPr>
            <w:r w:rsidRPr="007B29D3">
              <w:rPr>
                <w:rFonts w:ascii="Sylfaen" w:hAnsi="Sylfaen" w:cs="Arial Armenian"/>
                <w:sz w:val="20"/>
              </w:rPr>
              <w:t>N</w:t>
            </w:r>
            <w:r w:rsidRPr="007B29D3">
              <w:rPr>
                <w:rFonts w:ascii="Sylfaen" w:hAnsi="Sylfaen" w:cs="Arial Armenian"/>
                <w:sz w:val="20"/>
                <w:lang w:val="hy-AM"/>
              </w:rPr>
              <w:t>**</w:t>
            </w:r>
          </w:p>
        </w:tc>
        <w:tc>
          <w:tcPr>
            <w:tcW w:w="652" w:type="pct"/>
          </w:tcPr>
          <w:p w14:paraId="441FD41A" w14:textId="77777777" w:rsidR="00200F4D" w:rsidRPr="007B29D3" w:rsidRDefault="00200F4D" w:rsidP="00120954">
            <w:pPr>
              <w:jc w:val="center"/>
              <w:rPr>
                <w:rFonts w:ascii="Sylfaen" w:hAnsi="Sylfaen" w:cs="Arial Armenian"/>
                <w:sz w:val="20"/>
              </w:rPr>
            </w:pPr>
            <w:r w:rsidRPr="007B29D3">
              <w:rPr>
                <w:rFonts w:ascii="Sylfaen" w:hAnsi="Sylfaen" w:cs="Sylfaen"/>
                <w:sz w:val="20"/>
              </w:rPr>
              <w:t>Год</w:t>
            </w:r>
          </w:p>
        </w:tc>
        <w:tc>
          <w:tcPr>
            <w:tcW w:w="652" w:type="pct"/>
          </w:tcPr>
          <w:p w14:paraId="1418CF93" w14:textId="77777777" w:rsidR="00200F4D" w:rsidRPr="007B29D3" w:rsidRDefault="00200F4D" w:rsidP="00120954">
            <w:pPr>
              <w:jc w:val="center"/>
              <w:rPr>
                <w:rFonts w:ascii="Sylfaen" w:hAnsi="Sylfaen" w:cs="Arial Armenian"/>
                <w:sz w:val="20"/>
              </w:rPr>
            </w:pPr>
            <w:r w:rsidRPr="007B29D3">
              <w:rPr>
                <w:rFonts w:ascii="Sylfaen" w:hAnsi="Sylfaen" w:cs="Sylfaen"/>
                <w:sz w:val="20"/>
              </w:rPr>
              <w:t>Сумма</w:t>
            </w:r>
          </w:p>
        </w:tc>
        <w:tc>
          <w:tcPr>
            <w:tcW w:w="1304" w:type="pct"/>
          </w:tcPr>
          <w:p w14:paraId="16E003FC" w14:textId="77777777" w:rsidR="00200F4D" w:rsidRPr="007B29D3" w:rsidRDefault="00200F4D" w:rsidP="00120954">
            <w:pPr>
              <w:jc w:val="center"/>
              <w:rPr>
                <w:rFonts w:ascii="Sylfaen" w:hAnsi="Sylfaen" w:cs="Arial"/>
                <w:sz w:val="20"/>
              </w:rPr>
            </w:pPr>
            <w:r w:rsidRPr="007B29D3">
              <w:rPr>
                <w:rFonts w:ascii="Sylfaen" w:hAnsi="Sylfaen" w:cs="Sylfaen"/>
                <w:sz w:val="20"/>
              </w:rPr>
              <w:t xml:space="preserve">Наименование </w:t>
            </w:r>
          </w:p>
        </w:tc>
        <w:tc>
          <w:tcPr>
            <w:tcW w:w="2043" w:type="pct"/>
            <w:vAlign w:val="center"/>
          </w:tcPr>
          <w:p w14:paraId="2B059C43" w14:textId="77777777" w:rsidR="00200F4D" w:rsidRPr="007B29D3" w:rsidRDefault="00200F4D" w:rsidP="00120954">
            <w:pPr>
              <w:jc w:val="center"/>
              <w:rPr>
                <w:rFonts w:ascii="Sylfaen" w:hAnsi="Sylfaen" w:cs="Sylfaen"/>
                <w:sz w:val="20"/>
              </w:rPr>
            </w:pPr>
            <w:r w:rsidRPr="007B29D3">
              <w:rPr>
                <w:rFonts w:ascii="Sylfaen" w:hAnsi="Sylfaen" w:cs="Sylfaen"/>
                <w:sz w:val="20"/>
              </w:rPr>
              <w:t>Контактные данные заказчика</w:t>
            </w:r>
            <w:r w:rsidRPr="007B29D3">
              <w:rPr>
                <w:rFonts w:ascii="Sylfaen" w:hAnsi="Sylfaen" w:cs="Sylfaen"/>
                <w:sz w:val="20"/>
                <w:lang w:val="hy-AM"/>
              </w:rPr>
              <w:t xml:space="preserve">՝ </w:t>
            </w:r>
            <w:r w:rsidRPr="007B29D3">
              <w:rPr>
                <w:rFonts w:ascii="Sylfaen" w:hAnsi="Sylfaen" w:cs="Sylfaen"/>
                <w:sz w:val="20"/>
              </w:rPr>
              <w:t xml:space="preserve">номер </w:t>
            </w:r>
            <w:r w:rsidRPr="007B29D3">
              <w:rPr>
                <w:rFonts w:ascii="Sylfaen" w:hAnsi="Sylfaen" w:cs="Sylfaen"/>
                <w:sz w:val="20"/>
              </w:rPr>
              <w:lastRenderedPageBreak/>
              <w:t>телефона, эл. почта</w:t>
            </w:r>
          </w:p>
        </w:tc>
      </w:tr>
      <w:tr w:rsidR="00200F4D" w:rsidRPr="00E21101" w14:paraId="46DB054A" w14:textId="77777777" w:rsidTr="00200F4D">
        <w:tc>
          <w:tcPr>
            <w:tcW w:w="348" w:type="pct"/>
            <w:vAlign w:val="center"/>
          </w:tcPr>
          <w:p w14:paraId="23C814D0" w14:textId="77777777" w:rsidR="00200F4D" w:rsidRPr="007B29D3" w:rsidRDefault="00200F4D" w:rsidP="00120954">
            <w:pPr>
              <w:rPr>
                <w:rFonts w:ascii="Sylfaen" w:hAnsi="Sylfaen"/>
                <w:color w:val="000000"/>
                <w:lang w:val="hy-AM"/>
              </w:rPr>
            </w:pPr>
          </w:p>
        </w:tc>
        <w:tc>
          <w:tcPr>
            <w:tcW w:w="652" w:type="pct"/>
            <w:vAlign w:val="center"/>
          </w:tcPr>
          <w:p w14:paraId="4DD3383E" w14:textId="77777777" w:rsidR="00200F4D" w:rsidRPr="007B29D3" w:rsidRDefault="00200F4D" w:rsidP="00120954">
            <w:pPr>
              <w:rPr>
                <w:rFonts w:ascii="Sylfaen" w:hAnsi="Sylfaen"/>
                <w:color w:val="000000"/>
                <w:lang w:val="hy-AM"/>
              </w:rPr>
            </w:pPr>
          </w:p>
        </w:tc>
        <w:tc>
          <w:tcPr>
            <w:tcW w:w="652" w:type="pct"/>
            <w:vAlign w:val="center"/>
          </w:tcPr>
          <w:p w14:paraId="3B2183B5" w14:textId="77777777" w:rsidR="00200F4D" w:rsidRPr="007B29D3" w:rsidRDefault="00200F4D" w:rsidP="00120954">
            <w:pPr>
              <w:rPr>
                <w:rFonts w:ascii="Sylfaen" w:hAnsi="Sylfaen"/>
                <w:color w:val="000000"/>
                <w:lang w:val="hy-AM"/>
              </w:rPr>
            </w:pPr>
          </w:p>
        </w:tc>
        <w:tc>
          <w:tcPr>
            <w:tcW w:w="1304" w:type="pct"/>
            <w:shd w:val="clear" w:color="auto" w:fill="auto"/>
            <w:vAlign w:val="center"/>
          </w:tcPr>
          <w:p w14:paraId="0FC680C9" w14:textId="77777777" w:rsidR="00200F4D" w:rsidRPr="007B29D3" w:rsidRDefault="00200F4D" w:rsidP="00120954">
            <w:pPr>
              <w:ind w:firstLine="567"/>
              <w:jc w:val="center"/>
              <w:rPr>
                <w:rFonts w:ascii="Sylfaen" w:hAnsi="Sylfaen" w:cs="Arial Armenian"/>
                <w:lang w:val="hy-AM"/>
              </w:rPr>
            </w:pPr>
          </w:p>
        </w:tc>
        <w:tc>
          <w:tcPr>
            <w:tcW w:w="2043" w:type="pct"/>
            <w:shd w:val="clear" w:color="auto" w:fill="auto"/>
          </w:tcPr>
          <w:p w14:paraId="4D47642E" w14:textId="77777777" w:rsidR="00200F4D" w:rsidRPr="007B29D3" w:rsidRDefault="00200F4D" w:rsidP="00120954">
            <w:pPr>
              <w:ind w:firstLine="567"/>
              <w:jc w:val="center"/>
              <w:rPr>
                <w:rFonts w:ascii="Sylfaen" w:hAnsi="Sylfaen" w:cs="Arial Armenian"/>
                <w:lang w:val="hy-AM"/>
              </w:rPr>
            </w:pPr>
          </w:p>
        </w:tc>
      </w:tr>
      <w:tr w:rsidR="00200F4D" w:rsidRPr="00E21101" w14:paraId="7C384C6A" w14:textId="77777777" w:rsidTr="00200F4D">
        <w:tc>
          <w:tcPr>
            <w:tcW w:w="348" w:type="pct"/>
            <w:vAlign w:val="center"/>
          </w:tcPr>
          <w:p w14:paraId="5B66B3C9" w14:textId="77777777" w:rsidR="00200F4D" w:rsidRPr="007B29D3" w:rsidRDefault="00200F4D" w:rsidP="00120954">
            <w:pPr>
              <w:rPr>
                <w:rFonts w:ascii="Sylfaen" w:hAnsi="Sylfaen"/>
                <w:color w:val="000000"/>
                <w:lang w:val="hy-AM"/>
              </w:rPr>
            </w:pPr>
          </w:p>
        </w:tc>
        <w:tc>
          <w:tcPr>
            <w:tcW w:w="652" w:type="pct"/>
            <w:vAlign w:val="center"/>
          </w:tcPr>
          <w:p w14:paraId="0E0BFFF0" w14:textId="77777777" w:rsidR="00200F4D" w:rsidRPr="007B29D3" w:rsidRDefault="00200F4D" w:rsidP="00120954">
            <w:pPr>
              <w:rPr>
                <w:rFonts w:ascii="Sylfaen" w:hAnsi="Sylfaen"/>
                <w:color w:val="000000"/>
                <w:lang w:val="hy-AM"/>
              </w:rPr>
            </w:pPr>
          </w:p>
        </w:tc>
        <w:tc>
          <w:tcPr>
            <w:tcW w:w="652" w:type="pct"/>
            <w:vAlign w:val="center"/>
          </w:tcPr>
          <w:p w14:paraId="7D664C76" w14:textId="77777777" w:rsidR="00200F4D" w:rsidRPr="007B29D3" w:rsidRDefault="00200F4D" w:rsidP="00120954">
            <w:pPr>
              <w:rPr>
                <w:rFonts w:ascii="Sylfaen" w:hAnsi="Sylfaen"/>
                <w:color w:val="000000"/>
                <w:lang w:val="hy-AM"/>
              </w:rPr>
            </w:pPr>
          </w:p>
        </w:tc>
        <w:tc>
          <w:tcPr>
            <w:tcW w:w="1304" w:type="pct"/>
            <w:shd w:val="clear" w:color="auto" w:fill="auto"/>
            <w:vAlign w:val="center"/>
          </w:tcPr>
          <w:p w14:paraId="5890467F" w14:textId="77777777" w:rsidR="00200F4D" w:rsidRPr="007B29D3" w:rsidRDefault="00200F4D" w:rsidP="00120954">
            <w:pPr>
              <w:ind w:firstLine="567"/>
              <w:jc w:val="center"/>
              <w:rPr>
                <w:rFonts w:ascii="Sylfaen" w:hAnsi="Sylfaen" w:cs="Arial Armenian"/>
                <w:lang w:val="hy-AM"/>
              </w:rPr>
            </w:pPr>
          </w:p>
        </w:tc>
        <w:tc>
          <w:tcPr>
            <w:tcW w:w="2043" w:type="pct"/>
            <w:shd w:val="clear" w:color="auto" w:fill="auto"/>
          </w:tcPr>
          <w:p w14:paraId="31ED6B40" w14:textId="77777777" w:rsidR="00200F4D" w:rsidRPr="007B29D3" w:rsidRDefault="00200F4D" w:rsidP="00120954">
            <w:pPr>
              <w:ind w:firstLine="567"/>
              <w:jc w:val="center"/>
              <w:rPr>
                <w:rFonts w:ascii="Sylfaen" w:hAnsi="Sylfaen" w:cs="Arial Armenian"/>
                <w:lang w:val="hy-AM"/>
              </w:rPr>
            </w:pPr>
          </w:p>
        </w:tc>
      </w:tr>
      <w:tr w:rsidR="00200F4D" w:rsidRPr="00E21101" w14:paraId="76009A4A" w14:textId="77777777" w:rsidTr="00200F4D">
        <w:tc>
          <w:tcPr>
            <w:tcW w:w="348" w:type="pct"/>
            <w:vAlign w:val="center"/>
          </w:tcPr>
          <w:p w14:paraId="16D87A5E" w14:textId="77777777" w:rsidR="00200F4D" w:rsidRPr="007B29D3" w:rsidRDefault="00200F4D" w:rsidP="00120954">
            <w:pPr>
              <w:rPr>
                <w:rFonts w:ascii="Sylfaen" w:hAnsi="Sylfaen"/>
                <w:color w:val="000000"/>
                <w:highlight w:val="yellow"/>
                <w:lang w:val="hy-AM"/>
              </w:rPr>
            </w:pPr>
          </w:p>
        </w:tc>
        <w:tc>
          <w:tcPr>
            <w:tcW w:w="652" w:type="pct"/>
            <w:vAlign w:val="center"/>
          </w:tcPr>
          <w:p w14:paraId="09DB255E" w14:textId="77777777" w:rsidR="00200F4D" w:rsidRPr="007B29D3" w:rsidRDefault="00200F4D" w:rsidP="00120954">
            <w:pPr>
              <w:rPr>
                <w:rFonts w:ascii="Sylfaen" w:hAnsi="Sylfaen"/>
                <w:color w:val="000000"/>
                <w:highlight w:val="yellow"/>
                <w:lang w:val="hy-AM"/>
              </w:rPr>
            </w:pPr>
          </w:p>
        </w:tc>
        <w:tc>
          <w:tcPr>
            <w:tcW w:w="652" w:type="pct"/>
            <w:vAlign w:val="center"/>
          </w:tcPr>
          <w:p w14:paraId="373549FC" w14:textId="77777777" w:rsidR="00200F4D" w:rsidRPr="007B29D3" w:rsidRDefault="00200F4D" w:rsidP="00120954">
            <w:pPr>
              <w:rPr>
                <w:rFonts w:ascii="Sylfaen" w:hAnsi="Sylfaen"/>
                <w:color w:val="000000"/>
                <w:highlight w:val="yellow"/>
                <w:lang w:val="hy-AM"/>
              </w:rPr>
            </w:pPr>
          </w:p>
        </w:tc>
        <w:tc>
          <w:tcPr>
            <w:tcW w:w="1304" w:type="pct"/>
            <w:shd w:val="clear" w:color="auto" w:fill="auto"/>
            <w:vAlign w:val="center"/>
          </w:tcPr>
          <w:p w14:paraId="1264234A" w14:textId="77777777" w:rsidR="00200F4D" w:rsidRPr="007B29D3" w:rsidRDefault="00200F4D" w:rsidP="00120954">
            <w:pPr>
              <w:ind w:firstLine="567"/>
              <w:jc w:val="center"/>
              <w:rPr>
                <w:rFonts w:ascii="Sylfaen" w:hAnsi="Sylfaen" w:cs="Arial Armenian"/>
                <w:highlight w:val="yellow"/>
                <w:lang w:val="hy-AM"/>
              </w:rPr>
            </w:pPr>
          </w:p>
        </w:tc>
        <w:tc>
          <w:tcPr>
            <w:tcW w:w="2043" w:type="pct"/>
            <w:shd w:val="clear" w:color="auto" w:fill="auto"/>
          </w:tcPr>
          <w:p w14:paraId="26AA8016" w14:textId="77777777" w:rsidR="00200F4D" w:rsidRPr="007B29D3" w:rsidRDefault="00200F4D" w:rsidP="00120954">
            <w:pPr>
              <w:ind w:firstLine="567"/>
              <w:jc w:val="center"/>
              <w:rPr>
                <w:rFonts w:ascii="Sylfaen" w:hAnsi="Sylfaen" w:cs="Arial Armenian"/>
                <w:highlight w:val="yellow"/>
                <w:lang w:val="hy-AM"/>
              </w:rPr>
            </w:pPr>
          </w:p>
        </w:tc>
      </w:tr>
      <w:tr w:rsidR="00200F4D" w:rsidRPr="00E21101" w14:paraId="15402A8F" w14:textId="77777777" w:rsidTr="00200F4D">
        <w:tc>
          <w:tcPr>
            <w:tcW w:w="348" w:type="pct"/>
            <w:vAlign w:val="center"/>
          </w:tcPr>
          <w:p w14:paraId="102C01F8" w14:textId="77777777" w:rsidR="00200F4D" w:rsidRPr="007B29D3" w:rsidRDefault="00200F4D" w:rsidP="00120954">
            <w:pPr>
              <w:rPr>
                <w:rFonts w:ascii="Sylfaen" w:hAnsi="Sylfaen"/>
                <w:color w:val="000000"/>
                <w:highlight w:val="yellow"/>
                <w:lang w:val="hy-AM"/>
              </w:rPr>
            </w:pPr>
          </w:p>
        </w:tc>
        <w:tc>
          <w:tcPr>
            <w:tcW w:w="652" w:type="pct"/>
            <w:vAlign w:val="center"/>
          </w:tcPr>
          <w:p w14:paraId="03544EF4" w14:textId="77777777" w:rsidR="00200F4D" w:rsidRPr="007B29D3" w:rsidRDefault="00200F4D" w:rsidP="00120954">
            <w:pPr>
              <w:rPr>
                <w:rFonts w:ascii="Sylfaen" w:hAnsi="Sylfaen"/>
                <w:color w:val="000000"/>
                <w:highlight w:val="yellow"/>
                <w:lang w:val="hy-AM"/>
              </w:rPr>
            </w:pPr>
          </w:p>
        </w:tc>
        <w:tc>
          <w:tcPr>
            <w:tcW w:w="652" w:type="pct"/>
            <w:vAlign w:val="center"/>
          </w:tcPr>
          <w:p w14:paraId="5465A189" w14:textId="77777777" w:rsidR="00200F4D" w:rsidRPr="007B29D3" w:rsidRDefault="00200F4D" w:rsidP="00120954">
            <w:pPr>
              <w:rPr>
                <w:rFonts w:ascii="Sylfaen" w:hAnsi="Sylfaen"/>
                <w:color w:val="000000"/>
                <w:highlight w:val="yellow"/>
                <w:lang w:val="hy-AM"/>
              </w:rPr>
            </w:pPr>
          </w:p>
        </w:tc>
        <w:tc>
          <w:tcPr>
            <w:tcW w:w="1304" w:type="pct"/>
            <w:shd w:val="clear" w:color="auto" w:fill="auto"/>
            <w:vAlign w:val="center"/>
          </w:tcPr>
          <w:p w14:paraId="59F2D5C5" w14:textId="77777777" w:rsidR="00200F4D" w:rsidRPr="007B29D3" w:rsidRDefault="00200F4D" w:rsidP="00120954">
            <w:pPr>
              <w:ind w:firstLine="567"/>
              <w:jc w:val="center"/>
              <w:rPr>
                <w:rFonts w:ascii="Sylfaen" w:hAnsi="Sylfaen" w:cs="Arial Armenian"/>
                <w:highlight w:val="yellow"/>
                <w:lang w:val="hy-AM"/>
              </w:rPr>
            </w:pPr>
          </w:p>
        </w:tc>
        <w:tc>
          <w:tcPr>
            <w:tcW w:w="2043" w:type="pct"/>
            <w:shd w:val="clear" w:color="auto" w:fill="auto"/>
          </w:tcPr>
          <w:p w14:paraId="53FFBE9B" w14:textId="77777777" w:rsidR="00200F4D" w:rsidRPr="007B29D3" w:rsidRDefault="00200F4D" w:rsidP="00120954">
            <w:pPr>
              <w:ind w:firstLine="567"/>
              <w:jc w:val="center"/>
              <w:rPr>
                <w:rFonts w:ascii="Sylfaen" w:hAnsi="Sylfaen" w:cs="Arial Armenian"/>
                <w:highlight w:val="yellow"/>
                <w:lang w:val="hy-AM"/>
              </w:rPr>
            </w:pPr>
          </w:p>
        </w:tc>
      </w:tr>
      <w:tr w:rsidR="00200F4D" w:rsidRPr="00E21101" w14:paraId="6B1C218B" w14:textId="77777777" w:rsidTr="00200F4D">
        <w:tc>
          <w:tcPr>
            <w:tcW w:w="348" w:type="pct"/>
            <w:vAlign w:val="center"/>
          </w:tcPr>
          <w:p w14:paraId="59AD7927" w14:textId="77777777" w:rsidR="00200F4D" w:rsidRPr="007B29D3" w:rsidRDefault="00200F4D" w:rsidP="00120954">
            <w:pPr>
              <w:rPr>
                <w:rFonts w:ascii="Sylfaen" w:hAnsi="Sylfaen" w:cs="Sylfaen"/>
                <w:color w:val="000000"/>
                <w:highlight w:val="yellow"/>
                <w:lang w:val="hy-AM"/>
              </w:rPr>
            </w:pPr>
          </w:p>
        </w:tc>
        <w:tc>
          <w:tcPr>
            <w:tcW w:w="652" w:type="pct"/>
            <w:vAlign w:val="center"/>
          </w:tcPr>
          <w:p w14:paraId="6F0DB8C3" w14:textId="77777777" w:rsidR="00200F4D" w:rsidRPr="007B29D3" w:rsidRDefault="00200F4D" w:rsidP="00120954">
            <w:pPr>
              <w:rPr>
                <w:rFonts w:ascii="Sylfaen" w:hAnsi="Sylfaen" w:cs="Sylfaen"/>
                <w:color w:val="000000"/>
                <w:highlight w:val="yellow"/>
                <w:lang w:val="hy-AM"/>
              </w:rPr>
            </w:pPr>
          </w:p>
        </w:tc>
        <w:tc>
          <w:tcPr>
            <w:tcW w:w="652" w:type="pct"/>
            <w:vAlign w:val="center"/>
          </w:tcPr>
          <w:p w14:paraId="7C760ABF" w14:textId="77777777" w:rsidR="00200F4D" w:rsidRPr="007B29D3" w:rsidRDefault="00200F4D" w:rsidP="00120954">
            <w:pPr>
              <w:rPr>
                <w:rFonts w:ascii="Sylfaen" w:hAnsi="Sylfaen" w:cs="Sylfaen"/>
                <w:color w:val="000000"/>
                <w:highlight w:val="yellow"/>
                <w:lang w:val="hy-AM"/>
              </w:rPr>
            </w:pPr>
          </w:p>
        </w:tc>
        <w:tc>
          <w:tcPr>
            <w:tcW w:w="1304" w:type="pct"/>
            <w:shd w:val="clear" w:color="auto" w:fill="auto"/>
            <w:vAlign w:val="center"/>
          </w:tcPr>
          <w:p w14:paraId="57872F9B" w14:textId="77777777" w:rsidR="00200F4D" w:rsidRPr="007B29D3" w:rsidRDefault="00200F4D" w:rsidP="00120954">
            <w:pPr>
              <w:ind w:firstLine="567"/>
              <w:jc w:val="center"/>
              <w:rPr>
                <w:rFonts w:ascii="Sylfaen" w:hAnsi="Sylfaen" w:cs="Arial Armenian"/>
                <w:highlight w:val="yellow"/>
                <w:lang w:val="hy-AM"/>
              </w:rPr>
            </w:pPr>
          </w:p>
        </w:tc>
        <w:tc>
          <w:tcPr>
            <w:tcW w:w="2043" w:type="pct"/>
            <w:shd w:val="clear" w:color="auto" w:fill="auto"/>
          </w:tcPr>
          <w:p w14:paraId="783A2EA3" w14:textId="77777777" w:rsidR="00200F4D" w:rsidRPr="007B29D3" w:rsidRDefault="00200F4D" w:rsidP="00120954">
            <w:pPr>
              <w:ind w:firstLine="567"/>
              <w:jc w:val="center"/>
              <w:rPr>
                <w:rFonts w:ascii="Sylfaen" w:hAnsi="Sylfaen" w:cs="Arial Armenian"/>
                <w:highlight w:val="yellow"/>
                <w:lang w:val="hy-AM"/>
              </w:rPr>
            </w:pPr>
          </w:p>
        </w:tc>
      </w:tr>
      <w:tr w:rsidR="00200F4D" w:rsidRPr="00E21101" w14:paraId="17E3DACD" w14:textId="77777777" w:rsidTr="00200F4D">
        <w:tc>
          <w:tcPr>
            <w:tcW w:w="348" w:type="pct"/>
            <w:vAlign w:val="center"/>
          </w:tcPr>
          <w:p w14:paraId="313FB4ED" w14:textId="77777777" w:rsidR="00200F4D" w:rsidRPr="007B29D3" w:rsidRDefault="00200F4D" w:rsidP="00120954">
            <w:pPr>
              <w:rPr>
                <w:rFonts w:ascii="Sylfaen" w:hAnsi="Sylfaen" w:cs="Sylfaen"/>
                <w:color w:val="000000"/>
                <w:highlight w:val="yellow"/>
                <w:lang w:val="hy-AM"/>
              </w:rPr>
            </w:pPr>
          </w:p>
        </w:tc>
        <w:tc>
          <w:tcPr>
            <w:tcW w:w="652" w:type="pct"/>
            <w:vAlign w:val="center"/>
          </w:tcPr>
          <w:p w14:paraId="740CC36F" w14:textId="77777777" w:rsidR="00200F4D" w:rsidRPr="007B29D3" w:rsidRDefault="00200F4D" w:rsidP="00120954">
            <w:pPr>
              <w:rPr>
                <w:rFonts w:ascii="Sylfaen" w:hAnsi="Sylfaen" w:cs="Sylfaen"/>
                <w:color w:val="000000"/>
                <w:highlight w:val="yellow"/>
                <w:lang w:val="hy-AM"/>
              </w:rPr>
            </w:pPr>
          </w:p>
        </w:tc>
        <w:tc>
          <w:tcPr>
            <w:tcW w:w="652" w:type="pct"/>
            <w:vAlign w:val="center"/>
          </w:tcPr>
          <w:p w14:paraId="28B26346" w14:textId="77777777" w:rsidR="00200F4D" w:rsidRPr="007B29D3" w:rsidRDefault="00200F4D" w:rsidP="00120954">
            <w:pPr>
              <w:rPr>
                <w:rFonts w:ascii="Sylfaen" w:hAnsi="Sylfaen" w:cs="Sylfaen"/>
                <w:color w:val="000000"/>
                <w:highlight w:val="yellow"/>
                <w:lang w:val="hy-AM"/>
              </w:rPr>
            </w:pPr>
          </w:p>
        </w:tc>
        <w:tc>
          <w:tcPr>
            <w:tcW w:w="1304" w:type="pct"/>
            <w:shd w:val="clear" w:color="auto" w:fill="auto"/>
            <w:vAlign w:val="center"/>
          </w:tcPr>
          <w:p w14:paraId="5E974846" w14:textId="77777777" w:rsidR="00200F4D" w:rsidRPr="007B29D3" w:rsidRDefault="00200F4D" w:rsidP="00120954">
            <w:pPr>
              <w:ind w:firstLine="567"/>
              <w:jc w:val="center"/>
              <w:rPr>
                <w:rFonts w:ascii="Sylfaen" w:hAnsi="Sylfaen" w:cs="Arial Armenian"/>
                <w:lang w:val="hy-AM"/>
              </w:rPr>
            </w:pPr>
          </w:p>
        </w:tc>
        <w:tc>
          <w:tcPr>
            <w:tcW w:w="2043" w:type="pct"/>
            <w:shd w:val="clear" w:color="auto" w:fill="auto"/>
          </w:tcPr>
          <w:p w14:paraId="6CBC8915" w14:textId="77777777" w:rsidR="00200F4D" w:rsidRPr="007B29D3" w:rsidRDefault="00200F4D" w:rsidP="00120954">
            <w:pPr>
              <w:ind w:firstLine="567"/>
              <w:jc w:val="center"/>
              <w:rPr>
                <w:rFonts w:ascii="Sylfaen" w:hAnsi="Sylfaen" w:cs="Arial Armenian"/>
                <w:lang w:val="hy-AM"/>
              </w:rPr>
            </w:pPr>
          </w:p>
        </w:tc>
      </w:tr>
    </w:tbl>
    <w:p w14:paraId="1B4D9ACE" w14:textId="77777777" w:rsidR="00EC799F" w:rsidRPr="009A1611" w:rsidRDefault="00200F4D" w:rsidP="00EC799F">
      <w:pPr>
        <w:widowControl w:val="0"/>
        <w:ind w:firstLine="375"/>
        <w:jc w:val="both"/>
        <w:rPr>
          <w:rFonts w:ascii="Sylfaen" w:hAnsi="Sylfaen"/>
        </w:rPr>
      </w:pPr>
      <w:r w:rsidRPr="00FC6942">
        <w:rPr>
          <w:rFonts w:ascii="Sylfaen" w:hAnsi="Sylfaen"/>
          <w:lang w:val="hy-AM"/>
        </w:rPr>
        <w:t>*В ходе оценки, при необходимости, Клиент может запросить копии предоставленных договоров. **Критерии оценки: участник должен надлежащим образом реализовать хотя бы один аналогичный контракт в течение года подачи заявки и трех предшествующих ему лет. Ранее исполненный договор (или договоры) оценивается (или оценивается) аналогично, если объем работ (или общий объем), предусмотренных по нему (ним), в денежном выражении не менее суммы сметной цены в пределах рамках этой процедуры. При этом объем работ, выполняемых в рамках хотя бы одного договора, не должен быть менее пятидесяти процентов от сметной цены в рамках данной процедуры.</w:t>
      </w:r>
      <w:r>
        <w:rPr>
          <w:rFonts w:ascii="Sylfaen" w:hAnsi="Sylfaen"/>
          <w:lang w:val="hy-AM"/>
        </w:rPr>
        <w:t xml:space="preserve"> </w:t>
      </w:r>
      <w:r w:rsidR="00EC799F" w:rsidRPr="009A1611">
        <w:rPr>
          <w:rFonts w:ascii="Sylfaen" w:hAnsi="Sylfaen"/>
          <w:lang w:val="hy-AM"/>
        </w:rPr>
        <w:t>Участник должен иметь опыт</w:t>
      </w:r>
      <w:r w:rsidR="00EC799F">
        <w:rPr>
          <w:rFonts w:ascii="Sylfaen" w:hAnsi="Sylfaen"/>
          <w:lang w:val="hy-AM"/>
        </w:rPr>
        <w:t xml:space="preserve"> </w:t>
      </w:r>
      <w:r w:rsidR="00EC799F" w:rsidRPr="00435A29">
        <w:rPr>
          <w:rFonts w:ascii="Sylfaen" w:hAnsi="Sylfaen"/>
          <w:b/>
          <w:lang w:val="hy-AM"/>
        </w:rPr>
        <w:t>Консультационны</w:t>
      </w:r>
      <w:r w:rsidR="00EC799F">
        <w:rPr>
          <w:rFonts w:ascii="Sylfaen" w:hAnsi="Sylfaen"/>
          <w:b/>
        </w:rPr>
        <w:t>х</w:t>
      </w:r>
      <w:r w:rsidR="00EC799F" w:rsidRPr="00435A29">
        <w:rPr>
          <w:rFonts w:ascii="Sylfaen" w:hAnsi="Sylfaen"/>
          <w:b/>
          <w:lang w:val="hy-AM"/>
        </w:rPr>
        <w:t xml:space="preserve"> услуг по разработке проектно-сметной документации</w:t>
      </w:r>
      <w:r w:rsidR="00EC799F" w:rsidRPr="009A1611">
        <w:rPr>
          <w:rFonts w:ascii="Sylfaen" w:hAnsi="Sylfaen"/>
          <w:lang w:val="hy-AM"/>
        </w:rPr>
        <w:t xml:space="preserve"> построения футбольной инфраструктуры.</w:t>
      </w:r>
    </w:p>
    <w:p w14:paraId="0B388A62" w14:textId="77777777" w:rsidR="00200F4D" w:rsidRPr="00EC799F" w:rsidRDefault="00200F4D" w:rsidP="00200F4D">
      <w:pPr>
        <w:widowControl w:val="0"/>
        <w:ind w:firstLine="375"/>
        <w:jc w:val="both"/>
        <w:rPr>
          <w:rFonts w:ascii="Sylfaen" w:hAnsi="Sylfaen"/>
        </w:rPr>
      </w:pPr>
    </w:p>
    <w:p w14:paraId="13219843" w14:textId="77777777" w:rsidR="00200F4D" w:rsidRPr="00FC6942" w:rsidRDefault="00200F4D" w:rsidP="00200F4D">
      <w:pPr>
        <w:pStyle w:val="ListParagraph"/>
        <w:numPr>
          <w:ilvl w:val="0"/>
          <w:numId w:val="34"/>
        </w:numPr>
        <w:ind w:left="630"/>
        <w:contextualSpacing/>
        <w:rPr>
          <w:rFonts w:ascii="Sylfaen" w:hAnsi="Sylfaen"/>
          <w:b/>
          <w:szCs w:val="20"/>
        </w:rPr>
      </w:pPr>
      <w:r w:rsidRPr="00FC6942">
        <w:rPr>
          <w:rFonts w:ascii="Sylfaen" w:hAnsi="Sylfaen"/>
          <w:b/>
          <w:szCs w:val="20"/>
        </w:rPr>
        <w:t>ТЕХНИЧЕСКОЕ ПРЕДЛОЖЕНИЕ (ТП) Эскизный проект, вес: 40%</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8"/>
        <w:gridCol w:w="8379"/>
      </w:tblGrid>
      <w:tr w:rsidR="00200F4D" w:rsidRPr="00E21101" w14:paraId="5198A8E6" w14:textId="77777777" w:rsidTr="00200F4D">
        <w:trPr>
          <w:trHeight w:val="1708"/>
        </w:trPr>
        <w:tc>
          <w:tcPr>
            <w:tcW w:w="489" w:type="pct"/>
            <w:vAlign w:val="center"/>
          </w:tcPr>
          <w:p w14:paraId="0ADB00D5" w14:textId="77777777" w:rsidR="00200F4D" w:rsidRPr="007544AB" w:rsidRDefault="00200F4D" w:rsidP="00120954">
            <w:pPr>
              <w:jc w:val="center"/>
              <w:rPr>
                <w:rFonts w:ascii="GHEA Grapalat" w:hAnsi="GHEA Grapalat"/>
                <w:sz w:val="18"/>
                <w:szCs w:val="18"/>
              </w:rPr>
            </w:pPr>
            <w:r w:rsidRPr="007544AB">
              <w:rPr>
                <w:rFonts w:ascii="GHEA Grapalat" w:hAnsi="GHEA Grapalat"/>
                <w:sz w:val="18"/>
                <w:szCs w:val="18"/>
              </w:rPr>
              <w:t>5.1</w:t>
            </w:r>
          </w:p>
        </w:tc>
        <w:tc>
          <w:tcPr>
            <w:tcW w:w="4511" w:type="pct"/>
            <w:shd w:val="clear" w:color="auto" w:fill="auto"/>
            <w:vAlign w:val="center"/>
          </w:tcPr>
          <w:p w14:paraId="195151A1" w14:textId="77777777" w:rsidR="00D74950" w:rsidRPr="00401967" w:rsidRDefault="00D74950" w:rsidP="00D74950">
            <w:pPr>
              <w:rPr>
                <w:rFonts w:ascii="Sylfaen" w:hAnsi="Sylfaen"/>
                <w:lang w:val="en-SE"/>
              </w:rPr>
            </w:pPr>
            <w:proofErr w:type="spellStart"/>
            <w:r w:rsidRPr="00401967">
              <w:rPr>
                <w:rFonts w:ascii="Sylfaen" w:hAnsi="Sylfaen"/>
                <w:lang w:val="en-SE"/>
              </w:rPr>
              <w:t>Представляется</w:t>
            </w:r>
            <w:proofErr w:type="spellEnd"/>
            <w:r w:rsidRPr="00401967">
              <w:rPr>
                <w:rFonts w:ascii="Sylfaen" w:hAnsi="Sylfaen"/>
                <w:lang w:val="en-SE"/>
              </w:rPr>
              <w:t xml:space="preserve"> в </w:t>
            </w:r>
            <w:proofErr w:type="spellStart"/>
            <w:r w:rsidRPr="00401967">
              <w:rPr>
                <w:rFonts w:ascii="Sylfaen" w:hAnsi="Sylfaen"/>
                <w:lang w:val="en-SE"/>
              </w:rPr>
              <w:t>электронном</w:t>
            </w:r>
            <w:proofErr w:type="spellEnd"/>
            <w:r w:rsidRPr="00401967">
              <w:rPr>
                <w:rFonts w:ascii="Sylfaen" w:hAnsi="Sylfaen"/>
                <w:lang w:val="en-SE"/>
              </w:rPr>
              <w:t xml:space="preserve"> </w:t>
            </w:r>
            <w:proofErr w:type="spellStart"/>
            <w:r w:rsidRPr="00401967">
              <w:rPr>
                <w:rFonts w:ascii="Sylfaen" w:hAnsi="Sylfaen"/>
                <w:lang w:val="en-SE"/>
              </w:rPr>
              <w:t>формате</w:t>
            </w:r>
            <w:proofErr w:type="spellEnd"/>
            <w:r w:rsidRPr="00401967">
              <w:rPr>
                <w:rFonts w:ascii="Sylfaen" w:hAnsi="Sylfaen"/>
                <w:lang w:val="en-SE"/>
              </w:rPr>
              <w:t xml:space="preserve"> (PDF, </w:t>
            </w:r>
            <w:proofErr w:type="spellStart"/>
            <w:r w:rsidRPr="00401967">
              <w:rPr>
                <w:rFonts w:ascii="Sylfaen" w:hAnsi="Sylfaen"/>
                <w:lang w:val="en-SE"/>
              </w:rPr>
              <w:t>на</w:t>
            </w:r>
            <w:proofErr w:type="spellEnd"/>
            <w:r w:rsidRPr="00401967">
              <w:rPr>
                <w:rFonts w:ascii="Sylfaen" w:hAnsi="Sylfaen"/>
                <w:lang w:val="en-SE"/>
              </w:rPr>
              <w:t xml:space="preserve"> </w:t>
            </w:r>
            <w:proofErr w:type="spellStart"/>
            <w:r w:rsidRPr="00401967">
              <w:rPr>
                <w:rFonts w:ascii="Sylfaen" w:hAnsi="Sylfaen"/>
                <w:lang w:val="en-SE"/>
              </w:rPr>
              <w:t>двух</w:t>
            </w:r>
            <w:proofErr w:type="spellEnd"/>
            <w:r w:rsidRPr="00401967">
              <w:rPr>
                <w:rFonts w:ascii="Sylfaen" w:hAnsi="Sylfaen"/>
                <w:lang w:val="en-SE"/>
              </w:rPr>
              <w:t xml:space="preserve"> </w:t>
            </w:r>
            <w:proofErr w:type="spellStart"/>
            <w:r w:rsidRPr="00401967">
              <w:rPr>
                <w:rFonts w:ascii="Sylfaen" w:hAnsi="Sylfaen"/>
                <w:lang w:val="en-SE"/>
              </w:rPr>
              <w:t>листах</w:t>
            </w:r>
            <w:proofErr w:type="spellEnd"/>
            <w:r w:rsidRPr="00401967">
              <w:rPr>
                <w:rFonts w:ascii="Sylfaen" w:hAnsi="Sylfaen"/>
                <w:lang w:val="en-SE"/>
              </w:rPr>
              <w:t xml:space="preserve"> </w:t>
            </w:r>
            <w:proofErr w:type="spellStart"/>
            <w:r w:rsidRPr="00401967">
              <w:rPr>
                <w:rFonts w:ascii="Sylfaen" w:hAnsi="Sylfaen"/>
                <w:lang w:val="en-SE"/>
              </w:rPr>
              <w:t>формата</w:t>
            </w:r>
            <w:proofErr w:type="spellEnd"/>
            <w:r w:rsidRPr="00401967">
              <w:rPr>
                <w:rFonts w:ascii="Sylfaen" w:hAnsi="Sylfaen"/>
                <w:lang w:val="en-SE"/>
              </w:rPr>
              <w:t xml:space="preserve"> A-1). </w:t>
            </w:r>
            <w:proofErr w:type="spellStart"/>
            <w:r w:rsidRPr="00401967">
              <w:rPr>
                <w:rFonts w:ascii="Sylfaen" w:hAnsi="Sylfaen"/>
                <w:lang w:val="en-SE"/>
              </w:rPr>
              <w:t>Эскиз</w:t>
            </w:r>
            <w:proofErr w:type="spellEnd"/>
            <w:r w:rsidRPr="00401967">
              <w:rPr>
                <w:rFonts w:ascii="Sylfaen" w:hAnsi="Sylfaen"/>
                <w:lang w:val="en-SE"/>
              </w:rPr>
              <w:t xml:space="preserve"> </w:t>
            </w:r>
            <w:proofErr w:type="spellStart"/>
            <w:r w:rsidRPr="00401967">
              <w:rPr>
                <w:rFonts w:ascii="Sylfaen" w:hAnsi="Sylfaen"/>
                <w:lang w:val="en-SE"/>
              </w:rPr>
              <w:t>должен</w:t>
            </w:r>
            <w:proofErr w:type="spellEnd"/>
            <w:r w:rsidRPr="00401967">
              <w:rPr>
                <w:rFonts w:ascii="Sylfaen" w:hAnsi="Sylfaen"/>
                <w:lang w:val="en-SE"/>
              </w:rPr>
              <w:t xml:space="preserve"> </w:t>
            </w:r>
            <w:proofErr w:type="spellStart"/>
            <w:r w:rsidRPr="00401967">
              <w:rPr>
                <w:rFonts w:ascii="Sylfaen" w:hAnsi="Sylfaen"/>
                <w:lang w:val="en-SE"/>
              </w:rPr>
              <w:t>включать</w:t>
            </w:r>
            <w:proofErr w:type="spellEnd"/>
            <w:r w:rsidRPr="00401967">
              <w:rPr>
                <w:rFonts w:ascii="Sylfaen" w:hAnsi="Sylfaen"/>
                <w:lang w:val="en-SE"/>
              </w:rPr>
              <w:t xml:space="preserve">: </w:t>
            </w:r>
            <w:proofErr w:type="spellStart"/>
            <w:r w:rsidRPr="00401967">
              <w:rPr>
                <w:rFonts w:ascii="Sylfaen" w:hAnsi="Sylfaen"/>
                <w:lang w:val="en-SE"/>
              </w:rPr>
              <w:t>пояснительную</w:t>
            </w:r>
            <w:proofErr w:type="spellEnd"/>
            <w:r w:rsidRPr="00401967">
              <w:rPr>
                <w:rFonts w:ascii="Sylfaen" w:hAnsi="Sylfaen"/>
                <w:lang w:val="en-SE"/>
              </w:rPr>
              <w:t xml:space="preserve"> </w:t>
            </w:r>
            <w:proofErr w:type="spellStart"/>
            <w:r w:rsidRPr="00401967">
              <w:rPr>
                <w:rFonts w:ascii="Sylfaen" w:hAnsi="Sylfaen"/>
                <w:lang w:val="en-SE"/>
              </w:rPr>
              <w:t>записку</w:t>
            </w:r>
            <w:proofErr w:type="spellEnd"/>
            <w:r w:rsidRPr="00401967">
              <w:rPr>
                <w:rFonts w:ascii="Sylfaen" w:hAnsi="Sylfaen"/>
                <w:lang w:val="en-SE"/>
              </w:rPr>
              <w:t xml:space="preserve">, </w:t>
            </w:r>
            <w:proofErr w:type="spellStart"/>
            <w:r w:rsidRPr="00401967">
              <w:rPr>
                <w:rFonts w:ascii="Sylfaen" w:hAnsi="Sylfaen"/>
                <w:lang w:val="en-SE"/>
              </w:rPr>
              <w:t>генеральный</w:t>
            </w:r>
            <w:proofErr w:type="spellEnd"/>
            <w:r w:rsidRPr="00401967">
              <w:rPr>
                <w:rFonts w:ascii="Sylfaen" w:hAnsi="Sylfaen"/>
                <w:lang w:val="en-SE"/>
              </w:rPr>
              <w:t xml:space="preserve"> </w:t>
            </w:r>
            <w:proofErr w:type="spellStart"/>
            <w:r w:rsidRPr="00401967">
              <w:rPr>
                <w:rFonts w:ascii="Sylfaen" w:hAnsi="Sylfaen"/>
                <w:lang w:val="en-SE"/>
              </w:rPr>
              <w:t>план</w:t>
            </w:r>
            <w:proofErr w:type="spellEnd"/>
            <w:r w:rsidRPr="00401967">
              <w:rPr>
                <w:rFonts w:ascii="Sylfaen" w:hAnsi="Sylfaen"/>
                <w:lang w:val="en-SE"/>
              </w:rPr>
              <w:t xml:space="preserve"> </w:t>
            </w:r>
            <w:proofErr w:type="spellStart"/>
            <w:r w:rsidRPr="00401967">
              <w:rPr>
                <w:rFonts w:ascii="Sylfaen" w:hAnsi="Sylfaen"/>
                <w:lang w:val="en-SE"/>
              </w:rPr>
              <w:t>участка</w:t>
            </w:r>
            <w:proofErr w:type="spellEnd"/>
            <w:r w:rsidRPr="00401967">
              <w:rPr>
                <w:rFonts w:ascii="Sylfaen" w:hAnsi="Sylfaen"/>
                <w:lang w:val="en-SE"/>
              </w:rPr>
              <w:t xml:space="preserve">, </w:t>
            </w:r>
            <w:proofErr w:type="spellStart"/>
            <w:r w:rsidRPr="00401967">
              <w:rPr>
                <w:rFonts w:ascii="Sylfaen" w:hAnsi="Sylfaen"/>
                <w:lang w:val="en-SE"/>
              </w:rPr>
              <w:t>планы</w:t>
            </w:r>
            <w:proofErr w:type="spellEnd"/>
            <w:r w:rsidRPr="00401967">
              <w:rPr>
                <w:rFonts w:ascii="Sylfaen" w:hAnsi="Sylfaen"/>
                <w:lang w:val="en-SE"/>
              </w:rPr>
              <w:t xml:space="preserve"> </w:t>
            </w:r>
            <w:proofErr w:type="spellStart"/>
            <w:r w:rsidRPr="00401967">
              <w:rPr>
                <w:rFonts w:ascii="Sylfaen" w:hAnsi="Sylfaen"/>
                <w:lang w:val="en-SE"/>
              </w:rPr>
              <w:t>этажей</w:t>
            </w:r>
            <w:proofErr w:type="spellEnd"/>
            <w:r w:rsidRPr="00401967">
              <w:rPr>
                <w:rFonts w:ascii="Sylfaen" w:hAnsi="Sylfaen"/>
                <w:lang w:val="en-SE"/>
              </w:rPr>
              <w:t xml:space="preserve">, </w:t>
            </w:r>
            <w:proofErr w:type="spellStart"/>
            <w:r w:rsidRPr="00401967">
              <w:rPr>
                <w:rFonts w:ascii="Sylfaen" w:hAnsi="Sylfaen"/>
                <w:lang w:val="en-SE"/>
              </w:rPr>
              <w:t>фасады</w:t>
            </w:r>
            <w:proofErr w:type="spellEnd"/>
            <w:r w:rsidRPr="00401967">
              <w:rPr>
                <w:rFonts w:ascii="Sylfaen" w:hAnsi="Sylfaen"/>
                <w:lang w:val="en-SE"/>
              </w:rPr>
              <w:t xml:space="preserve">, </w:t>
            </w:r>
            <w:proofErr w:type="spellStart"/>
            <w:r w:rsidRPr="00401967">
              <w:rPr>
                <w:rFonts w:ascii="Sylfaen" w:hAnsi="Sylfaen"/>
                <w:lang w:val="en-SE"/>
              </w:rPr>
              <w:t>характерные</w:t>
            </w:r>
            <w:proofErr w:type="spellEnd"/>
            <w:r w:rsidRPr="00401967">
              <w:rPr>
                <w:rFonts w:ascii="Sylfaen" w:hAnsi="Sylfaen"/>
                <w:lang w:val="en-SE"/>
              </w:rPr>
              <w:t xml:space="preserve"> </w:t>
            </w:r>
            <w:proofErr w:type="spellStart"/>
            <w:r w:rsidRPr="00401967">
              <w:rPr>
                <w:rFonts w:ascii="Sylfaen" w:hAnsi="Sylfaen"/>
                <w:lang w:val="en-SE"/>
              </w:rPr>
              <w:t>сечения</w:t>
            </w:r>
            <w:proofErr w:type="spellEnd"/>
            <w:r w:rsidRPr="00401967">
              <w:rPr>
                <w:rFonts w:ascii="Sylfaen" w:hAnsi="Sylfaen"/>
                <w:lang w:val="en-SE"/>
              </w:rPr>
              <w:t xml:space="preserve">, </w:t>
            </w:r>
            <w:proofErr w:type="spellStart"/>
            <w:r w:rsidRPr="00401967">
              <w:rPr>
                <w:rFonts w:ascii="Sylfaen" w:hAnsi="Sylfaen"/>
                <w:lang w:val="en-SE"/>
              </w:rPr>
              <w:t>трехмерное</w:t>
            </w:r>
            <w:proofErr w:type="spellEnd"/>
            <w:r w:rsidRPr="00401967">
              <w:rPr>
                <w:rFonts w:ascii="Sylfaen" w:hAnsi="Sylfaen"/>
                <w:lang w:val="en-SE"/>
              </w:rPr>
              <w:t xml:space="preserve"> </w:t>
            </w:r>
            <w:proofErr w:type="spellStart"/>
            <w:r w:rsidRPr="00401967">
              <w:rPr>
                <w:rFonts w:ascii="Sylfaen" w:hAnsi="Sylfaen"/>
                <w:lang w:val="en-SE"/>
              </w:rPr>
              <w:t>моделирование</w:t>
            </w:r>
            <w:proofErr w:type="spellEnd"/>
            <w:r w:rsidRPr="00401967">
              <w:rPr>
                <w:rFonts w:ascii="Sylfaen" w:hAnsi="Sylfaen"/>
                <w:lang w:val="en-SE"/>
              </w:rPr>
              <w:t xml:space="preserve"> (</w:t>
            </w:r>
            <w:proofErr w:type="spellStart"/>
            <w:r w:rsidRPr="00401967">
              <w:rPr>
                <w:rFonts w:ascii="Sylfaen" w:hAnsi="Sylfaen"/>
                <w:lang w:val="en-SE"/>
              </w:rPr>
              <w:t>внешний</w:t>
            </w:r>
            <w:proofErr w:type="spellEnd"/>
            <w:r w:rsidRPr="00401967">
              <w:rPr>
                <w:rFonts w:ascii="Sylfaen" w:hAnsi="Sylfaen"/>
                <w:lang w:val="en-SE"/>
              </w:rPr>
              <w:t xml:space="preserve"> </w:t>
            </w:r>
            <w:proofErr w:type="spellStart"/>
            <w:r w:rsidRPr="00401967">
              <w:rPr>
                <w:rFonts w:ascii="Sylfaen" w:hAnsi="Sylfaen"/>
                <w:lang w:val="en-SE"/>
              </w:rPr>
              <w:t>вид</w:t>
            </w:r>
            <w:proofErr w:type="spellEnd"/>
            <w:r w:rsidRPr="00401967">
              <w:rPr>
                <w:rFonts w:ascii="Sylfaen" w:hAnsi="Sylfaen"/>
                <w:lang w:val="en-SE"/>
              </w:rPr>
              <w:t xml:space="preserve">, </w:t>
            </w:r>
            <w:proofErr w:type="spellStart"/>
            <w:r w:rsidRPr="00401967">
              <w:rPr>
                <w:rFonts w:ascii="Sylfaen" w:hAnsi="Sylfaen"/>
                <w:lang w:val="en-SE"/>
              </w:rPr>
              <w:t>интерьер</w:t>
            </w:r>
            <w:proofErr w:type="spellEnd"/>
            <w:r w:rsidRPr="00401967">
              <w:rPr>
                <w:rFonts w:ascii="Sylfaen" w:hAnsi="Sylfaen"/>
                <w:lang w:val="en-SE"/>
              </w:rPr>
              <w:t xml:space="preserve">) и </w:t>
            </w:r>
            <w:proofErr w:type="spellStart"/>
            <w:r w:rsidRPr="00401967">
              <w:rPr>
                <w:rFonts w:ascii="Sylfaen" w:hAnsi="Sylfaen"/>
                <w:lang w:val="en-SE"/>
              </w:rPr>
              <w:t>другие</w:t>
            </w:r>
            <w:proofErr w:type="spellEnd"/>
            <w:r w:rsidRPr="00401967">
              <w:rPr>
                <w:rFonts w:ascii="Sylfaen" w:hAnsi="Sylfaen"/>
                <w:lang w:val="en-SE"/>
              </w:rPr>
              <w:t xml:space="preserve"> </w:t>
            </w:r>
            <w:proofErr w:type="spellStart"/>
            <w:r w:rsidRPr="00401967">
              <w:rPr>
                <w:rFonts w:ascii="Sylfaen" w:hAnsi="Sylfaen"/>
                <w:lang w:val="en-SE"/>
              </w:rPr>
              <w:t>чертежи</w:t>
            </w:r>
            <w:proofErr w:type="spellEnd"/>
            <w:r w:rsidRPr="00401967">
              <w:rPr>
                <w:rFonts w:ascii="Sylfaen" w:hAnsi="Sylfaen"/>
                <w:lang w:val="en-SE"/>
              </w:rPr>
              <w:t xml:space="preserve"> и </w:t>
            </w:r>
            <w:proofErr w:type="spellStart"/>
            <w:r w:rsidRPr="00401967">
              <w:rPr>
                <w:rFonts w:ascii="Sylfaen" w:hAnsi="Sylfaen"/>
                <w:lang w:val="en-SE"/>
              </w:rPr>
              <w:t>графические</w:t>
            </w:r>
            <w:proofErr w:type="spellEnd"/>
            <w:r w:rsidRPr="00401967">
              <w:rPr>
                <w:rFonts w:ascii="Sylfaen" w:hAnsi="Sylfaen"/>
                <w:lang w:val="en-SE"/>
              </w:rPr>
              <w:t xml:space="preserve"> </w:t>
            </w:r>
            <w:proofErr w:type="spellStart"/>
            <w:r w:rsidRPr="00401967">
              <w:rPr>
                <w:rFonts w:ascii="Sylfaen" w:hAnsi="Sylfaen"/>
                <w:lang w:val="en-SE"/>
              </w:rPr>
              <w:t>материалы</w:t>
            </w:r>
            <w:proofErr w:type="spellEnd"/>
            <w:r w:rsidRPr="00401967">
              <w:rPr>
                <w:rFonts w:ascii="Sylfaen" w:hAnsi="Sylfaen"/>
                <w:lang w:val="en-SE"/>
              </w:rPr>
              <w:t xml:space="preserve"> </w:t>
            </w:r>
            <w:proofErr w:type="spellStart"/>
            <w:r w:rsidRPr="00401967">
              <w:rPr>
                <w:rFonts w:ascii="Sylfaen" w:hAnsi="Sylfaen"/>
                <w:lang w:val="en-SE"/>
              </w:rPr>
              <w:t>по</w:t>
            </w:r>
            <w:proofErr w:type="spellEnd"/>
            <w:r w:rsidRPr="00401967">
              <w:rPr>
                <w:rFonts w:ascii="Sylfaen" w:hAnsi="Sylfaen"/>
                <w:lang w:val="en-SE"/>
              </w:rPr>
              <w:t xml:space="preserve"> </w:t>
            </w:r>
            <w:proofErr w:type="spellStart"/>
            <w:r w:rsidRPr="00401967">
              <w:rPr>
                <w:rFonts w:ascii="Sylfaen" w:hAnsi="Sylfaen"/>
                <w:lang w:val="en-SE"/>
              </w:rPr>
              <w:t>усмотрению</w:t>
            </w:r>
            <w:proofErr w:type="spellEnd"/>
            <w:r w:rsidRPr="00401967">
              <w:rPr>
                <w:rFonts w:ascii="Sylfaen" w:hAnsi="Sylfaen"/>
                <w:lang w:val="en-SE"/>
              </w:rPr>
              <w:t xml:space="preserve"> </w:t>
            </w:r>
            <w:proofErr w:type="spellStart"/>
            <w:r w:rsidRPr="00401967">
              <w:rPr>
                <w:rFonts w:ascii="Sylfaen" w:hAnsi="Sylfaen"/>
                <w:lang w:val="en-SE"/>
              </w:rPr>
              <w:t>участника</w:t>
            </w:r>
            <w:proofErr w:type="spellEnd"/>
            <w:r w:rsidRPr="00401967">
              <w:rPr>
                <w:rFonts w:ascii="Sylfaen" w:hAnsi="Sylfaen"/>
                <w:lang w:val="en-SE"/>
              </w:rPr>
              <w:t>.</w:t>
            </w:r>
          </w:p>
          <w:p w14:paraId="5FB55FD5" w14:textId="77777777" w:rsidR="00D74950" w:rsidRPr="00401967" w:rsidRDefault="00D74950" w:rsidP="00D74950">
            <w:pPr>
              <w:rPr>
                <w:rFonts w:ascii="Sylfaen" w:hAnsi="Sylfaen"/>
                <w:lang w:val="en-SE"/>
              </w:rPr>
            </w:pPr>
            <w:proofErr w:type="spellStart"/>
            <w:r w:rsidRPr="00401967">
              <w:rPr>
                <w:rFonts w:ascii="Sylfaen" w:hAnsi="Sylfaen"/>
                <w:lang w:val="en-SE"/>
              </w:rPr>
              <w:t>Эскизным</w:t>
            </w:r>
            <w:proofErr w:type="spellEnd"/>
            <w:r w:rsidRPr="00401967">
              <w:rPr>
                <w:rFonts w:ascii="Sylfaen" w:hAnsi="Sylfaen"/>
                <w:lang w:val="en-SE"/>
              </w:rPr>
              <w:t xml:space="preserve"> </w:t>
            </w:r>
            <w:proofErr w:type="spellStart"/>
            <w:r w:rsidRPr="00401967">
              <w:rPr>
                <w:rFonts w:ascii="Sylfaen" w:hAnsi="Sylfaen"/>
                <w:lang w:val="en-SE"/>
              </w:rPr>
              <w:t>проектом</w:t>
            </w:r>
            <w:proofErr w:type="spellEnd"/>
            <w:r w:rsidRPr="00401967">
              <w:rPr>
                <w:rFonts w:ascii="Sylfaen" w:hAnsi="Sylfaen"/>
                <w:lang w:val="en-SE"/>
              </w:rPr>
              <w:t xml:space="preserve"> </w:t>
            </w:r>
            <w:proofErr w:type="spellStart"/>
            <w:r w:rsidRPr="00401967">
              <w:rPr>
                <w:rFonts w:ascii="Sylfaen" w:hAnsi="Sylfaen"/>
                <w:lang w:val="en-SE"/>
              </w:rPr>
              <w:t>предлагается</w:t>
            </w:r>
            <w:proofErr w:type="spellEnd"/>
            <w:r w:rsidRPr="00401967">
              <w:rPr>
                <w:rFonts w:ascii="Sylfaen" w:hAnsi="Sylfaen"/>
                <w:lang w:val="en-SE"/>
              </w:rPr>
              <w:t xml:space="preserve"> </w:t>
            </w:r>
            <w:proofErr w:type="spellStart"/>
            <w:r w:rsidRPr="00401967">
              <w:rPr>
                <w:rFonts w:ascii="Sylfaen" w:hAnsi="Sylfaen"/>
                <w:lang w:val="en-SE"/>
              </w:rPr>
              <w:t>открытое</w:t>
            </w:r>
            <w:proofErr w:type="spellEnd"/>
            <w:r w:rsidRPr="00401967">
              <w:rPr>
                <w:rFonts w:ascii="Sylfaen" w:hAnsi="Sylfaen"/>
                <w:lang w:val="en-SE"/>
              </w:rPr>
              <w:t xml:space="preserve"> </w:t>
            </w:r>
            <w:proofErr w:type="spellStart"/>
            <w:r w:rsidRPr="00401967">
              <w:rPr>
                <w:rFonts w:ascii="Sylfaen" w:hAnsi="Sylfaen"/>
                <w:lang w:val="en-SE"/>
              </w:rPr>
              <w:t>футбольное</w:t>
            </w:r>
            <w:proofErr w:type="spellEnd"/>
            <w:r w:rsidRPr="00401967">
              <w:rPr>
                <w:rFonts w:ascii="Sylfaen" w:hAnsi="Sylfaen"/>
                <w:lang w:val="en-SE"/>
              </w:rPr>
              <w:t xml:space="preserve"> </w:t>
            </w:r>
            <w:proofErr w:type="spellStart"/>
            <w:r w:rsidRPr="00401967">
              <w:rPr>
                <w:rFonts w:ascii="Sylfaen" w:hAnsi="Sylfaen"/>
                <w:lang w:val="en-SE"/>
              </w:rPr>
              <w:t>поле</w:t>
            </w:r>
            <w:proofErr w:type="spellEnd"/>
            <w:r w:rsidRPr="00401967">
              <w:rPr>
                <w:rFonts w:ascii="Sylfaen" w:hAnsi="Sylfaen"/>
                <w:lang w:val="en-SE"/>
              </w:rPr>
              <w:t xml:space="preserve"> </w:t>
            </w:r>
            <w:proofErr w:type="spellStart"/>
            <w:r w:rsidRPr="00401967">
              <w:rPr>
                <w:rFonts w:ascii="Sylfaen" w:hAnsi="Sylfaen"/>
                <w:lang w:val="en-SE"/>
              </w:rPr>
              <w:t>размером</w:t>
            </w:r>
            <w:proofErr w:type="spellEnd"/>
            <w:r w:rsidRPr="00401967">
              <w:rPr>
                <w:rFonts w:ascii="Sylfaen" w:hAnsi="Sylfaen"/>
                <w:lang w:val="en-SE"/>
              </w:rPr>
              <w:t xml:space="preserve"> 10568 м, </w:t>
            </w:r>
            <w:proofErr w:type="spellStart"/>
            <w:r w:rsidRPr="00401967">
              <w:rPr>
                <w:rFonts w:ascii="Sylfaen" w:hAnsi="Sylfaen"/>
                <w:lang w:val="en-SE"/>
              </w:rPr>
              <w:t>на</w:t>
            </w:r>
            <w:proofErr w:type="spellEnd"/>
            <w:r w:rsidRPr="00401967">
              <w:rPr>
                <w:rFonts w:ascii="Sylfaen" w:hAnsi="Sylfaen"/>
                <w:lang w:val="en-SE"/>
              </w:rPr>
              <w:t xml:space="preserve"> </w:t>
            </w:r>
            <w:proofErr w:type="spellStart"/>
            <w:r w:rsidRPr="00401967">
              <w:rPr>
                <w:rFonts w:ascii="Sylfaen" w:hAnsi="Sylfaen"/>
                <w:lang w:val="en-SE"/>
              </w:rPr>
              <w:t>основе</w:t>
            </w:r>
            <w:proofErr w:type="spellEnd"/>
            <w:r w:rsidRPr="00401967">
              <w:rPr>
                <w:rFonts w:ascii="Sylfaen" w:hAnsi="Sylfaen"/>
                <w:lang w:val="en-SE"/>
              </w:rPr>
              <w:t xml:space="preserve"> </w:t>
            </w:r>
            <w:proofErr w:type="spellStart"/>
            <w:r w:rsidRPr="00401967">
              <w:rPr>
                <w:rFonts w:ascii="Sylfaen" w:hAnsi="Sylfaen"/>
                <w:lang w:val="en-SE"/>
              </w:rPr>
              <w:t>сейсмического</w:t>
            </w:r>
            <w:proofErr w:type="spellEnd"/>
            <w:r w:rsidRPr="00401967">
              <w:rPr>
                <w:rFonts w:ascii="Sylfaen" w:hAnsi="Sylfaen"/>
                <w:lang w:val="en-SE"/>
              </w:rPr>
              <w:t xml:space="preserve"> </w:t>
            </w:r>
            <w:proofErr w:type="spellStart"/>
            <w:r w:rsidRPr="00401967">
              <w:rPr>
                <w:rFonts w:ascii="Sylfaen" w:hAnsi="Sylfaen"/>
                <w:lang w:val="en-SE"/>
              </w:rPr>
              <w:t>заключения</w:t>
            </w:r>
            <w:proofErr w:type="spellEnd"/>
            <w:r w:rsidRPr="00401967">
              <w:rPr>
                <w:rFonts w:ascii="Sylfaen" w:hAnsi="Sylfaen"/>
                <w:lang w:val="en-SE"/>
              </w:rPr>
              <w:t xml:space="preserve"> </w:t>
            </w:r>
            <w:proofErr w:type="spellStart"/>
            <w:r w:rsidRPr="00401967">
              <w:rPr>
                <w:rFonts w:ascii="Sylfaen" w:hAnsi="Sylfaen"/>
                <w:lang w:val="en-SE"/>
              </w:rPr>
              <w:t>предлагается</w:t>
            </w:r>
            <w:proofErr w:type="spellEnd"/>
            <w:r w:rsidRPr="00401967">
              <w:rPr>
                <w:rFonts w:ascii="Sylfaen" w:hAnsi="Sylfaen"/>
                <w:lang w:val="en-SE"/>
              </w:rPr>
              <w:t xml:space="preserve"> </w:t>
            </w:r>
            <w:proofErr w:type="spellStart"/>
            <w:r w:rsidRPr="00401967">
              <w:rPr>
                <w:rFonts w:ascii="Sylfaen" w:hAnsi="Sylfaen"/>
                <w:lang w:val="en-SE"/>
              </w:rPr>
              <w:t>реконструкция</w:t>
            </w:r>
            <w:proofErr w:type="spellEnd"/>
            <w:r w:rsidRPr="00401967">
              <w:rPr>
                <w:rFonts w:ascii="Sylfaen" w:hAnsi="Sylfaen"/>
                <w:lang w:val="en-SE"/>
              </w:rPr>
              <w:t xml:space="preserve"> </w:t>
            </w:r>
            <w:proofErr w:type="spellStart"/>
            <w:r w:rsidRPr="00401967">
              <w:rPr>
                <w:rFonts w:ascii="Sylfaen" w:hAnsi="Sylfaen"/>
                <w:lang w:val="en-SE"/>
              </w:rPr>
              <w:t>существующей</w:t>
            </w:r>
            <w:proofErr w:type="spellEnd"/>
            <w:r w:rsidRPr="00401967">
              <w:rPr>
                <w:rFonts w:ascii="Sylfaen" w:hAnsi="Sylfaen"/>
                <w:lang w:val="en-SE"/>
              </w:rPr>
              <w:t xml:space="preserve"> </w:t>
            </w:r>
            <w:proofErr w:type="spellStart"/>
            <w:r w:rsidRPr="00401967">
              <w:rPr>
                <w:rFonts w:ascii="Sylfaen" w:hAnsi="Sylfaen"/>
                <w:lang w:val="en-SE"/>
              </w:rPr>
              <w:t>трибуны</w:t>
            </w:r>
            <w:proofErr w:type="spellEnd"/>
            <w:r w:rsidRPr="00401967">
              <w:rPr>
                <w:rFonts w:ascii="Sylfaen" w:hAnsi="Sylfaen"/>
                <w:lang w:val="en-SE"/>
              </w:rPr>
              <w:t xml:space="preserve"> </w:t>
            </w:r>
            <w:proofErr w:type="spellStart"/>
            <w:r w:rsidRPr="00401967">
              <w:rPr>
                <w:rFonts w:ascii="Sylfaen" w:hAnsi="Sylfaen"/>
                <w:lang w:val="en-SE"/>
              </w:rPr>
              <w:t>или</w:t>
            </w:r>
            <w:proofErr w:type="spellEnd"/>
            <w:r w:rsidRPr="00401967">
              <w:rPr>
                <w:rFonts w:ascii="Sylfaen" w:hAnsi="Sylfaen"/>
                <w:lang w:val="en-SE"/>
              </w:rPr>
              <w:t xml:space="preserve"> </w:t>
            </w:r>
            <w:proofErr w:type="spellStart"/>
            <w:r w:rsidRPr="00401967">
              <w:rPr>
                <w:rFonts w:ascii="Sylfaen" w:hAnsi="Sylfaen"/>
                <w:lang w:val="en-SE"/>
              </w:rPr>
              <w:t>строительство</w:t>
            </w:r>
            <w:proofErr w:type="spellEnd"/>
            <w:r w:rsidRPr="00401967">
              <w:rPr>
                <w:rFonts w:ascii="Sylfaen" w:hAnsi="Sylfaen"/>
                <w:lang w:val="en-SE"/>
              </w:rPr>
              <w:t xml:space="preserve"> </w:t>
            </w:r>
            <w:proofErr w:type="spellStart"/>
            <w:r w:rsidRPr="00401967">
              <w:rPr>
                <w:rFonts w:ascii="Sylfaen" w:hAnsi="Sylfaen"/>
                <w:lang w:val="en-SE"/>
              </w:rPr>
              <w:t>новой</w:t>
            </w:r>
            <w:proofErr w:type="spellEnd"/>
            <w:r w:rsidRPr="00401967">
              <w:rPr>
                <w:rFonts w:ascii="Sylfaen" w:hAnsi="Sylfaen"/>
                <w:lang w:val="en-SE"/>
              </w:rPr>
              <w:t xml:space="preserve">, </w:t>
            </w:r>
            <w:proofErr w:type="spellStart"/>
            <w:r w:rsidRPr="00401967">
              <w:rPr>
                <w:rFonts w:ascii="Sylfaen" w:hAnsi="Sylfaen"/>
                <w:lang w:val="en-SE"/>
              </w:rPr>
              <w:t>соответствующей</w:t>
            </w:r>
            <w:proofErr w:type="spellEnd"/>
            <w:r w:rsidRPr="00401967">
              <w:rPr>
                <w:rFonts w:ascii="Sylfaen" w:hAnsi="Sylfaen"/>
                <w:lang w:val="en-SE"/>
              </w:rPr>
              <w:t xml:space="preserve"> </w:t>
            </w:r>
            <w:proofErr w:type="spellStart"/>
            <w:r w:rsidRPr="00401967">
              <w:rPr>
                <w:rFonts w:ascii="Sylfaen" w:hAnsi="Sylfaen"/>
                <w:lang w:val="en-SE"/>
              </w:rPr>
              <w:t>футбольной</w:t>
            </w:r>
            <w:proofErr w:type="spellEnd"/>
            <w:r w:rsidRPr="00401967">
              <w:rPr>
                <w:rFonts w:ascii="Sylfaen" w:hAnsi="Sylfaen"/>
                <w:lang w:val="en-SE"/>
              </w:rPr>
              <w:t xml:space="preserve"> </w:t>
            </w:r>
            <w:proofErr w:type="spellStart"/>
            <w:r w:rsidRPr="00401967">
              <w:rPr>
                <w:rFonts w:ascii="Sylfaen" w:hAnsi="Sylfaen"/>
                <w:lang w:val="en-SE"/>
              </w:rPr>
              <w:t>школе</w:t>
            </w:r>
            <w:proofErr w:type="spellEnd"/>
            <w:r w:rsidRPr="00401967">
              <w:rPr>
                <w:rFonts w:ascii="Sylfaen" w:hAnsi="Sylfaen"/>
                <w:lang w:val="en-SE"/>
              </w:rPr>
              <w:t xml:space="preserve"> с </w:t>
            </w:r>
            <w:proofErr w:type="spellStart"/>
            <w:r w:rsidRPr="00401967">
              <w:rPr>
                <w:rFonts w:ascii="Sylfaen" w:hAnsi="Sylfaen"/>
                <w:lang w:val="en-SE"/>
              </w:rPr>
              <w:t>необходимыми</w:t>
            </w:r>
            <w:proofErr w:type="spellEnd"/>
            <w:r w:rsidRPr="00401967">
              <w:rPr>
                <w:rFonts w:ascii="Sylfaen" w:hAnsi="Sylfaen"/>
                <w:lang w:val="en-SE"/>
              </w:rPr>
              <w:t xml:space="preserve"> </w:t>
            </w:r>
            <w:proofErr w:type="spellStart"/>
            <w:r w:rsidRPr="00401967">
              <w:rPr>
                <w:rFonts w:ascii="Sylfaen" w:hAnsi="Sylfaen"/>
                <w:lang w:val="en-SE"/>
              </w:rPr>
              <w:t>помещениями</w:t>
            </w:r>
            <w:proofErr w:type="spellEnd"/>
            <w:r w:rsidRPr="00401967">
              <w:rPr>
                <w:rFonts w:ascii="Sylfaen" w:hAnsi="Sylfaen"/>
                <w:lang w:val="en-SE"/>
              </w:rPr>
              <w:t xml:space="preserve"> (4 </w:t>
            </w:r>
            <w:proofErr w:type="spellStart"/>
            <w:r w:rsidRPr="00401967">
              <w:rPr>
                <w:rFonts w:ascii="Sylfaen" w:hAnsi="Sylfaen"/>
                <w:lang w:val="en-SE"/>
              </w:rPr>
              <w:t>раздевалки</w:t>
            </w:r>
            <w:proofErr w:type="spellEnd"/>
            <w:r w:rsidRPr="00401967">
              <w:rPr>
                <w:rFonts w:ascii="Sylfaen" w:hAnsi="Sylfaen"/>
                <w:lang w:val="en-SE"/>
              </w:rPr>
              <w:t xml:space="preserve">, </w:t>
            </w:r>
            <w:proofErr w:type="spellStart"/>
            <w:r w:rsidRPr="00401967">
              <w:rPr>
                <w:rFonts w:ascii="Sylfaen" w:hAnsi="Sylfaen"/>
                <w:lang w:val="en-SE"/>
              </w:rPr>
              <w:t>тренерская</w:t>
            </w:r>
            <w:proofErr w:type="spellEnd"/>
            <w:r w:rsidRPr="00401967">
              <w:rPr>
                <w:rFonts w:ascii="Sylfaen" w:hAnsi="Sylfaen"/>
                <w:lang w:val="en-SE"/>
              </w:rPr>
              <w:t xml:space="preserve">, </w:t>
            </w:r>
            <w:proofErr w:type="spellStart"/>
            <w:r w:rsidRPr="00401967">
              <w:rPr>
                <w:rFonts w:ascii="Sylfaen" w:hAnsi="Sylfaen"/>
                <w:lang w:val="en-SE"/>
              </w:rPr>
              <w:t>массажные</w:t>
            </w:r>
            <w:proofErr w:type="spellEnd"/>
            <w:r w:rsidRPr="00401967">
              <w:rPr>
                <w:rFonts w:ascii="Sylfaen" w:hAnsi="Sylfaen"/>
                <w:lang w:val="en-SE"/>
              </w:rPr>
              <w:t xml:space="preserve"> </w:t>
            </w:r>
            <w:proofErr w:type="spellStart"/>
            <w:r w:rsidRPr="00401967">
              <w:rPr>
                <w:rFonts w:ascii="Sylfaen" w:hAnsi="Sylfaen"/>
                <w:lang w:val="en-SE"/>
              </w:rPr>
              <w:t>кабинеты</w:t>
            </w:r>
            <w:proofErr w:type="spellEnd"/>
            <w:r w:rsidRPr="00401967">
              <w:rPr>
                <w:rFonts w:ascii="Sylfaen" w:hAnsi="Sylfaen"/>
                <w:lang w:val="en-SE"/>
              </w:rPr>
              <w:t xml:space="preserve">, </w:t>
            </w:r>
            <w:proofErr w:type="spellStart"/>
            <w:r w:rsidRPr="00401967">
              <w:rPr>
                <w:rFonts w:ascii="Sylfaen" w:hAnsi="Sylfaen"/>
                <w:lang w:val="en-SE"/>
              </w:rPr>
              <w:t>душевые</w:t>
            </w:r>
            <w:proofErr w:type="spellEnd"/>
            <w:r w:rsidRPr="00401967">
              <w:rPr>
                <w:rFonts w:ascii="Sylfaen" w:hAnsi="Sylfaen"/>
                <w:lang w:val="en-SE"/>
              </w:rPr>
              <w:t xml:space="preserve">, </w:t>
            </w:r>
            <w:proofErr w:type="spellStart"/>
            <w:r w:rsidRPr="00401967">
              <w:rPr>
                <w:rFonts w:ascii="Sylfaen" w:hAnsi="Sylfaen"/>
                <w:lang w:val="en-SE"/>
              </w:rPr>
              <w:t>санузлы</w:t>
            </w:r>
            <w:proofErr w:type="spellEnd"/>
            <w:r w:rsidRPr="00401967">
              <w:rPr>
                <w:rFonts w:ascii="Sylfaen" w:hAnsi="Sylfaen"/>
                <w:lang w:val="en-SE"/>
              </w:rPr>
              <w:t xml:space="preserve">, </w:t>
            </w:r>
            <w:proofErr w:type="spellStart"/>
            <w:r w:rsidRPr="00401967">
              <w:rPr>
                <w:rFonts w:ascii="Sylfaen" w:hAnsi="Sylfaen"/>
                <w:lang w:val="en-SE"/>
              </w:rPr>
              <w:t>судейская</w:t>
            </w:r>
            <w:proofErr w:type="spellEnd"/>
            <w:r w:rsidRPr="00401967">
              <w:rPr>
                <w:rFonts w:ascii="Sylfaen" w:hAnsi="Sylfaen"/>
                <w:lang w:val="en-SE"/>
              </w:rPr>
              <w:t xml:space="preserve">, </w:t>
            </w:r>
            <w:proofErr w:type="spellStart"/>
            <w:r w:rsidRPr="00401967">
              <w:rPr>
                <w:rFonts w:ascii="Sylfaen" w:hAnsi="Sylfaen"/>
                <w:lang w:val="en-SE"/>
              </w:rPr>
              <w:t>инспектора</w:t>
            </w:r>
            <w:proofErr w:type="spellEnd"/>
            <w:r w:rsidRPr="00401967">
              <w:rPr>
                <w:rFonts w:ascii="Sylfaen" w:hAnsi="Sylfaen"/>
                <w:lang w:val="en-SE"/>
              </w:rPr>
              <w:t xml:space="preserve">, </w:t>
            </w:r>
            <w:proofErr w:type="spellStart"/>
            <w:r w:rsidRPr="00401967">
              <w:rPr>
                <w:rFonts w:ascii="Sylfaen" w:hAnsi="Sylfaen"/>
                <w:lang w:val="en-SE"/>
              </w:rPr>
              <w:t>медицинские</w:t>
            </w:r>
            <w:proofErr w:type="spellEnd"/>
            <w:r w:rsidRPr="00401967">
              <w:rPr>
                <w:rFonts w:ascii="Sylfaen" w:hAnsi="Sylfaen"/>
                <w:lang w:val="en-SE"/>
              </w:rPr>
              <w:t xml:space="preserve"> </w:t>
            </w:r>
            <w:proofErr w:type="spellStart"/>
            <w:r w:rsidRPr="00401967">
              <w:rPr>
                <w:rFonts w:ascii="Sylfaen" w:hAnsi="Sylfaen"/>
                <w:lang w:val="en-SE"/>
              </w:rPr>
              <w:t>кабинеты</w:t>
            </w:r>
            <w:proofErr w:type="spellEnd"/>
            <w:r w:rsidRPr="00401967">
              <w:rPr>
                <w:rFonts w:ascii="Sylfaen" w:hAnsi="Sylfaen"/>
                <w:lang w:val="en-SE"/>
              </w:rPr>
              <w:t xml:space="preserve">, </w:t>
            </w:r>
            <w:proofErr w:type="spellStart"/>
            <w:r w:rsidRPr="00401967">
              <w:rPr>
                <w:rFonts w:ascii="Sylfaen" w:hAnsi="Sylfaen"/>
                <w:lang w:val="en-SE"/>
              </w:rPr>
              <w:t>административные</w:t>
            </w:r>
            <w:proofErr w:type="spellEnd"/>
            <w:r w:rsidRPr="00401967">
              <w:rPr>
                <w:rFonts w:ascii="Sylfaen" w:hAnsi="Sylfaen"/>
                <w:lang w:val="en-SE"/>
              </w:rPr>
              <w:t xml:space="preserve"> </w:t>
            </w:r>
            <w:proofErr w:type="spellStart"/>
            <w:r w:rsidRPr="00401967">
              <w:rPr>
                <w:rFonts w:ascii="Sylfaen" w:hAnsi="Sylfaen"/>
                <w:lang w:val="en-SE"/>
              </w:rPr>
              <w:t>рабочие</w:t>
            </w:r>
            <w:proofErr w:type="spellEnd"/>
            <w:r w:rsidRPr="00401967">
              <w:rPr>
                <w:rFonts w:ascii="Sylfaen" w:hAnsi="Sylfaen"/>
                <w:lang w:val="en-SE"/>
              </w:rPr>
              <w:t xml:space="preserve"> </w:t>
            </w:r>
            <w:proofErr w:type="spellStart"/>
            <w:r w:rsidRPr="00401967">
              <w:rPr>
                <w:rFonts w:ascii="Sylfaen" w:hAnsi="Sylfaen"/>
                <w:lang w:val="en-SE"/>
              </w:rPr>
              <w:t>кабинеты</w:t>
            </w:r>
            <w:proofErr w:type="spellEnd"/>
            <w:r w:rsidRPr="00401967">
              <w:rPr>
                <w:rFonts w:ascii="Sylfaen" w:hAnsi="Sylfaen"/>
                <w:lang w:val="en-SE"/>
              </w:rPr>
              <w:t xml:space="preserve"> и </w:t>
            </w:r>
            <w:proofErr w:type="spellStart"/>
            <w:r w:rsidRPr="00401967">
              <w:rPr>
                <w:rFonts w:ascii="Sylfaen" w:hAnsi="Sylfaen"/>
                <w:lang w:val="en-SE"/>
              </w:rPr>
              <w:t>т.д</w:t>
            </w:r>
            <w:proofErr w:type="spellEnd"/>
            <w:r w:rsidRPr="00401967">
              <w:rPr>
                <w:rFonts w:ascii="Sylfaen" w:hAnsi="Sylfaen"/>
                <w:lang w:val="en-SE"/>
              </w:rPr>
              <w:t xml:space="preserve">.), </w:t>
            </w:r>
            <w:proofErr w:type="spellStart"/>
            <w:r w:rsidRPr="00401967">
              <w:rPr>
                <w:rFonts w:ascii="Sylfaen" w:hAnsi="Sylfaen"/>
                <w:lang w:val="en-SE"/>
              </w:rPr>
              <w:t>зала</w:t>
            </w:r>
            <w:proofErr w:type="spellEnd"/>
            <w:r w:rsidRPr="00401967">
              <w:rPr>
                <w:rFonts w:ascii="Sylfaen" w:hAnsi="Sylfaen"/>
                <w:lang w:val="en-SE"/>
              </w:rPr>
              <w:t xml:space="preserve"> </w:t>
            </w:r>
            <w:proofErr w:type="spellStart"/>
            <w:r w:rsidRPr="00401967">
              <w:rPr>
                <w:rFonts w:ascii="Sylfaen" w:hAnsi="Sylfaen"/>
                <w:lang w:val="en-SE"/>
              </w:rPr>
              <w:t>для</w:t>
            </w:r>
            <w:proofErr w:type="spellEnd"/>
            <w:r w:rsidRPr="00401967">
              <w:rPr>
                <w:rFonts w:ascii="Sylfaen" w:hAnsi="Sylfaen"/>
                <w:lang w:val="en-SE"/>
              </w:rPr>
              <w:t xml:space="preserve"> </w:t>
            </w:r>
            <w:proofErr w:type="spellStart"/>
            <w:r w:rsidRPr="00401967">
              <w:rPr>
                <w:rFonts w:ascii="Sylfaen" w:hAnsi="Sylfaen"/>
                <w:lang w:val="en-SE"/>
              </w:rPr>
              <w:t>футзала</w:t>
            </w:r>
            <w:proofErr w:type="spellEnd"/>
            <w:r w:rsidRPr="00401967">
              <w:rPr>
                <w:rFonts w:ascii="Sylfaen" w:hAnsi="Sylfaen"/>
                <w:lang w:val="en-SE"/>
              </w:rPr>
              <w:t xml:space="preserve"> с </w:t>
            </w:r>
            <w:proofErr w:type="spellStart"/>
            <w:r w:rsidRPr="00401967">
              <w:rPr>
                <w:rFonts w:ascii="Sylfaen" w:hAnsi="Sylfaen"/>
                <w:lang w:val="en-SE"/>
              </w:rPr>
              <w:t>необходимыми</w:t>
            </w:r>
            <w:proofErr w:type="spellEnd"/>
            <w:r w:rsidRPr="00401967">
              <w:rPr>
                <w:rFonts w:ascii="Sylfaen" w:hAnsi="Sylfaen"/>
                <w:lang w:val="en-SE"/>
              </w:rPr>
              <w:t xml:space="preserve"> </w:t>
            </w:r>
            <w:proofErr w:type="spellStart"/>
            <w:r w:rsidRPr="00401967">
              <w:rPr>
                <w:rFonts w:ascii="Sylfaen" w:hAnsi="Sylfaen"/>
                <w:lang w:val="en-SE"/>
              </w:rPr>
              <w:t>сооружениями</w:t>
            </w:r>
            <w:proofErr w:type="spellEnd"/>
            <w:r w:rsidRPr="00401967">
              <w:rPr>
                <w:rFonts w:ascii="Sylfaen" w:hAnsi="Sylfaen"/>
                <w:lang w:val="en-SE"/>
              </w:rPr>
              <w:t xml:space="preserve"> (</w:t>
            </w:r>
            <w:proofErr w:type="spellStart"/>
            <w:r w:rsidRPr="00401967">
              <w:rPr>
                <w:rFonts w:ascii="Sylfaen" w:hAnsi="Sylfaen"/>
                <w:lang w:val="en-SE"/>
              </w:rPr>
              <w:t>зал</w:t>
            </w:r>
            <w:proofErr w:type="spellEnd"/>
            <w:r w:rsidRPr="00401967">
              <w:rPr>
                <w:rFonts w:ascii="Sylfaen" w:hAnsi="Sylfaen"/>
                <w:lang w:val="en-SE"/>
              </w:rPr>
              <w:t xml:space="preserve"> </w:t>
            </w:r>
            <w:proofErr w:type="spellStart"/>
            <w:r w:rsidRPr="00401967">
              <w:rPr>
                <w:rFonts w:ascii="Sylfaen" w:hAnsi="Sylfaen"/>
                <w:lang w:val="en-SE"/>
              </w:rPr>
              <w:t>размером</w:t>
            </w:r>
            <w:proofErr w:type="spellEnd"/>
            <w:r w:rsidRPr="00401967">
              <w:rPr>
                <w:rFonts w:ascii="Sylfaen" w:hAnsi="Sylfaen"/>
                <w:lang w:val="en-SE"/>
              </w:rPr>
              <w:t xml:space="preserve"> 4222 м, 4 </w:t>
            </w:r>
            <w:proofErr w:type="spellStart"/>
            <w:r w:rsidRPr="00401967">
              <w:rPr>
                <w:rFonts w:ascii="Sylfaen" w:hAnsi="Sylfaen"/>
                <w:lang w:val="en-SE"/>
              </w:rPr>
              <w:t>раздевалки</w:t>
            </w:r>
            <w:proofErr w:type="spellEnd"/>
            <w:r w:rsidRPr="00401967">
              <w:rPr>
                <w:rFonts w:ascii="Sylfaen" w:hAnsi="Sylfaen"/>
                <w:lang w:val="en-SE"/>
              </w:rPr>
              <w:t xml:space="preserve">, </w:t>
            </w:r>
            <w:proofErr w:type="spellStart"/>
            <w:r w:rsidRPr="00401967">
              <w:rPr>
                <w:rFonts w:ascii="Sylfaen" w:hAnsi="Sylfaen"/>
                <w:lang w:val="en-SE"/>
              </w:rPr>
              <w:t>тренерская</w:t>
            </w:r>
            <w:proofErr w:type="spellEnd"/>
            <w:r w:rsidRPr="00401967">
              <w:rPr>
                <w:rFonts w:ascii="Sylfaen" w:hAnsi="Sylfaen"/>
                <w:lang w:val="en-SE"/>
              </w:rPr>
              <w:t xml:space="preserve">, </w:t>
            </w:r>
            <w:proofErr w:type="spellStart"/>
            <w:r w:rsidRPr="00401967">
              <w:rPr>
                <w:rFonts w:ascii="Sylfaen" w:hAnsi="Sylfaen"/>
                <w:lang w:val="en-SE"/>
              </w:rPr>
              <w:t>массажные</w:t>
            </w:r>
            <w:proofErr w:type="spellEnd"/>
            <w:r w:rsidRPr="00401967">
              <w:rPr>
                <w:rFonts w:ascii="Sylfaen" w:hAnsi="Sylfaen"/>
                <w:lang w:val="en-SE"/>
              </w:rPr>
              <w:t xml:space="preserve"> </w:t>
            </w:r>
            <w:proofErr w:type="spellStart"/>
            <w:r w:rsidRPr="00401967">
              <w:rPr>
                <w:rFonts w:ascii="Sylfaen" w:hAnsi="Sylfaen"/>
                <w:lang w:val="en-SE"/>
              </w:rPr>
              <w:t>кабинеты</w:t>
            </w:r>
            <w:proofErr w:type="spellEnd"/>
            <w:r w:rsidRPr="00401967">
              <w:rPr>
                <w:rFonts w:ascii="Sylfaen" w:hAnsi="Sylfaen"/>
                <w:lang w:val="en-SE"/>
              </w:rPr>
              <w:t xml:space="preserve">, </w:t>
            </w:r>
            <w:proofErr w:type="spellStart"/>
            <w:r w:rsidRPr="00401967">
              <w:rPr>
                <w:rFonts w:ascii="Sylfaen" w:hAnsi="Sylfaen"/>
                <w:lang w:val="en-SE"/>
              </w:rPr>
              <w:t>душевые</w:t>
            </w:r>
            <w:proofErr w:type="spellEnd"/>
            <w:r w:rsidRPr="00401967">
              <w:rPr>
                <w:rFonts w:ascii="Sylfaen" w:hAnsi="Sylfaen"/>
                <w:lang w:val="en-SE"/>
              </w:rPr>
              <w:t xml:space="preserve">, </w:t>
            </w:r>
            <w:proofErr w:type="spellStart"/>
            <w:r w:rsidRPr="00401967">
              <w:rPr>
                <w:rFonts w:ascii="Sylfaen" w:hAnsi="Sylfaen"/>
                <w:lang w:val="en-SE"/>
              </w:rPr>
              <w:t>санузлы</w:t>
            </w:r>
            <w:proofErr w:type="spellEnd"/>
            <w:r w:rsidRPr="00401967">
              <w:rPr>
                <w:rFonts w:ascii="Sylfaen" w:hAnsi="Sylfaen"/>
                <w:lang w:val="en-SE"/>
              </w:rPr>
              <w:t xml:space="preserve">, </w:t>
            </w:r>
            <w:proofErr w:type="spellStart"/>
            <w:r w:rsidRPr="00401967">
              <w:rPr>
                <w:rFonts w:ascii="Sylfaen" w:hAnsi="Sylfaen"/>
                <w:lang w:val="en-SE"/>
              </w:rPr>
              <w:t>судейская</w:t>
            </w:r>
            <w:proofErr w:type="spellEnd"/>
            <w:r w:rsidRPr="00401967">
              <w:rPr>
                <w:rFonts w:ascii="Sylfaen" w:hAnsi="Sylfaen"/>
                <w:lang w:val="en-SE"/>
              </w:rPr>
              <w:t xml:space="preserve">, </w:t>
            </w:r>
            <w:proofErr w:type="spellStart"/>
            <w:r w:rsidRPr="00401967">
              <w:rPr>
                <w:rFonts w:ascii="Sylfaen" w:hAnsi="Sylfaen"/>
                <w:lang w:val="en-SE"/>
              </w:rPr>
              <w:t>инспектора</w:t>
            </w:r>
            <w:proofErr w:type="spellEnd"/>
            <w:r w:rsidRPr="00401967">
              <w:rPr>
                <w:rFonts w:ascii="Sylfaen" w:hAnsi="Sylfaen"/>
                <w:lang w:val="en-SE"/>
              </w:rPr>
              <w:t xml:space="preserve">, </w:t>
            </w:r>
            <w:proofErr w:type="spellStart"/>
            <w:r w:rsidRPr="00401967">
              <w:rPr>
                <w:rFonts w:ascii="Sylfaen" w:hAnsi="Sylfaen"/>
                <w:lang w:val="en-SE"/>
              </w:rPr>
              <w:t>медицинские</w:t>
            </w:r>
            <w:proofErr w:type="spellEnd"/>
            <w:r w:rsidRPr="00401967">
              <w:rPr>
                <w:rFonts w:ascii="Sylfaen" w:hAnsi="Sylfaen"/>
                <w:lang w:val="en-SE"/>
              </w:rPr>
              <w:t xml:space="preserve"> </w:t>
            </w:r>
            <w:proofErr w:type="spellStart"/>
            <w:r w:rsidRPr="00401967">
              <w:rPr>
                <w:rFonts w:ascii="Sylfaen" w:hAnsi="Sylfaen"/>
                <w:lang w:val="en-SE"/>
              </w:rPr>
              <w:t>кабинеты</w:t>
            </w:r>
            <w:proofErr w:type="spellEnd"/>
            <w:r w:rsidRPr="00401967">
              <w:rPr>
                <w:rFonts w:ascii="Sylfaen" w:hAnsi="Sylfaen"/>
                <w:lang w:val="en-SE"/>
              </w:rPr>
              <w:t xml:space="preserve">, </w:t>
            </w:r>
            <w:proofErr w:type="spellStart"/>
            <w:r w:rsidRPr="00401967">
              <w:rPr>
                <w:rFonts w:ascii="Sylfaen" w:hAnsi="Sylfaen"/>
                <w:lang w:val="en-SE"/>
              </w:rPr>
              <w:t>административные</w:t>
            </w:r>
            <w:proofErr w:type="spellEnd"/>
            <w:r w:rsidRPr="00401967">
              <w:rPr>
                <w:rFonts w:ascii="Sylfaen" w:hAnsi="Sylfaen"/>
                <w:lang w:val="en-SE"/>
              </w:rPr>
              <w:t xml:space="preserve"> </w:t>
            </w:r>
            <w:proofErr w:type="spellStart"/>
            <w:r w:rsidRPr="00401967">
              <w:rPr>
                <w:rFonts w:ascii="Sylfaen" w:hAnsi="Sylfaen"/>
                <w:lang w:val="en-SE"/>
              </w:rPr>
              <w:t>рабочие</w:t>
            </w:r>
            <w:proofErr w:type="spellEnd"/>
            <w:r w:rsidRPr="00401967">
              <w:rPr>
                <w:rFonts w:ascii="Sylfaen" w:hAnsi="Sylfaen"/>
                <w:lang w:val="en-SE"/>
              </w:rPr>
              <w:t xml:space="preserve"> </w:t>
            </w:r>
            <w:proofErr w:type="spellStart"/>
            <w:r w:rsidRPr="00401967">
              <w:rPr>
                <w:rFonts w:ascii="Sylfaen" w:hAnsi="Sylfaen"/>
                <w:lang w:val="en-SE"/>
              </w:rPr>
              <w:t>кабинеты</w:t>
            </w:r>
            <w:proofErr w:type="spellEnd"/>
            <w:r w:rsidRPr="00401967">
              <w:rPr>
                <w:rFonts w:ascii="Sylfaen" w:hAnsi="Sylfaen"/>
                <w:lang w:val="en-SE"/>
              </w:rPr>
              <w:t xml:space="preserve"> и </w:t>
            </w:r>
            <w:proofErr w:type="spellStart"/>
            <w:r w:rsidRPr="00401967">
              <w:rPr>
                <w:rFonts w:ascii="Sylfaen" w:hAnsi="Sylfaen"/>
                <w:lang w:val="en-SE"/>
              </w:rPr>
              <w:t>т.д</w:t>
            </w:r>
            <w:proofErr w:type="spellEnd"/>
            <w:r w:rsidRPr="00401967">
              <w:rPr>
                <w:rFonts w:ascii="Sylfaen" w:hAnsi="Sylfaen"/>
                <w:lang w:val="en-SE"/>
              </w:rPr>
              <w:t xml:space="preserve">.), </w:t>
            </w:r>
            <w:proofErr w:type="spellStart"/>
            <w:r w:rsidRPr="00401967">
              <w:rPr>
                <w:rFonts w:ascii="Sylfaen" w:hAnsi="Sylfaen"/>
                <w:lang w:val="en-SE"/>
              </w:rPr>
              <w:t>автостоянка</w:t>
            </w:r>
            <w:proofErr w:type="spellEnd"/>
            <w:r w:rsidRPr="00401967">
              <w:rPr>
                <w:rFonts w:ascii="Sylfaen" w:hAnsi="Sylfaen"/>
                <w:lang w:val="en-SE"/>
              </w:rPr>
              <w:t xml:space="preserve">. </w:t>
            </w:r>
            <w:proofErr w:type="spellStart"/>
            <w:r w:rsidRPr="00401967">
              <w:rPr>
                <w:rFonts w:ascii="Sylfaen" w:hAnsi="Sylfaen"/>
                <w:lang w:val="en-SE"/>
              </w:rPr>
              <w:t>При</w:t>
            </w:r>
            <w:proofErr w:type="spellEnd"/>
            <w:r w:rsidRPr="00401967">
              <w:rPr>
                <w:rFonts w:ascii="Sylfaen" w:hAnsi="Sylfaen"/>
                <w:lang w:val="en-SE"/>
              </w:rPr>
              <w:t xml:space="preserve"> </w:t>
            </w:r>
            <w:proofErr w:type="spellStart"/>
            <w:r w:rsidRPr="00401967">
              <w:rPr>
                <w:rFonts w:ascii="Sylfaen" w:hAnsi="Sylfaen"/>
                <w:lang w:val="en-SE"/>
              </w:rPr>
              <w:t>возможности</w:t>
            </w:r>
            <w:proofErr w:type="spellEnd"/>
            <w:r w:rsidRPr="00401967">
              <w:rPr>
                <w:rFonts w:ascii="Sylfaen" w:hAnsi="Sylfaen"/>
                <w:lang w:val="en-SE"/>
              </w:rPr>
              <w:t xml:space="preserve"> </w:t>
            </w:r>
            <w:proofErr w:type="spellStart"/>
            <w:r w:rsidRPr="00401967">
              <w:rPr>
                <w:rFonts w:ascii="Sylfaen" w:hAnsi="Sylfaen"/>
                <w:lang w:val="en-SE"/>
              </w:rPr>
              <w:t>рекомендуется</w:t>
            </w:r>
            <w:proofErr w:type="spellEnd"/>
            <w:r w:rsidRPr="00401967">
              <w:rPr>
                <w:rFonts w:ascii="Sylfaen" w:hAnsi="Sylfaen"/>
                <w:lang w:val="en-SE"/>
              </w:rPr>
              <w:t xml:space="preserve"> </w:t>
            </w:r>
            <w:proofErr w:type="spellStart"/>
            <w:r w:rsidRPr="00401967">
              <w:rPr>
                <w:rFonts w:ascii="Sylfaen" w:hAnsi="Sylfaen"/>
                <w:lang w:val="en-SE"/>
              </w:rPr>
              <w:t>объединить</w:t>
            </w:r>
            <w:proofErr w:type="spellEnd"/>
            <w:r w:rsidRPr="00401967">
              <w:rPr>
                <w:rFonts w:ascii="Sylfaen" w:hAnsi="Sylfaen"/>
                <w:lang w:val="en-SE"/>
              </w:rPr>
              <w:t xml:space="preserve"> </w:t>
            </w:r>
            <w:proofErr w:type="spellStart"/>
            <w:r w:rsidRPr="00401967">
              <w:rPr>
                <w:rFonts w:ascii="Sylfaen" w:hAnsi="Sylfaen"/>
                <w:lang w:val="en-SE"/>
              </w:rPr>
              <w:t>необходимые</w:t>
            </w:r>
            <w:proofErr w:type="spellEnd"/>
            <w:r w:rsidRPr="00401967">
              <w:rPr>
                <w:rFonts w:ascii="Sylfaen" w:hAnsi="Sylfaen"/>
                <w:lang w:val="en-SE"/>
              </w:rPr>
              <w:t xml:space="preserve"> </w:t>
            </w:r>
            <w:proofErr w:type="spellStart"/>
            <w:r w:rsidRPr="00401967">
              <w:rPr>
                <w:rFonts w:ascii="Sylfaen" w:hAnsi="Sylfaen"/>
                <w:lang w:val="en-SE"/>
              </w:rPr>
              <w:t>инфраструктуры</w:t>
            </w:r>
            <w:proofErr w:type="spellEnd"/>
            <w:r w:rsidRPr="00401967">
              <w:rPr>
                <w:rFonts w:ascii="Sylfaen" w:hAnsi="Sylfaen"/>
                <w:lang w:val="en-SE"/>
              </w:rPr>
              <w:t xml:space="preserve"> </w:t>
            </w:r>
            <w:proofErr w:type="spellStart"/>
            <w:r w:rsidRPr="00401967">
              <w:rPr>
                <w:rFonts w:ascii="Sylfaen" w:hAnsi="Sylfaen"/>
                <w:lang w:val="en-SE"/>
              </w:rPr>
              <w:t>футзала</w:t>
            </w:r>
            <w:proofErr w:type="spellEnd"/>
            <w:r w:rsidRPr="00401967">
              <w:rPr>
                <w:rFonts w:ascii="Sylfaen" w:hAnsi="Sylfaen"/>
                <w:lang w:val="en-SE"/>
              </w:rPr>
              <w:t xml:space="preserve"> и </w:t>
            </w:r>
            <w:proofErr w:type="spellStart"/>
            <w:r w:rsidRPr="00401967">
              <w:rPr>
                <w:rFonts w:ascii="Sylfaen" w:hAnsi="Sylfaen"/>
                <w:lang w:val="en-SE"/>
              </w:rPr>
              <w:t>футбольной</w:t>
            </w:r>
            <w:proofErr w:type="spellEnd"/>
            <w:r w:rsidRPr="00401967">
              <w:rPr>
                <w:rFonts w:ascii="Sylfaen" w:hAnsi="Sylfaen"/>
                <w:lang w:val="en-SE"/>
              </w:rPr>
              <w:t xml:space="preserve"> </w:t>
            </w:r>
            <w:proofErr w:type="spellStart"/>
            <w:r w:rsidRPr="00401967">
              <w:rPr>
                <w:rFonts w:ascii="Sylfaen" w:hAnsi="Sylfaen"/>
                <w:lang w:val="en-SE"/>
              </w:rPr>
              <w:t>школы</w:t>
            </w:r>
            <w:proofErr w:type="spellEnd"/>
            <w:r w:rsidRPr="00401967">
              <w:rPr>
                <w:rFonts w:ascii="Sylfaen" w:hAnsi="Sylfaen"/>
                <w:lang w:val="en-SE"/>
              </w:rPr>
              <w:t xml:space="preserve">, </w:t>
            </w:r>
            <w:proofErr w:type="spellStart"/>
            <w:r w:rsidRPr="00401967">
              <w:rPr>
                <w:rFonts w:ascii="Sylfaen" w:hAnsi="Sylfaen"/>
                <w:lang w:val="en-SE"/>
              </w:rPr>
              <w:t>обеспечив</w:t>
            </w:r>
            <w:proofErr w:type="spellEnd"/>
            <w:r w:rsidRPr="00401967">
              <w:rPr>
                <w:rFonts w:ascii="Sylfaen" w:hAnsi="Sylfaen"/>
                <w:lang w:val="en-SE"/>
              </w:rPr>
              <w:t xml:space="preserve"> </w:t>
            </w:r>
            <w:proofErr w:type="spellStart"/>
            <w:r w:rsidRPr="00401967">
              <w:rPr>
                <w:rFonts w:ascii="Sylfaen" w:hAnsi="Sylfaen"/>
                <w:lang w:val="en-SE"/>
              </w:rPr>
              <w:t>коридорную</w:t>
            </w:r>
            <w:proofErr w:type="spellEnd"/>
            <w:r w:rsidRPr="00401967">
              <w:rPr>
                <w:rFonts w:ascii="Sylfaen" w:hAnsi="Sylfaen"/>
                <w:lang w:val="en-SE"/>
              </w:rPr>
              <w:t xml:space="preserve"> </w:t>
            </w:r>
            <w:proofErr w:type="spellStart"/>
            <w:r w:rsidRPr="00401967">
              <w:rPr>
                <w:rFonts w:ascii="Sylfaen" w:hAnsi="Sylfaen"/>
                <w:lang w:val="en-SE"/>
              </w:rPr>
              <w:t>связь</w:t>
            </w:r>
            <w:proofErr w:type="spellEnd"/>
            <w:r w:rsidRPr="00401967">
              <w:rPr>
                <w:rFonts w:ascii="Sylfaen" w:hAnsi="Sylfaen"/>
                <w:lang w:val="en-SE"/>
              </w:rPr>
              <w:t xml:space="preserve"> </w:t>
            </w:r>
            <w:proofErr w:type="spellStart"/>
            <w:r w:rsidRPr="00401967">
              <w:rPr>
                <w:rFonts w:ascii="Sylfaen" w:hAnsi="Sylfaen"/>
                <w:lang w:val="en-SE"/>
              </w:rPr>
              <w:t>между</w:t>
            </w:r>
            <w:proofErr w:type="spellEnd"/>
            <w:r w:rsidRPr="00401967">
              <w:rPr>
                <w:rFonts w:ascii="Sylfaen" w:hAnsi="Sylfaen"/>
                <w:lang w:val="en-SE"/>
              </w:rPr>
              <w:t xml:space="preserve"> </w:t>
            </w:r>
            <w:proofErr w:type="spellStart"/>
            <w:r w:rsidRPr="00401967">
              <w:rPr>
                <w:rFonts w:ascii="Sylfaen" w:hAnsi="Sylfaen"/>
                <w:lang w:val="en-SE"/>
              </w:rPr>
              <w:t>корпусом</w:t>
            </w:r>
            <w:proofErr w:type="spellEnd"/>
            <w:r w:rsidRPr="00401967">
              <w:rPr>
                <w:rFonts w:ascii="Sylfaen" w:hAnsi="Sylfaen"/>
                <w:lang w:val="en-SE"/>
              </w:rPr>
              <w:t xml:space="preserve"> и </w:t>
            </w:r>
            <w:proofErr w:type="spellStart"/>
            <w:r w:rsidRPr="00401967">
              <w:rPr>
                <w:rFonts w:ascii="Sylfaen" w:hAnsi="Sylfaen"/>
                <w:lang w:val="en-SE"/>
              </w:rPr>
              <w:t>залом</w:t>
            </w:r>
            <w:proofErr w:type="spellEnd"/>
            <w:r w:rsidRPr="00401967">
              <w:rPr>
                <w:rFonts w:ascii="Sylfaen" w:hAnsi="Sylfaen"/>
                <w:lang w:val="en-SE"/>
              </w:rPr>
              <w:t>.</w:t>
            </w:r>
          </w:p>
          <w:p w14:paraId="4C2A601F" w14:textId="77777777" w:rsidR="00D74950" w:rsidRPr="00401967" w:rsidRDefault="00D74950" w:rsidP="00D74950">
            <w:pPr>
              <w:rPr>
                <w:rFonts w:ascii="Sylfaen" w:hAnsi="Sylfaen"/>
                <w:lang w:val="en-SE"/>
              </w:rPr>
            </w:pPr>
            <w:proofErr w:type="spellStart"/>
            <w:r w:rsidRPr="00401967">
              <w:rPr>
                <w:rFonts w:ascii="Sylfaen" w:hAnsi="Sylfaen"/>
                <w:lang w:val="en-SE"/>
              </w:rPr>
              <w:t>При</w:t>
            </w:r>
            <w:proofErr w:type="spellEnd"/>
            <w:r w:rsidRPr="00401967">
              <w:rPr>
                <w:rFonts w:ascii="Sylfaen" w:hAnsi="Sylfaen"/>
                <w:lang w:val="en-SE"/>
              </w:rPr>
              <w:t xml:space="preserve"> </w:t>
            </w:r>
            <w:proofErr w:type="spellStart"/>
            <w:r w:rsidRPr="00401967">
              <w:rPr>
                <w:rFonts w:ascii="Sylfaen" w:hAnsi="Sylfaen"/>
                <w:lang w:val="en-SE"/>
              </w:rPr>
              <w:t>проектировании</w:t>
            </w:r>
            <w:proofErr w:type="spellEnd"/>
            <w:r w:rsidRPr="00401967">
              <w:rPr>
                <w:rFonts w:ascii="Sylfaen" w:hAnsi="Sylfaen"/>
                <w:lang w:val="en-SE"/>
              </w:rPr>
              <w:t xml:space="preserve"> </w:t>
            </w:r>
            <w:proofErr w:type="spellStart"/>
            <w:r w:rsidRPr="00401967">
              <w:rPr>
                <w:rFonts w:ascii="Sylfaen" w:hAnsi="Sylfaen"/>
                <w:lang w:val="en-SE"/>
              </w:rPr>
              <w:t>следует</w:t>
            </w:r>
            <w:proofErr w:type="spellEnd"/>
            <w:r w:rsidRPr="00401967">
              <w:rPr>
                <w:rFonts w:ascii="Sylfaen" w:hAnsi="Sylfaen"/>
                <w:lang w:val="en-SE"/>
              </w:rPr>
              <w:t xml:space="preserve"> </w:t>
            </w:r>
            <w:proofErr w:type="spellStart"/>
            <w:r w:rsidRPr="00401967">
              <w:rPr>
                <w:rFonts w:ascii="Sylfaen" w:hAnsi="Sylfaen"/>
                <w:lang w:val="en-SE"/>
              </w:rPr>
              <w:t>учитывать</w:t>
            </w:r>
            <w:proofErr w:type="spellEnd"/>
            <w:r w:rsidRPr="00401967">
              <w:rPr>
                <w:rFonts w:ascii="Sylfaen" w:hAnsi="Sylfaen"/>
                <w:lang w:val="en-SE"/>
              </w:rPr>
              <w:t xml:space="preserve"> </w:t>
            </w:r>
            <w:proofErr w:type="spellStart"/>
            <w:r w:rsidRPr="00401967">
              <w:rPr>
                <w:rFonts w:ascii="Sylfaen" w:hAnsi="Sylfaen"/>
                <w:lang w:val="en-SE"/>
              </w:rPr>
              <w:t>официальные</w:t>
            </w:r>
            <w:proofErr w:type="spellEnd"/>
            <w:r w:rsidRPr="00401967">
              <w:rPr>
                <w:rFonts w:ascii="Sylfaen" w:hAnsi="Sylfaen"/>
                <w:lang w:val="en-SE"/>
              </w:rPr>
              <w:t xml:space="preserve"> </w:t>
            </w:r>
            <w:proofErr w:type="spellStart"/>
            <w:r w:rsidRPr="00401967">
              <w:rPr>
                <w:rFonts w:ascii="Sylfaen" w:hAnsi="Sylfaen"/>
                <w:lang w:val="en-SE"/>
              </w:rPr>
              <w:t>правила</w:t>
            </w:r>
            <w:proofErr w:type="spellEnd"/>
            <w:r w:rsidRPr="00401967">
              <w:rPr>
                <w:rFonts w:ascii="Sylfaen" w:hAnsi="Sylfaen"/>
                <w:lang w:val="en-SE"/>
              </w:rPr>
              <w:t xml:space="preserve"> </w:t>
            </w:r>
            <w:proofErr w:type="spellStart"/>
            <w:r w:rsidRPr="00401967">
              <w:rPr>
                <w:rFonts w:ascii="Sylfaen" w:hAnsi="Sylfaen"/>
                <w:lang w:val="en-SE"/>
              </w:rPr>
              <w:t>футбола</w:t>
            </w:r>
            <w:proofErr w:type="spellEnd"/>
            <w:r w:rsidRPr="00401967">
              <w:rPr>
                <w:rFonts w:ascii="Sylfaen" w:hAnsi="Sylfaen"/>
                <w:lang w:val="en-SE"/>
              </w:rPr>
              <w:t xml:space="preserve"> и </w:t>
            </w:r>
            <w:proofErr w:type="spellStart"/>
            <w:r w:rsidRPr="00401967">
              <w:rPr>
                <w:rFonts w:ascii="Sylfaen" w:hAnsi="Sylfaen"/>
                <w:lang w:val="en-SE"/>
              </w:rPr>
              <w:t>футзала</w:t>
            </w:r>
            <w:proofErr w:type="spellEnd"/>
            <w:r w:rsidRPr="00401967">
              <w:rPr>
                <w:rFonts w:ascii="Sylfaen" w:hAnsi="Sylfaen"/>
                <w:lang w:val="en-SE"/>
              </w:rPr>
              <w:t xml:space="preserve">, </w:t>
            </w:r>
            <w:proofErr w:type="spellStart"/>
            <w:r w:rsidRPr="00401967">
              <w:rPr>
                <w:rFonts w:ascii="Sylfaen" w:hAnsi="Sylfaen"/>
                <w:lang w:val="en-SE"/>
              </w:rPr>
              <w:t>опубликованные</w:t>
            </w:r>
            <w:proofErr w:type="spellEnd"/>
            <w:r w:rsidRPr="00401967">
              <w:rPr>
                <w:rFonts w:ascii="Sylfaen" w:hAnsi="Sylfaen"/>
                <w:lang w:val="en-SE"/>
              </w:rPr>
              <w:t xml:space="preserve"> </w:t>
            </w:r>
            <w:proofErr w:type="spellStart"/>
            <w:r w:rsidRPr="00401967">
              <w:rPr>
                <w:rFonts w:ascii="Sylfaen" w:hAnsi="Sylfaen"/>
                <w:lang w:val="en-SE"/>
              </w:rPr>
              <w:t>на</w:t>
            </w:r>
            <w:proofErr w:type="spellEnd"/>
            <w:r w:rsidRPr="00401967">
              <w:rPr>
                <w:rFonts w:ascii="Sylfaen" w:hAnsi="Sylfaen"/>
                <w:lang w:val="en-SE"/>
              </w:rPr>
              <w:t xml:space="preserve"> </w:t>
            </w:r>
            <w:proofErr w:type="spellStart"/>
            <w:r w:rsidRPr="00401967">
              <w:rPr>
                <w:rFonts w:ascii="Sylfaen" w:hAnsi="Sylfaen"/>
                <w:lang w:val="en-SE"/>
              </w:rPr>
              <w:t>сайте</w:t>
            </w:r>
            <w:proofErr w:type="spellEnd"/>
            <w:r w:rsidRPr="00401967">
              <w:rPr>
                <w:rFonts w:ascii="Sylfaen" w:hAnsi="Sylfaen"/>
                <w:lang w:val="en-SE"/>
              </w:rPr>
              <w:t xml:space="preserve"> ФФА, а </w:t>
            </w:r>
            <w:proofErr w:type="spellStart"/>
            <w:r w:rsidRPr="00401967">
              <w:rPr>
                <w:rFonts w:ascii="Sylfaen" w:hAnsi="Sylfaen"/>
                <w:lang w:val="en-SE"/>
              </w:rPr>
              <w:t>также</w:t>
            </w:r>
            <w:proofErr w:type="spellEnd"/>
            <w:r w:rsidRPr="00401967">
              <w:rPr>
                <w:rFonts w:ascii="Sylfaen" w:hAnsi="Sylfaen"/>
                <w:lang w:val="en-SE"/>
              </w:rPr>
              <w:t xml:space="preserve"> </w:t>
            </w:r>
            <w:proofErr w:type="spellStart"/>
            <w:r w:rsidRPr="00401967">
              <w:rPr>
                <w:rFonts w:ascii="Sylfaen" w:hAnsi="Sylfaen"/>
                <w:lang w:val="en-SE"/>
              </w:rPr>
              <w:t>требования</w:t>
            </w:r>
            <w:proofErr w:type="spellEnd"/>
            <w:r w:rsidRPr="00401967">
              <w:rPr>
                <w:rFonts w:ascii="Sylfaen" w:hAnsi="Sylfaen"/>
                <w:lang w:val="en-SE"/>
              </w:rPr>
              <w:t xml:space="preserve"> </w:t>
            </w:r>
            <w:proofErr w:type="spellStart"/>
            <w:r w:rsidRPr="00401967">
              <w:rPr>
                <w:rFonts w:ascii="Sylfaen" w:hAnsi="Sylfaen"/>
                <w:lang w:val="en-SE"/>
              </w:rPr>
              <w:t>нормативов</w:t>
            </w:r>
            <w:proofErr w:type="spellEnd"/>
            <w:r w:rsidRPr="00401967">
              <w:rPr>
                <w:rFonts w:ascii="Sylfaen" w:hAnsi="Sylfaen"/>
                <w:lang w:val="en-SE"/>
              </w:rPr>
              <w:t xml:space="preserve"> </w:t>
            </w:r>
            <w:proofErr w:type="spellStart"/>
            <w:r w:rsidRPr="00401967">
              <w:rPr>
                <w:rFonts w:ascii="Sylfaen" w:hAnsi="Sylfaen"/>
                <w:lang w:val="en-SE"/>
              </w:rPr>
              <w:t>инфраструктуры</w:t>
            </w:r>
            <w:proofErr w:type="spellEnd"/>
            <w:r w:rsidRPr="00401967">
              <w:rPr>
                <w:rFonts w:ascii="Sylfaen" w:hAnsi="Sylfaen"/>
                <w:lang w:val="en-SE"/>
              </w:rPr>
              <w:t xml:space="preserve"> ФФА. </w:t>
            </w:r>
            <w:proofErr w:type="spellStart"/>
            <w:r w:rsidRPr="00401967">
              <w:rPr>
                <w:rFonts w:ascii="Sylfaen" w:hAnsi="Sylfaen"/>
                <w:lang w:val="en-SE"/>
              </w:rPr>
              <w:t>Минимальная</w:t>
            </w:r>
            <w:proofErr w:type="spellEnd"/>
            <w:r w:rsidRPr="00401967">
              <w:rPr>
                <w:rFonts w:ascii="Sylfaen" w:hAnsi="Sylfaen"/>
                <w:lang w:val="en-SE"/>
              </w:rPr>
              <w:t xml:space="preserve"> </w:t>
            </w:r>
            <w:proofErr w:type="spellStart"/>
            <w:r w:rsidRPr="00401967">
              <w:rPr>
                <w:rFonts w:ascii="Sylfaen" w:hAnsi="Sylfaen"/>
                <w:lang w:val="en-SE"/>
              </w:rPr>
              <w:t>оценка</w:t>
            </w:r>
            <w:proofErr w:type="spellEnd"/>
            <w:r w:rsidRPr="00401967">
              <w:rPr>
                <w:rFonts w:ascii="Sylfaen" w:hAnsi="Sylfaen"/>
                <w:lang w:val="en-SE"/>
              </w:rPr>
              <w:t xml:space="preserve"> </w:t>
            </w:r>
            <w:proofErr w:type="spellStart"/>
            <w:r w:rsidRPr="00401967">
              <w:rPr>
                <w:rFonts w:ascii="Sylfaen" w:hAnsi="Sylfaen"/>
                <w:lang w:val="en-SE"/>
              </w:rPr>
              <w:t>эскизного</w:t>
            </w:r>
            <w:proofErr w:type="spellEnd"/>
            <w:r w:rsidRPr="00401967">
              <w:rPr>
                <w:rFonts w:ascii="Sylfaen" w:hAnsi="Sylfaen"/>
                <w:lang w:val="en-SE"/>
              </w:rPr>
              <w:t xml:space="preserve"> </w:t>
            </w:r>
            <w:proofErr w:type="spellStart"/>
            <w:r w:rsidRPr="00401967">
              <w:rPr>
                <w:rFonts w:ascii="Sylfaen" w:hAnsi="Sylfaen"/>
                <w:lang w:val="en-SE"/>
              </w:rPr>
              <w:t>проекта</w:t>
            </w:r>
            <w:proofErr w:type="spellEnd"/>
            <w:r w:rsidRPr="00401967">
              <w:rPr>
                <w:rFonts w:ascii="Sylfaen" w:hAnsi="Sylfaen"/>
                <w:lang w:val="en-SE"/>
              </w:rPr>
              <w:t xml:space="preserve"> </w:t>
            </w:r>
            <w:proofErr w:type="spellStart"/>
            <w:r w:rsidRPr="00401967">
              <w:rPr>
                <w:rFonts w:ascii="Sylfaen" w:hAnsi="Sylfaen"/>
                <w:lang w:val="en-SE"/>
              </w:rPr>
              <w:t>установлена</w:t>
            </w:r>
            <w:proofErr w:type="spellEnd"/>
            <w:r w:rsidRPr="00401967">
              <w:rPr>
                <w:rFonts w:ascii="Sylfaen" w:hAnsi="Sylfaen"/>
                <w:lang w:val="en-SE"/>
              </w:rPr>
              <w:t xml:space="preserve"> </w:t>
            </w:r>
            <w:proofErr w:type="spellStart"/>
            <w:r w:rsidRPr="00401967">
              <w:rPr>
                <w:rFonts w:ascii="Sylfaen" w:hAnsi="Sylfaen"/>
                <w:lang w:val="en-SE"/>
              </w:rPr>
              <w:t>на</w:t>
            </w:r>
            <w:proofErr w:type="spellEnd"/>
            <w:r w:rsidRPr="00401967">
              <w:rPr>
                <w:rFonts w:ascii="Sylfaen" w:hAnsi="Sylfaen"/>
                <w:lang w:val="en-SE"/>
              </w:rPr>
              <w:t xml:space="preserve"> </w:t>
            </w:r>
            <w:proofErr w:type="spellStart"/>
            <w:r w:rsidRPr="00401967">
              <w:rPr>
                <w:rFonts w:ascii="Sylfaen" w:hAnsi="Sylfaen"/>
                <w:lang w:val="en-SE"/>
              </w:rPr>
              <w:t>уровне</w:t>
            </w:r>
            <w:proofErr w:type="spellEnd"/>
            <w:r w:rsidRPr="00401967">
              <w:rPr>
                <w:rFonts w:ascii="Sylfaen" w:hAnsi="Sylfaen"/>
                <w:lang w:val="en-SE"/>
              </w:rPr>
              <w:t xml:space="preserve"> 40 </w:t>
            </w:r>
            <w:proofErr w:type="spellStart"/>
            <w:r w:rsidRPr="00401967">
              <w:rPr>
                <w:rFonts w:ascii="Sylfaen" w:hAnsi="Sylfaen"/>
                <w:lang w:val="en-SE"/>
              </w:rPr>
              <w:t>баллов</w:t>
            </w:r>
            <w:proofErr w:type="spellEnd"/>
            <w:r w:rsidRPr="00401967">
              <w:rPr>
                <w:rFonts w:ascii="Sylfaen" w:hAnsi="Sylfaen"/>
                <w:lang w:val="en-SE"/>
              </w:rPr>
              <w:t>.</w:t>
            </w:r>
          </w:p>
          <w:p w14:paraId="0EBBB197" w14:textId="75F37EB8" w:rsidR="00200F4D" w:rsidRPr="00FC6942" w:rsidRDefault="00200F4D" w:rsidP="00120954">
            <w:pPr>
              <w:rPr>
                <w:rFonts w:ascii="GHEA Grapalat" w:hAnsi="GHEA Grapalat"/>
                <w:sz w:val="20"/>
                <w:szCs w:val="20"/>
              </w:rPr>
            </w:pPr>
          </w:p>
        </w:tc>
      </w:tr>
    </w:tbl>
    <w:p w14:paraId="68945E7D" w14:textId="77777777" w:rsidR="00200F4D" w:rsidRPr="00FC6942" w:rsidRDefault="00200F4D" w:rsidP="00200F4D">
      <w:pPr>
        <w:widowControl w:val="0"/>
        <w:ind w:firstLine="375"/>
        <w:jc w:val="both"/>
        <w:rPr>
          <w:rFonts w:ascii="Sylfaen" w:hAnsi="Sylfaen"/>
          <w:lang w:val="hy-AM"/>
        </w:rPr>
      </w:pPr>
    </w:p>
    <w:p w14:paraId="1EF9C092" w14:textId="77777777" w:rsidR="003B2F27" w:rsidRPr="00200F4D" w:rsidRDefault="003B2F27" w:rsidP="003B2F27">
      <w:pPr>
        <w:widowControl w:val="0"/>
        <w:spacing w:after="160" w:line="360" w:lineRule="auto"/>
        <w:jc w:val="center"/>
        <w:rPr>
          <w:rFonts w:ascii="GHEA Grapalat" w:hAnsi="GHEA Grapalat"/>
          <w:lang w:val="hy-AM"/>
        </w:rPr>
      </w:pPr>
    </w:p>
    <w:tbl>
      <w:tblPr>
        <w:tblW w:w="9639" w:type="dxa"/>
        <w:jc w:val="center"/>
        <w:tblLayout w:type="fixed"/>
        <w:tblLook w:val="0000" w:firstRow="0" w:lastRow="0" w:firstColumn="0" w:lastColumn="0" w:noHBand="0" w:noVBand="0"/>
      </w:tblPr>
      <w:tblGrid>
        <w:gridCol w:w="4536"/>
        <w:gridCol w:w="760"/>
        <w:gridCol w:w="4343"/>
      </w:tblGrid>
      <w:tr w:rsidR="003B2F27" w:rsidRPr="00AD29CE" w14:paraId="6B0C8785" w14:textId="77777777" w:rsidTr="005B7138">
        <w:trPr>
          <w:jc w:val="center"/>
        </w:trPr>
        <w:tc>
          <w:tcPr>
            <w:tcW w:w="4536" w:type="dxa"/>
          </w:tcPr>
          <w:p w14:paraId="6E5D6EBD" w14:textId="77777777"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lastRenderedPageBreak/>
              <w:t>ЗАКАЗЧИК</w:t>
            </w:r>
          </w:p>
          <w:p w14:paraId="116E305D" w14:textId="77777777"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___________________________</w:t>
            </w:r>
          </w:p>
          <w:p w14:paraId="4B42223F" w14:textId="77777777"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14:paraId="4328A926" w14:textId="77777777"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14:paraId="09EDDD9E" w14:textId="77777777" w:rsidR="003B2F27" w:rsidRPr="00AD29CE" w:rsidRDefault="003B2F27" w:rsidP="005B7138">
            <w:pPr>
              <w:widowControl w:val="0"/>
              <w:spacing w:after="160" w:line="360" w:lineRule="auto"/>
              <w:jc w:val="center"/>
              <w:rPr>
                <w:rFonts w:ascii="GHEA Grapalat" w:hAnsi="GHEA Grapalat"/>
              </w:rPr>
            </w:pPr>
          </w:p>
        </w:tc>
        <w:tc>
          <w:tcPr>
            <w:tcW w:w="4343" w:type="dxa"/>
          </w:tcPr>
          <w:p w14:paraId="055B9C77" w14:textId="77777777"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14:paraId="268E3F33" w14:textId="77777777"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w:t>
            </w:r>
          </w:p>
          <w:p w14:paraId="3A1B4352" w14:textId="77777777"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14:paraId="42F278AE" w14:textId="77777777"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r>
    </w:tbl>
    <w:p w14:paraId="5AB7F120" w14:textId="77777777" w:rsidR="003B2F27" w:rsidRPr="00AD29CE" w:rsidRDefault="003B2F27" w:rsidP="003B2F27">
      <w:pPr>
        <w:widowControl w:val="0"/>
        <w:spacing w:after="160" w:line="360" w:lineRule="auto"/>
        <w:jc w:val="center"/>
        <w:rPr>
          <w:rFonts w:ascii="GHEA Grapalat" w:hAnsi="GHEA Grapalat"/>
        </w:rPr>
      </w:pPr>
      <w:r w:rsidRPr="00AD29CE">
        <w:rPr>
          <w:rFonts w:ascii="GHEA Grapalat" w:hAnsi="GHEA Grapalat"/>
        </w:rPr>
        <w:br w:type="page"/>
      </w:r>
    </w:p>
    <w:p w14:paraId="5DAA438C" w14:textId="77777777" w:rsidR="00AD515A" w:rsidRPr="00AD29CE" w:rsidRDefault="00AD515A" w:rsidP="00AD515A">
      <w:pPr>
        <w:widowControl w:val="0"/>
        <w:spacing w:after="160"/>
        <w:jc w:val="right"/>
        <w:rPr>
          <w:rFonts w:ascii="GHEA Grapalat" w:hAnsi="GHEA Grapalat"/>
          <w:i/>
        </w:rPr>
      </w:pPr>
      <w:r w:rsidRPr="00AD29CE">
        <w:rPr>
          <w:rFonts w:ascii="GHEA Grapalat" w:hAnsi="GHEA Grapalat"/>
          <w:i/>
        </w:rPr>
        <w:lastRenderedPageBreak/>
        <w:t>Приложение № 1</w:t>
      </w:r>
    </w:p>
    <w:p w14:paraId="67EE336A" w14:textId="3CD5F171" w:rsidR="00AD515A" w:rsidRPr="00AD29CE" w:rsidRDefault="00AD515A" w:rsidP="00AD515A">
      <w:pPr>
        <w:widowControl w:val="0"/>
        <w:spacing w:after="160"/>
        <w:jc w:val="right"/>
        <w:rPr>
          <w:rFonts w:ascii="GHEA Grapalat" w:hAnsi="GHEA Grapalat"/>
          <w:i/>
        </w:rPr>
      </w:pPr>
      <w:r w:rsidRPr="00AD29CE">
        <w:rPr>
          <w:rFonts w:ascii="GHEA Grapalat" w:hAnsi="GHEA Grapalat"/>
          <w:i/>
        </w:rPr>
        <w:t>к Договору под кодом</w:t>
      </w:r>
      <w:r>
        <w:rPr>
          <w:rFonts w:ascii="GHEA Grapalat" w:hAnsi="GHEA Grapalat"/>
          <w:i/>
        </w:rPr>
        <w:t xml:space="preserve"> </w:t>
      </w:r>
      <w:r w:rsidR="00D837A7">
        <w:rPr>
          <w:rFonts w:ascii="GHEA Grapalat" w:hAnsi="GHEA Grapalat"/>
          <w:b/>
          <w:i/>
          <w:lang w:val="en-GB"/>
        </w:rPr>
        <w:t>HFF</w:t>
      </w:r>
      <w:r w:rsidR="00D837A7" w:rsidRPr="00D837A7">
        <w:rPr>
          <w:rFonts w:ascii="GHEA Grapalat" w:hAnsi="GHEA Grapalat"/>
          <w:b/>
          <w:i/>
        </w:rPr>
        <w:t>-</w:t>
      </w:r>
      <w:proofErr w:type="spellStart"/>
      <w:r w:rsidR="00D837A7">
        <w:rPr>
          <w:rFonts w:ascii="GHEA Grapalat" w:hAnsi="GHEA Grapalat"/>
          <w:b/>
          <w:i/>
          <w:lang w:val="en-GB"/>
        </w:rPr>
        <w:t>NTsDzB</w:t>
      </w:r>
      <w:proofErr w:type="spellEnd"/>
      <w:r w:rsidR="00D837A7" w:rsidRPr="00D837A7">
        <w:rPr>
          <w:rFonts w:ascii="GHEA Grapalat" w:hAnsi="GHEA Grapalat"/>
          <w:b/>
          <w:i/>
        </w:rPr>
        <w:t>-2025/2</w:t>
      </w:r>
      <w:r w:rsidRPr="00561745">
        <w:rPr>
          <w:rFonts w:ascii="GHEA Grapalat" w:hAnsi="GHEA Grapalat"/>
          <w:i/>
        </w:rPr>
        <w:br/>
      </w:r>
      <w:r w:rsidRPr="00AD29CE">
        <w:rPr>
          <w:rFonts w:ascii="GHEA Grapalat" w:hAnsi="GHEA Grapalat"/>
          <w:i/>
        </w:rPr>
        <w:t xml:space="preserve">заключенному </w:t>
      </w:r>
      <w:r>
        <w:rPr>
          <w:rFonts w:ascii="GHEA Grapalat" w:hAnsi="GHEA Grapalat"/>
          <w:i/>
        </w:rPr>
        <w:t>"</w:t>
      </w:r>
      <w:r w:rsidRPr="00E40AC8">
        <w:rPr>
          <w:rFonts w:ascii="GHEA Grapalat" w:hAnsi="GHEA Grapalat"/>
          <w:i/>
        </w:rPr>
        <w:tab/>
      </w:r>
      <w:r>
        <w:rPr>
          <w:rFonts w:ascii="GHEA Grapalat" w:hAnsi="GHEA Grapalat"/>
          <w:i/>
        </w:rPr>
        <w:t>"</w:t>
      </w:r>
      <w:r w:rsidRPr="00E40AC8">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38375661" w14:textId="77777777" w:rsidR="00EC799F" w:rsidRPr="00E77F0B" w:rsidRDefault="00EC799F" w:rsidP="00EC799F">
      <w:pPr>
        <w:tabs>
          <w:tab w:val="left" w:pos="6570"/>
        </w:tabs>
        <w:spacing w:after="200" w:line="276" w:lineRule="auto"/>
        <w:jc w:val="center"/>
        <w:rPr>
          <w:rFonts w:ascii="Sylfaen" w:eastAsiaTheme="minorEastAsia" w:hAnsi="Sylfaen"/>
          <w:b/>
          <w:u w:val="single"/>
          <w:lang w:val="hy-AM"/>
        </w:rPr>
      </w:pPr>
      <w:r w:rsidRPr="00771F1D">
        <w:rPr>
          <w:rFonts w:ascii="Sylfaen" w:eastAsiaTheme="minorEastAsia" w:hAnsi="Sylfaen"/>
          <w:b/>
          <w:u w:val="single"/>
          <w:lang w:val="hy-AM"/>
        </w:rPr>
        <w:t xml:space="preserve">ТЕХНИЧЕСКИЕ ХАРАКТЕРИСТИКИ </w:t>
      </w:r>
      <w:r w:rsidRPr="00E77F0B">
        <w:rPr>
          <w:rFonts w:ascii="Sylfaen" w:eastAsiaTheme="minorEastAsia" w:hAnsi="Sylfaen"/>
          <w:b/>
          <w:u w:val="single"/>
          <w:lang w:val="hy-AM"/>
        </w:rPr>
        <w:t>(</w:t>
      </w:r>
      <w:r w:rsidRPr="00771F1D">
        <w:rPr>
          <w:rFonts w:ascii="Sylfaen" w:eastAsiaTheme="minorEastAsia" w:hAnsi="Sylfaen"/>
          <w:b/>
          <w:u w:val="single"/>
          <w:lang w:val="hy-AM"/>
        </w:rPr>
        <w:t>ЗАДАЧА ПРОЕКТИРОВАНИЯ</w:t>
      </w:r>
      <w:r w:rsidRPr="00E77F0B">
        <w:rPr>
          <w:rFonts w:ascii="Sylfaen" w:eastAsiaTheme="minorEastAsia" w:hAnsi="Sylfaen"/>
          <w:b/>
          <w:u w:val="single"/>
          <w:lang w:val="hy-AM"/>
        </w:rPr>
        <w:t>)</w:t>
      </w:r>
    </w:p>
    <w:p w14:paraId="16542AE9" w14:textId="77777777" w:rsidR="00D74950" w:rsidRPr="00E77F0B" w:rsidRDefault="00D74950" w:rsidP="00D74950">
      <w:pPr>
        <w:spacing w:after="200" w:line="276" w:lineRule="auto"/>
        <w:rPr>
          <w:rFonts w:ascii="Sylfaen" w:eastAsiaTheme="minorEastAsia" w:hAnsi="Sylfaen" w:cs="Arial"/>
          <w:b/>
          <w:lang w:val="hy-AM"/>
        </w:rPr>
      </w:pPr>
      <w:r w:rsidRPr="00724CC3">
        <w:rPr>
          <w:rFonts w:ascii="Sylfaen" w:eastAsiaTheme="minorEastAsia" w:hAnsi="Sylfaen" w:cs="Arial"/>
          <w:b/>
          <w:bCs/>
        </w:rPr>
        <w:t>Объект:</w:t>
      </w:r>
      <w:r w:rsidRPr="00724CC3">
        <w:rPr>
          <w:rFonts w:ascii="Sylfaen" w:eastAsiaTheme="minorEastAsia" w:hAnsi="Sylfaen" w:cs="Arial"/>
          <w:b/>
        </w:rPr>
        <w:t xml:space="preserve"> Реконструкция стадиона «Арнар» и строительство спортивного зала в Иджеванской общине, Тавушской области, Республика Армения.</w:t>
      </w:r>
      <w:r w:rsidRPr="00724CC3">
        <w:rPr>
          <w:rFonts w:ascii="Sylfaen" w:eastAsiaTheme="minorEastAsia" w:hAnsi="Sylfaen" w:cs="Arial"/>
          <w:b/>
        </w:rPr>
        <w:br/>
      </w:r>
      <w:r w:rsidRPr="00724CC3">
        <w:rPr>
          <w:rFonts w:ascii="Sylfaen" w:eastAsiaTheme="minorEastAsia" w:hAnsi="Sylfaen" w:cs="Arial"/>
          <w:b/>
          <w:bCs/>
        </w:rPr>
        <w:t>Адрес:</w:t>
      </w:r>
      <w:r w:rsidRPr="00724CC3">
        <w:rPr>
          <w:rFonts w:ascii="Sylfaen" w:eastAsiaTheme="minorEastAsia" w:hAnsi="Sylfaen" w:cs="Arial"/>
          <w:b/>
        </w:rPr>
        <w:t xml:space="preserve"> Тавушская область, Иджеванская община.</w:t>
      </w:r>
    </w:p>
    <w:tbl>
      <w:tblPr>
        <w:tblStyle w:val="TableGrid"/>
        <w:tblpPr w:leftFromText="180" w:rightFromText="180" w:vertAnchor="text" w:horzAnchor="margin" w:tblpY="115"/>
        <w:tblW w:w="9788" w:type="dxa"/>
        <w:tblLook w:val="04A0" w:firstRow="1" w:lastRow="0" w:firstColumn="1" w:lastColumn="0" w:noHBand="0" w:noVBand="1"/>
      </w:tblPr>
      <w:tblGrid>
        <w:gridCol w:w="648"/>
        <w:gridCol w:w="3983"/>
        <w:gridCol w:w="5157"/>
      </w:tblGrid>
      <w:tr w:rsidR="00D74950" w:rsidRPr="00724CC3" w14:paraId="1A2BA209" w14:textId="77777777" w:rsidTr="00D33C8A">
        <w:trPr>
          <w:trHeight w:val="557"/>
        </w:trPr>
        <w:tc>
          <w:tcPr>
            <w:tcW w:w="648" w:type="dxa"/>
            <w:vAlign w:val="center"/>
          </w:tcPr>
          <w:p w14:paraId="35FEF10E" w14:textId="77777777" w:rsidR="00D74950" w:rsidRPr="00E77F0B" w:rsidRDefault="00D74950" w:rsidP="00D74950">
            <w:pPr>
              <w:numPr>
                <w:ilvl w:val="0"/>
                <w:numId w:val="36"/>
              </w:numPr>
              <w:contextualSpacing/>
              <w:jc w:val="center"/>
              <w:rPr>
                <w:rFonts w:ascii="Sylfaen" w:hAnsi="Sylfaen"/>
                <w:lang w:val="hy-AM"/>
              </w:rPr>
            </w:pPr>
          </w:p>
        </w:tc>
        <w:tc>
          <w:tcPr>
            <w:tcW w:w="3983" w:type="dxa"/>
            <w:vAlign w:val="center"/>
          </w:tcPr>
          <w:p w14:paraId="107279B6" w14:textId="77777777" w:rsidR="00D74950" w:rsidRPr="00E77F0B" w:rsidRDefault="00D74950" w:rsidP="00D33C8A">
            <w:pPr>
              <w:spacing w:after="200" w:line="276" w:lineRule="auto"/>
              <w:rPr>
                <w:rFonts w:ascii="Sylfaen" w:hAnsi="Sylfaen"/>
                <w:lang w:val="hy-AM"/>
              </w:rPr>
            </w:pPr>
            <w:r w:rsidRPr="00771F1D">
              <w:rPr>
                <w:rFonts w:ascii="Sylfaen" w:hAnsi="Sylfaen" w:cs="Arial"/>
                <w:lang w:val="hy-AM"/>
              </w:rPr>
              <w:t>Основа проектирования</w:t>
            </w:r>
          </w:p>
        </w:tc>
        <w:tc>
          <w:tcPr>
            <w:tcW w:w="5157" w:type="dxa"/>
          </w:tcPr>
          <w:p w14:paraId="12B3E382" w14:textId="77777777" w:rsidR="00D74950" w:rsidRPr="00724CC3" w:rsidRDefault="00D74950" w:rsidP="00D33C8A">
            <w:pPr>
              <w:spacing w:after="200" w:line="276" w:lineRule="auto"/>
              <w:jc w:val="center"/>
              <w:rPr>
                <w:rFonts w:ascii="Sylfaen" w:hAnsi="Sylfaen"/>
              </w:rPr>
            </w:pPr>
            <w:r w:rsidRPr="00724CC3">
              <w:rPr>
                <w:rFonts w:ascii="Sylfaen" w:hAnsi="Sylfaen"/>
              </w:rPr>
              <w:t>Решение правительства Республики Армения</w:t>
            </w:r>
            <w:r w:rsidRPr="00724CC3">
              <w:rPr>
                <w:rFonts w:ascii="Sylfaen" w:hAnsi="Sylfaen"/>
              </w:rPr>
              <w:br/>
              <w:t>№ 2080-Н от 29 декабря 2022 года.</w:t>
            </w:r>
          </w:p>
        </w:tc>
      </w:tr>
      <w:tr w:rsidR="00D74950" w:rsidRPr="00724CC3" w14:paraId="3958C992" w14:textId="77777777" w:rsidTr="00D33C8A">
        <w:tc>
          <w:tcPr>
            <w:tcW w:w="648" w:type="dxa"/>
            <w:vAlign w:val="center"/>
          </w:tcPr>
          <w:p w14:paraId="16F3E267" w14:textId="77777777" w:rsidR="00D74950" w:rsidRPr="00E77F0B" w:rsidRDefault="00D74950" w:rsidP="00D74950">
            <w:pPr>
              <w:numPr>
                <w:ilvl w:val="0"/>
                <w:numId w:val="36"/>
              </w:numPr>
              <w:contextualSpacing/>
              <w:jc w:val="center"/>
              <w:rPr>
                <w:rFonts w:ascii="Sylfaen" w:hAnsi="Sylfaen"/>
                <w:lang w:val="hy-AM"/>
              </w:rPr>
            </w:pPr>
          </w:p>
        </w:tc>
        <w:tc>
          <w:tcPr>
            <w:tcW w:w="3983" w:type="dxa"/>
            <w:vAlign w:val="center"/>
          </w:tcPr>
          <w:p w14:paraId="25414690" w14:textId="77777777" w:rsidR="00D74950" w:rsidRPr="00E77F0B" w:rsidRDefault="00D74950" w:rsidP="00D33C8A">
            <w:pPr>
              <w:spacing w:after="200" w:line="276" w:lineRule="auto"/>
              <w:rPr>
                <w:rFonts w:ascii="Sylfaen" w:hAnsi="Sylfaen"/>
                <w:lang w:val="hy-AM"/>
              </w:rPr>
            </w:pPr>
            <w:r w:rsidRPr="00771F1D">
              <w:rPr>
                <w:rFonts w:ascii="Sylfaen" w:hAnsi="Sylfaen" w:cs="Arial"/>
                <w:lang w:val="hy-AM"/>
              </w:rPr>
              <w:t>Клиент:</w:t>
            </w:r>
          </w:p>
        </w:tc>
        <w:tc>
          <w:tcPr>
            <w:tcW w:w="5157" w:type="dxa"/>
          </w:tcPr>
          <w:p w14:paraId="543CBE2E" w14:textId="77777777" w:rsidR="00D74950" w:rsidRPr="00E77F0B" w:rsidRDefault="00D74950" w:rsidP="00D33C8A">
            <w:pPr>
              <w:spacing w:after="200" w:line="276" w:lineRule="auto"/>
              <w:jc w:val="center"/>
              <w:rPr>
                <w:rFonts w:ascii="Sylfaen" w:hAnsi="Sylfaen"/>
                <w:lang w:val="hy-AM"/>
              </w:rPr>
            </w:pPr>
            <w:r w:rsidRPr="00771F1D">
              <w:rPr>
                <w:rFonts w:ascii="Sylfaen" w:hAnsi="Sylfaen" w:cs="Arial"/>
                <w:lang w:val="hy-AM"/>
              </w:rPr>
              <w:t>Общественная организация "Федерация футбола Армении"</w:t>
            </w:r>
          </w:p>
        </w:tc>
      </w:tr>
      <w:tr w:rsidR="00D74950" w:rsidRPr="00E77F0B" w14:paraId="7519DE88" w14:textId="77777777" w:rsidTr="00D33C8A">
        <w:tc>
          <w:tcPr>
            <w:tcW w:w="648" w:type="dxa"/>
            <w:vAlign w:val="center"/>
          </w:tcPr>
          <w:p w14:paraId="1E39BE3B" w14:textId="77777777" w:rsidR="00D74950" w:rsidRPr="00E77F0B" w:rsidRDefault="00D74950" w:rsidP="00D74950">
            <w:pPr>
              <w:numPr>
                <w:ilvl w:val="0"/>
                <w:numId w:val="36"/>
              </w:numPr>
              <w:contextualSpacing/>
              <w:jc w:val="center"/>
              <w:rPr>
                <w:rFonts w:ascii="Sylfaen" w:hAnsi="Sylfaen"/>
                <w:lang w:val="hy-AM"/>
              </w:rPr>
            </w:pPr>
          </w:p>
        </w:tc>
        <w:tc>
          <w:tcPr>
            <w:tcW w:w="3983" w:type="dxa"/>
            <w:vAlign w:val="center"/>
          </w:tcPr>
          <w:p w14:paraId="2843AF42" w14:textId="77777777" w:rsidR="00D74950" w:rsidRPr="00E77F0B" w:rsidRDefault="00D74950" w:rsidP="00D33C8A">
            <w:pPr>
              <w:spacing w:after="200" w:line="276" w:lineRule="auto"/>
              <w:rPr>
                <w:rFonts w:ascii="Sylfaen" w:hAnsi="Sylfaen"/>
                <w:lang w:val="hy-AM"/>
              </w:rPr>
            </w:pPr>
            <w:r w:rsidRPr="00771F1D">
              <w:rPr>
                <w:rFonts w:ascii="Sylfaen" w:hAnsi="Sylfaen" w:cs="Arial"/>
                <w:lang w:val="hy-AM"/>
              </w:rPr>
              <w:t>Этап проектирования</w:t>
            </w:r>
          </w:p>
        </w:tc>
        <w:tc>
          <w:tcPr>
            <w:tcW w:w="5157" w:type="dxa"/>
          </w:tcPr>
          <w:p w14:paraId="47A737F0" w14:textId="77777777" w:rsidR="00D74950" w:rsidRPr="00E77F0B" w:rsidRDefault="00D74950" w:rsidP="00D33C8A">
            <w:pPr>
              <w:spacing w:after="200" w:line="276" w:lineRule="auto"/>
              <w:jc w:val="center"/>
              <w:rPr>
                <w:rFonts w:ascii="Sylfaen" w:hAnsi="Sylfaen"/>
                <w:lang w:val="hy-AM"/>
              </w:rPr>
            </w:pPr>
            <w:r w:rsidRPr="00771F1D">
              <w:rPr>
                <w:rFonts w:ascii="Sylfaen" w:hAnsi="Sylfaen" w:cs="Arial"/>
                <w:lang w:val="hy-AM"/>
              </w:rPr>
              <w:t>Рабочий проект</w:t>
            </w:r>
          </w:p>
        </w:tc>
      </w:tr>
      <w:tr w:rsidR="00D74950" w:rsidRPr="00724CC3" w14:paraId="48AB0569" w14:textId="77777777" w:rsidTr="00D33C8A">
        <w:trPr>
          <w:trHeight w:val="2150"/>
        </w:trPr>
        <w:tc>
          <w:tcPr>
            <w:tcW w:w="648" w:type="dxa"/>
            <w:vAlign w:val="center"/>
          </w:tcPr>
          <w:p w14:paraId="7C7AFA45" w14:textId="77777777" w:rsidR="00D74950" w:rsidRPr="00E77F0B" w:rsidRDefault="00D74950" w:rsidP="00D74950">
            <w:pPr>
              <w:numPr>
                <w:ilvl w:val="0"/>
                <w:numId w:val="36"/>
              </w:numPr>
              <w:contextualSpacing/>
              <w:jc w:val="center"/>
              <w:rPr>
                <w:rFonts w:ascii="Sylfaen" w:hAnsi="Sylfaen"/>
                <w:lang w:val="hy-AM"/>
              </w:rPr>
            </w:pPr>
          </w:p>
        </w:tc>
        <w:tc>
          <w:tcPr>
            <w:tcW w:w="3983" w:type="dxa"/>
          </w:tcPr>
          <w:p w14:paraId="14E01471" w14:textId="77777777" w:rsidR="00D74950" w:rsidRPr="00771F1D" w:rsidRDefault="00D74950" w:rsidP="00D33C8A">
            <w:pPr>
              <w:contextualSpacing/>
              <w:rPr>
                <w:rFonts w:ascii="Sylfaen" w:hAnsi="Sylfaen" w:cs="Sylfaen"/>
                <w:lang w:val="hy-AM"/>
              </w:rPr>
            </w:pPr>
            <w:r w:rsidRPr="00771F1D">
              <w:rPr>
                <w:rFonts w:ascii="Sylfaen" w:hAnsi="Sylfaen" w:cs="Arial"/>
                <w:b/>
                <w:lang w:val="hy-AM"/>
              </w:rPr>
              <w:t>Исходные данные</w:t>
            </w:r>
          </w:p>
          <w:p w14:paraId="737CF1C3" w14:textId="77777777" w:rsidR="00D74950" w:rsidRPr="00771F1D" w:rsidRDefault="00D74950" w:rsidP="00D33C8A">
            <w:pPr>
              <w:contextualSpacing/>
              <w:rPr>
                <w:rFonts w:ascii="Sylfaen" w:hAnsi="Sylfaen" w:cs="Arial"/>
                <w:lang w:val="hy-AM"/>
              </w:rPr>
            </w:pPr>
            <w:r w:rsidRPr="00771F1D">
              <w:rPr>
                <w:rFonts w:ascii="Sylfaen" w:hAnsi="Sylfaen" w:cs="Arial"/>
                <w:lang w:val="hy-AM"/>
              </w:rPr>
              <w:t>• Отвод земли под строительные работы</w:t>
            </w:r>
          </w:p>
          <w:p w14:paraId="1B53C752" w14:textId="77777777" w:rsidR="00D74950" w:rsidRPr="00E77F0B" w:rsidRDefault="00D74950" w:rsidP="00D33C8A">
            <w:pPr>
              <w:spacing w:after="200" w:line="276" w:lineRule="auto"/>
              <w:rPr>
                <w:rFonts w:ascii="Sylfaen" w:hAnsi="Sylfaen"/>
                <w:lang w:val="hy-AM"/>
              </w:rPr>
            </w:pPr>
            <w:r w:rsidRPr="00771F1D">
              <w:rPr>
                <w:rFonts w:ascii="Sylfaen" w:hAnsi="Sylfaen" w:cs="Arial"/>
                <w:lang w:val="hy-AM"/>
              </w:rPr>
              <w:t xml:space="preserve">• Документ, подтверждающий право собственности на </w:t>
            </w:r>
            <w:r w:rsidRPr="00724CC3">
              <w:rPr>
                <w:rFonts w:ascii="Sylfaen" w:hAnsi="Sylfaen" w:cs="Arial"/>
                <w:lang w:val="hy-AM"/>
              </w:rPr>
              <w:t xml:space="preserve"> участок</w:t>
            </w:r>
          </w:p>
        </w:tc>
        <w:tc>
          <w:tcPr>
            <w:tcW w:w="5157" w:type="dxa"/>
          </w:tcPr>
          <w:p w14:paraId="78124377" w14:textId="77777777" w:rsidR="00D74950" w:rsidRPr="00724CC3" w:rsidRDefault="00D74950" w:rsidP="00D33C8A">
            <w:pPr>
              <w:rPr>
                <w:rFonts w:ascii="Sylfaen" w:hAnsi="Sylfaen" w:cs="Arial"/>
                <w:lang w:val="hy-AM"/>
              </w:rPr>
            </w:pPr>
            <w:r w:rsidRPr="00724CC3">
              <w:rPr>
                <w:rFonts w:ascii="Sylfaen" w:hAnsi="Sylfaen" w:cs="Arial"/>
                <w:lang w:val="hy-AM"/>
              </w:rPr>
              <w:t>- Свидетельство о государственной регистрации права собственности на недвижимость № 05052023-03-0063.</w:t>
            </w:r>
          </w:p>
          <w:p w14:paraId="6FB332A6" w14:textId="77777777" w:rsidR="00D74950" w:rsidRPr="00E77F0B" w:rsidRDefault="00D74950" w:rsidP="00D33C8A">
            <w:pPr>
              <w:rPr>
                <w:rFonts w:ascii="Sylfaen" w:hAnsi="Sylfaen" w:cs="Arial"/>
                <w:lang w:val="hy-AM"/>
              </w:rPr>
            </w:pPr>
          </w:p>
        </w:tc>
      </w:tr>
      <w:tr w:rsidR="00D74950" w:rsidRPr="00771F1D" w14:paraId="47054BF1" w14:textId="77777777" w:rsidTr="00D33C8A">
        <w:tc>
          <w:tcPr>
            <w:tcW w:w="648" w:type="dxa"/>
            <w:vAlign w:val="center"/>
          </w:tcPr>
          <w:p w14:paraId="63FB77C4" w14:textId="77777777" w:rsidR="00D74950" w:rsidRPr="00E77F0B" w:rsidRDefault="00D74950" w:rsidP="00D74950">
            <w:pPr>
              <w:numPr>
                <w:ilvl w:val="0"/>
                <w:numId w:val="36"/>
              </w:numPr>
              <w:contextualSpacing/>
              <w:jc w:val="center"/>
              <w:rPr>
                <w:rFonts w:ascii="Sylfaen" w:hAnsi="Sylfaen"/>
                <w:lang w:val="hy-AM"/>
              </w:rPr>
            </w:pPr>
          </w:p>
        </w:tc>
        <w:tc>
          <w:tcPr>
            <w:tcW w:w="3983" w:type="dxa"/>
            <w:vAlign w:val="center"/>
          </w:tcPr>
          <w:p w14:paraId="412E8640" w14:textId="77777777" w:rsidR="00D74950" w:rsidRPr="00E77F0B" w:rsidRDefault="00D74950" w:rsidP="00D33C8A">
            <w:pPr>
              <w:spacing w:after="200" w:line="276" w:lineRule="auto"/>
              <w:rPr>
                <w:rFonts w:ascii="Sylfaen" w:hAnsi="Sylfaen"/>
                <w:lang w:val="hy-AM"/>
              </w:rPr>
            </w:pPr>
            <w:r w:rsidRPr="006013F4">
              <w:rPr>
                <w:rFonts w:ascii="Sylfaen" w:hAnsi="Sylfaen" w:cs="Arial"/>
                <w:lang w:val="hy-AM"/>
              </w:rPr>
              <w:t>Сейсмические, инженерно-геодезические и инженерно-геологические исследования</w:t>
            </w:r>
          </w:p>
        </w:tc>
        <w:tc>
          <w:tcPr>
            <w:tcW w:w="5157" w:type="dxa"/>
          </w:tcPr>
          <w:p w14:paraId="30E11C3E" w14:textId="77777777" w:rsidR="00D74950" w:rsidRPr="006013F4" w:rsidRDefault="00D74950" w:rsidP="00D33C8A">
            <w:pPr>
              <w:spacing w:after="200" w:line="276" w:lineRule="auto"/>
              <w:rPr>
                <w:rFonts w:ascii="Sylfaen" w:hAnsi="Sylfaen" w:cs="Arial"/>
              </w:rPr>
            </w:pPr>
            <w:r w:rsidRPr="006013F4">
              <w:rPr>
                <w:rFonts w:ascii="Sylfaen" w:hAnsi="Sylfaen" w:cs="Arial"/>
                <w:lang w:val="hy-AM"/>
              </w:rPr>
              <w:t>Необходимо провести горно-геологическое исследование участка согласно действующим нормам.</w:t>
            </w:r>
            <w:r w:rsidRPr="006013F4">
              <w:t xml:space="preserve"> </w:t>
            </w:r>
            <w:r w:rsidRPr="006013F4">
              <w:rPr>
                <w:rFonts w:ascii="Sylfaen" w:hAnsi="Sylfaen" w:cs="Arial"/>
                <w:lang w:val="hy-AM"/>
              </w:rPr>
              <w:t>Выявить существующие инженерные сети, необщественные территории и сооружения.</w:t>
            </w:r>
            <w:r>
              <w:rPr>
                <w:rFonts w:ascii="Sylfaen" w:hAnsi="Sylfaen" w:cs="Arial"/>
              </w:rPr>
              <w:t xml:space="preserve"> </w:t>
            </w:r>
            <w:r w:rsidRPr="006013F4">
              <w:t xml:space="preserve"> </w:t>
            </w:r>
            <w:r w:rsidRPr="006013F4">
              <w:rPr>
                <w:rFonts w:ascii="Sylfaen" w:hAnsi="Sylfaen" w:cs="Arial"/>
                <w:lang w:val="hy-AM"/>
              </w:rPr>
              <w:t>Согласование вопроса с операторами коммунальных сетей и другими заинтересованными организациями</w:t>
            </w:r>
            <w:r>
              <w:rPr>
                <w:rFonts w:ascii="Sylfaen" w:hAnsi="Sylfaen" w:cs="Arial"/>
              </w:rPr>
              <w:t xml:space="preserve">. </w:t>
            </w:r>
            <w:r w:rsidRPr="006013F4">
              <w:rPr>
                <w:rFonts w:ascii="Sylfaen" w:hAnsi="Sylfaen" w:cs="Arial"/>
              </w:rPr>
              <w:t>Представлять список реперов</w:t>
            </w:r>
            <w:r>
              <w:rPr>
                <w:rFonts w:ascii="Sylfaen" w:hAnsi="Sylfaen" w:cs="Arial"/>
              </w:rPr>
              <w:t xml:space="preserve">. </w:t>
            </w:r>
            <w:r>
              <w:rPr>
                <w:rFonts w:ascii="Sylfaen" w:hAnsi="Sylfaen" w:cs="Arial"/>
                <w:lang w:val="hy-AM"/>
              </w:rPr>
              <w:t xml:space="preserve"> </w:t>
            </w:r>
          </w:p>
        </w:tc>
      </w:tr>
      <w:tr w:rsidR="00D74950" w:rsidRPr="00724CC3" w14:paraId="2A1CD0EB" w14:textId="77777777" w:rsidTr="00D33C8A">
        <w:tc>
          <w:tcPr>
            <w:tcW w:w="648" w:type="dxa"/>
            <w:vAlign w:val="center"/>
          </w:tcPr>
          <w:p w14:paraId="313F3917" w14:textId="77777777" w:rsidR="00D74950" w:rsidRPr="00E77F0B" w:rsidRDefault="00D74950" w:rsidP="00D74950">
            <w:pPr>
              <w:numPr>
                <w:ilvl w:val="0"/>
                <w:numId w:val="36"/>
              </w:numPr>
              <w:contextualSpacing/>
              <w:jc w:val="center"/>
              <w:rPr>
                <w:rFonts w:ascii="Sylfaen" w:hAnsi="Sylfaen"/>
                <w:lang w:val="hy-AM"/>
              </w:rPr>
            </w:pPr>
          </w:p>
        </w:tc>
        <w:tc>
          <w:tcPr>
            <w:tcW w:w="3983" w:type="dxa"/>
            <w:vAlign w:val="center"/>
          </w:tcPr>
          <w:p w14:paraId="617DE758" w14:textId="77777777" w:rsidR="00D74950" w:rsidRPr="00E77F0B" w:rsidRDefault="00D74950" w:rsidP="00D33C8A">
            <w:pPr>
              <w:spacing w:after="200" w:line="276" w:lineRule="auto"/>
              <w:rPr>
                <w:rFonts w:ascii="Sylfaen" w:hAnsi="Sylfaen"/>
                <w:lang w:val="hy-AM"/>
              </w:rPr>
            </w:pPr>
            <w:r w:rsidRPr="00E92D37">
              <w:rPr>
                <w:rFonts w:ascii="Sylfaen" w:hAnsi="Sylfaen" w:cs="Arial"/>
                <w:lang w:val="hy-AM"/>
              </w:rPr>
              <w:t>Характеристики конструкции и проектные решения</w:t>
            </w:r>
          </w:p>
        </w:tc>
        <w:tc>
          <w:tcPr>
            <w:tcW w:w="5157" w:type="dxa"/>
          </w:tcPr>
          <w:p w14:paraId="3620F974" w14:textId="77777777" w:rsidR="00D74950" w:rsidRDefault="00D74950" w:rsidP="00D33C8A">
            <w:pPr>
              <w:rPr>
                <w:rFonts w:ascii="Sylfaen" w:hAnsi="Sylfaen" w:cs="Arial"/>
              </w:rPr>
            </w:pPr>
            <w:r w:rsidRPr="003F0994">
              <w:rPr>
                <w:rFonts w:ascii="Sylfaen" w:hAnsi="Sylfaen" w:cs="Arial"/>
                <w:lang w:val="hy-AM"/>
              </w:rPr>
              <w:t>Проект предусматривает открытое футбольное поле, трибуны, футбольную школу с соответствующими зданиями (общая площадь 900–1000 кв. м), спортивный зал для футзала, парковку</w:t>
            </w:r>
          </w:p>
          <w:p w14:paraId="2A0EB2DB" w14:textId="77777777" w:rsidR="00D74950" w:rsidRPr="003F0994" w:rsidRDefault="00D74950" w:rsidP="00D33C8A">
            <w:pPr>
              <w:rPr>
                <w:rFonts w:ascii="Sylfaen" w:hAnsi="Sylfaen" w:cs="Arial"/>
                <w:lang w:val="hy-AM"/>
              </w:rPr>
            </w:pPr>
            <w:r w:rsidRPr="003F0994">
              <w:rPr>
                <w:rFonts w:ascii="Sylfaen" w:hAnsi="Sylfaen" w:cs="Arial"/>
                <w:lang w:val="hy-AM"/>
              </w:rPr>
              <w:t xml:space="preserve">Для здания предусмотрены минимальные требования, в частности: одно- или двухэтажное строение, включающее вестибюль, административные помещения, раздевалки с санузлом, душевыми и умывальниками для ног, кабинет тренера с </w:t>
            </w:r>
            <w:r w:rsidRPr="003F0994">
              <w:rPr>
                <w:rFonts w:ascii="Sylfaen" w:hAnsi="Sylfaen" w:cs="Arial"/>
                <w:lang w:val="hy-AM"/>
              </w:rPr>
              <w:lastRenderedPageBreak/>
              <w:t>санузлом, душевой и умывальником для ног, комната судей с санузлом, душевой и умывальником для ног, медпункт с санузлом и душевой, общий санузел, техническое помещение, комната охраны и другие необходимые помещения.</w:t>
            </w:r>
          </w:p>
          <w:p w14:paraId="10F03BA0" w14:textId="77777777" w:rsidR="00D74950" w:rsidRPr="003F0994" w:rsidRDefault="00D74950" w:rsidP="00D33C8A">
            <w:pPr>
              <w:rPr>
                <w:rFonts w:ascii="Sylfaen" w:hAnsi="Sylfaen" w:cs="Arial"/>
                <w:lang w:val="hy-AM"/>
              </w:rPr>
            </w:pPr>
            <w:r w:rsidRPr="003F0994">
              <w:rPr>
                <w:rFonts w:ascii="Sylfaen" w:hAnsi="Sylfaen" w:cs="Arial"/>
                <w:lang w:val="hy-AM"/>
              </w:rPr>
              <w:t>Проект должен соответствовать правилам игры в футбол и футзал, опубликованным на официальном сайте Федерации Футбола Армении (ФФА), а также инфраструктурному регламенту ФФА (2021 г.).</w:t>
            </w:r>
          </w:p>
          <w:p w14:paraId="6B2C2836" w14:textId="77777777" w:rsidR="00D74950" w:rsidRPr="003F0994" w:rsidRDefault="00D74950" w:rsidP="00D33C8A">
            <w:pPr>
              <w:rPr>
                <w:rFonts w:ascii="Sylfaen" w:hAnsi="Sylfaen" w:cs="Arial"/>
                <w:lang w:val="hy-AM"/>
              </w:rPr>
            </w:pPr>
          </w:p>
          <w:p w14:paraId="180F9D93" w14:textId="77777777" w:rsidR="00D74950" w:rsidRPr="003F0994" w:rsidRDefault="00D74950" w:rsidP="00D33C8A">
            <w:pPr>
              <w:tabs>
                <w:tab w:val="left" w:pos="4732"/>
              </w:tabs>
              <w:spacing w:after="200" w:line="276" w:lineRule="auto"/>
              <w:rPr>
                <w:rFonts w:ascii="Sylfaen" w:hAnsi="Sylfaen" w:cs="Arial"/>
                <w:lang w:val="hy-AM"/>
              </w:rPr>
            </w:pPr>
          </w:p>
        </w:tc>
      </w:tr>
      <w:tr w:rsidR="00D74950" w:rsidRPr="00724CC3" w14:paraId="4DF7F75C" w14:textId="77777777" w:rsidTr="00D33C8A">
        <w:tc>
          <w:tcPr>
            <w:tcW w:w="648" w:type="dxa"/>
            <w:vMerge w:val="restart"/>
            <w:vAlign w:val="center"/>
          </w:tcPr>
          <w:p w14:paraId="2E8789E9" w14:textId="77777777" w:rsidR="00D74950" w:rsidRPr="00E77F0B" w:rsidRDefault="00D74950" w:rsidP="00D74950">
            <w:pPr>
              <w:numPr>
                <w:ilvl w:val="0"/>
                <w:numId w:val="36"/>
              </w:numPr>
              <w:contextualSpacing/>
              <w:jc w:val="center"/>
              <w:rPr>
                <w:rFonts w:ascii="Sylfaen" w:hAnsi="Sylfaen"/>
                <w:lang w:val="hy-AM"/>
              </w:rPr>
            </w:pPr>
          </w:p>
        </w:tc>
        <w:tc>
          <w:tcPr>
            <w:tcW w:w="3983" w:type="dxa"/>
            <w:vAlign w:val="center"/>
          </w:tcPr>
          <w:p w14:paraId="20C26E83" w14:textId="77777777" w:rsidR="00D74950" w:rsidRPr="00E77F0B" w:rsidRDefault="00D74950" w:rsidP="00D33C8A">
            <w:pPr>
              <w:spacing w:after="200" w:line="276" w:lineRule="auto"/>
              <w:rPr>
                <w:rFonts w:ascii="Sylfaen" w:hAnsi="Sylfaen"/>
                <w:lang w:val="hy-AM"/>
              </w:rPr>
            </w:pPr>
            <w:r w:rsidRPr="00393E45">
              <w:rPr>
                <w:rFonts w:ascii="Sylfaen" w:hAnsi="Sylfaen" w:cs="Arial"/>
                <w:lang w:val="hy-AM"/>
              </w:rPr>
              <w:t>Краткое описание работ, которые предстоит выполнить (планируется)</w:t>
            </w:r>
          </w:p>
        </w:tc>
        <w:tc>
          <w:tcPr>
            <w:tcW w:w="5157" w:type="dxa"/>
          </w:tcPr>
          <w:p w14:paraId="5E165A46" w14:textId="77777777" w:rsidR="00D74950" w:rsidRPr="0093276D" w:rsidRDefault="00D74950" w:rsidP="00D33C8A">
            <w:pPr>
              <w:tabs>
                <w:tab w:val="left" w:pos="4732"/>
              </w:tabs>
              <w:spacing w:after="200" w:line="276" w:lineRule="auto"/>
              <w:rPr>
                <w:rFonts w:ascii="Sylfaen" w:hAnsi="Sylfaen" w:cs="Sylfaen"/>
                <w:b/>
                <w:bCs/>
                <w:iCs/>
                <w:lang w:val="en-SE"/>
              </w:rPr>
            </w:pPr>
            <w:proofErr w:type="spellStart"/>
            <w:r w:rsidRPr="0093276D">
              <w:rPr>
                <w:rFonts w:ascii="Sylfaen" w:hAnsi="Sylfaen" w:cs="Sylfaen"/>
                <w:b/>
                <w:bCs/>
                <w:iCs/>
                <w:lang w:val="en-SE"/>
              </w:rPr>
              <w:t>Благоустройство</w:t>
            </w:r>
            <w:proofErr w:type="spellEnd"/>
          </w:p>
          <w:p w14:paraId="1A922299" w14:textId="77777777" w:rsidR="00D74950" w:rsidRPr="0093276D" w:rsidRDefault="00D74950" w:rsidP="00D33C8A">
            <w:pPr>
              <w:tabs>
                <w:tab w:val="left" w:pos="4732"/>
              </w:tabs>
              <w:spacing w:after="200" w:line="276" w:lineRule="auto"/>
              <w:rPr>
                <w:rFonts w:ascii="Sylfaen" w:hAnsi="Sylfaen" w:cs="Sylfaen"/>
                <w:iCs/>
                <w:lang w:val="en-SE"/>
              </w:rPr>
            </w:pPr>
            <w:proofErr w:type="spellStart"/>
            <w:r w:rsidRPr="0093276D">
              <w:rPr>
                <w:rFonts w:ascii="Sylfaen" w:hAnsi="Sylfaen" w:cs="Sylfaen"/>
                <w:iCs/>
                <w:lang w:val="en-SE"/>
              </w:rPr>
              <w:t>Проектом</w:t>
            </w:r>
            <w:proofErr w:type="spellEnd"/>
            <w:r w:rsidRPr="0093276D">
              <w:rPr>
                <w:rFonts w:ascii="Sylfaen" w:hAnsi="Sylfaen" w:cs="Sylfaen"/>
                <w:iCs/>
                <w:lang w:val="en-SE"/>
              </w:rPr>
              <w:t xml:space="preserve"> </w:t>
            </w:r>
            <w:proofErr w:type="spellStart"/>
            <w:r w:rsidRPr="0093276D">
              <w:rPr>
                <w:rFonts w:ascii="Sylfaen" w:hAnsi="Sylfaen" w:cs="Sylfaen"/>
                <w:iCs/>
                <w:lang w:val="en-SE"/>
              </w:rPr>
              <w:t>предусматривается</w:t>
            </w:r>
            <w:proofErr w:type="spellEnd"/>
            <w:r w:rsidRPr="0093276D">
              <w:rPr>
                <w:rFonts w:ascii="Sylfaen" w:hAnsi="Sylfaen" w:cs="Sylfaen"/>
                <w:iCs/>
                <w:lang w:val="en-SE"/>
              </w:rPr>
              <w:t xml:space="preserve"> </w:t>
            </w:r>
            <w:proofErr w:type="spellStart"/>
            <w:r w:rsidRPr="0093276D">
              <w:rPr>
                <w:rFonts w:ascii="Sylfaen" w:hAnsi="Sylfaen" w:cs="Sylfaen"/>
                <w:iCs/>
                <w:lang w:val="en-SE"/>
              </w:rPr>
              <w:t>благоустройство</w:t>
            </w:r>
            <w:proofErr w:type="spellEnd"/>
            <w:r w:rsidRPr="0093276D">
              <w:rPr>
                <w:rFonts w:ascii="Sylfaen" w:hAnsi="Sylfaen" w:cs="Sylfaen"/>
                <w:iCs/>
                <w:lang w:val="en-SE"/>
              </w:rPr>
              <w:t xml:space="preserve"> </w:t>
            </w:r>
            <w:proofErr w:type="spellStart"/>
            <w:r w:rsidRPr="0093276D">
              <w:rPr>
                <w:rFonts w:ascii="Sylfaen" w:hAnsi="Sylfaen" w:cs="Sylfaen"/>
                <w:iCs/>
                <w:lang w:val="en-SE"/>
              </w:rPr>
              <w:t>территории</w:t>
            </w:r>
            <w:proofErr w:type="spellEnd"/>
            <w:r w:rsidRPr="0093276D">
              <w:rPr>
                <w:rFonts w:ascii="Sylfaen" w:hAnsi="Sylfaen" w:cs="Sylfaen"/>
                <w:iCs/>
                <w:lang w:val="en-SE"/>
              </w:rPr>
              <w:t xml:space="preserve">, </w:t>
            </w:r>
            <w:proofErr w:type="spellStart"/>
            <w:r w:rsidRPr="0093276D">
              <w:rPr>
                <w:rFonts w:ascii="Sylfaen" w:hAnsi="Sylfaen" w:cs="Sylfaen"/>
                <w:iCs/>
                <w:lang w:val="en-SE"/>
              </w:rPr>
              <w:t>озеленение</w:t>
            </w:r>
            <w:proofErr w:type="spellEnd"/>
            <w:r w:rsidRPr="0093276D">
              <w:rPr>
                <w:rFonts w:ascii="Sylfaen" w:hAnsi="Sylfaen" w:cs="Sylfaen"/>
                <w:iCs/>
                <w:lang w:val="en-SE"/>
              </w:rPr>
              <w:t xml:space="preserve"> и </w:t>
            </w:r>
            <w:proofErr w:type="spellStart"/>
            <w:r w:rsidRPr="0093276D">
              <w:rPr>
                <w:rFonts w:ascii="Sylfaen" w:hAnsi="Sylfaen" w:cs="Sylfaen"/>
                <w:iCs/>
                <w:lang w:val="en-SE"/>
              </w:rPr>
              <w:t>наружное</w:t>
            </w:r>
            <w:proofErr w:type="spellEnd"/>
            <w:r w:rsidRPr="0093276D">
              <w:rPr>
                <w:rFonts w:ascii="Sylfaen" w:hAnsi="Sylfaen" w:cs="Sylfaen"/>
                <w:iCs/>
                <w:lang w:val="en-SE"/>
              </w:rPr>
              <w:t xml:space="preserve"> </w:t>
            </w:r>
            <w:proofErr w:type="spellStart"/>
            <w:r w:rsidRPr="0093276D">
              <w:rPr>
                <w:rFonts w:ascii="Sylfaen" w:hAnsi="Sylfaen" w:cs="Sylfaen"/>
                <w:iCs/>
                <w:lang w:val="en-SE"/>
              </w:rPr>
              <w:t>освещение</w:t>
            </w:r>
            <w:proofErr w:type="spellEnd"/>
            <w:r w:rsidRPr="0093276D">
              <w:rPr>
                <w:rFonts w:ascii="Sylfaen" w:hAnsi="Sylfaen" w:cs="Sylfaen"/>
                <w:iCs/>
                <w:lang w:val="en-SE"/>
              </w:rPr>
              <w:t xml:space="preserve">, </w:t>
            </w:r>
            <w:proofErr w:type="spellStart"/>
            <w:r w:rsidRPr="0093276D">
              <w:rPr>
                <w:rFonts w:ascii="Sylfaen" w:hAnsi="Sylfaen" w:cs="Sylfaen"/>
                <w:iCs/>
                <w:lang w:val="en-SE"/>
              </w:rPr>
              <w:t>строительство</w:t>
            </w:r>
            <w:proofErr w:type="spellEnd"/>
            <w:r w:rsidRPr="0093276D">
              <w:rPr>
                <w:rFonts w:ascii="Sylfaen" w:hAnsi="Sylfaen" w:cs="Sylfaen"/>
                <w:iCs/>
                <w:lang w:val="en-SE"/>
              </w:rPr>
              <w:t xml:space="preserve"> </w:t>
            </w:r>
            <w:proofErr w:type="spellStart"/>
            <w:r w:rsidRPr="0093276D">
              <w:rPr>
                <w:rFonts w:ascii="Sylfaen" w:hAnsi="Sylfaen" w:cs="Sylfaen"/>
                <w:iCs/>
                <w:lang w:val="en-SE"/>
              </w:rPr>
              <w:t>наземной</w:t>
            </w:r>
            <w:proofErr w:type="spellEnd"/>
            <w:r w:rsidRPr="0093276D">
              <w:rPr>
                <w:rFonts w:ascii="Sylfaen" w:hAnsi="Sylfaen" w:cs="Sylfaen"/>
                <w:iCs/>
                <w:lang w:val="en-SE"/>
              </w:rPr>
              <w:t xml:space="preserve"> </w:t>
            </w:r>
            <w:proofErr w:type="spellStart"/>
            <w:r w:rsidRPr="0093276D">
              <w:rPr>
                <w:rFonts w:ascii="Sylfaen" w:hAnsi="Sylfaen" w:cs="Sylfaen"/>
                <w:iCs/>
                <w:lang w:val="en-SE"/>
              </w:rPr>
              <w:t>парковки</w:t>
            </w:r>
            <w:proofErr w:type="spellEnd"/>
            <w:r w:rsidRPr="0093276D">
              <w:rPr>
                <w:rFonts w:ascii="Sylfaen" w:hAnsi="Sylfaen" w:cs="Sylfaen"/>
                <w:iCs/>
                <w:lang w:val="en-SE"/>
              </w:rPr>
              <w:t xml:space="preserve">. В </w:t>
            </w:r>
            <w:proofErr w:type="spellStart"/>
            <w:r w:rsidRPr="0093276D">
              <w:rPr>
                <w:rFonts w:ascii="Sylfaen" w:hAnsi="Sylfaen" w:cs="Sylfaen"/>
                <w:iCs/>
                <w:lang w:val="en-SE"/>
              </w:rPr>
              <w:t>соответствии</w:t>
            </w:r>
            <w:proofErr w:type="spellEnd"/>
            <w:r w:rsidRPr="0093276D">
              <w:rPr>
                <w:rFonts w:ascii="Sylfaen" w:hAnsi="Sylfaen" w:cs="Sylfaen"/>
                <w:iCs/>
                <w:lang w:val="en-SE"/>
              </w:rPr>
              <w:t xml:space="preserve"> с </w:t>
            </w:r>
            <w:proofErr w:type="spellStart"/>
            <w:r w:rsidRPr="0093276D">
              <w:rPr>
                <w:rFonts w:ascii="Sylfaen" w:hAnsi="Sylfaen" w:cs="Sylfaen"/>
                <w:iCs/>
                <w:lang w:val="en-SE"/>
              </w:rPr>
              <w:t>необходимостью</w:t>
            </w:r>
            <w:proofErr w:type="spellEnd"/>
            <w:r w:rsidRPr="0093276D">
              <w:rPr>
                <w:rFonts w:ascii="Sylfaen" w:hAnsi="Sylfaen" w:cs="Sylfaen"/>
                <w:iCs/>
                <w:lang w:val="en-SE"/>
              </w:rPr>
              <w:t xml:space="preserve"> и </w:t>
            </w:r>
            <w:proofErr w:type="spellStart"/>
            <w:r w:rsidRPr="0093276D">
              <w:rPr>
                <w:rFonts w:ascii="Sylfaen" w:hAnsi="Sylfaen" w:cs="Sylfaen"/>
                <w:iCs/>
                <w:lang w:val="en-SE"/>
              </w:rPr>
              <w:t>техническими</w:t>
            </w:r>
            <w:proofErr w:type="spellEnd"/>
            <w:r w:rsidRPr="0093276D">
              <w:rPr>
                <w:rFonts w:ascii="Sylfaen" w:hAnsi="Sylfaen" w:cs="Sylfaen"/>
                <w:iCs/>
                <w:lang w:val="en-SE"/>
              </w:rPr>
              <w:t xml:space="preserve"> </w:t>
            </w:r>
            <w:proofErr w:type="spellStart"/>
            <w:r w:rsidRPr="0093276D">
              <w:rPr>
                <w:rFonts w:ascii="Sylfaen" w:hAnsi="Sylfaen" w:cs="Sylfaen"/>
                <w:iCs/>
                <w:lang w:val="en-SE"/>
              </w:rPr>
              <w:t>условиями</w:t>
            </w:r>
            <w:proofErr w:type="spellEnd"/>
            <w:r w:rsidRPr="0093276D">
              <w:rPr>
                <w:rFonts w:ascii="Sylfaen" w:hAnsi="Sylfaen" w:cs="Sylfaen"/>
                <w:iCs/>
                <w:lang w:val="en-SE"/>
              </w:rPr>
              <w:t xml:space="preserve"> </w:t>
            </w:r>
            <w:proofErr w:type="spellStart"/>
            <w:r w:rsidRPr="0093276D">
              <w:rPr>
                <w:rFonts w:ascii="Sylfaen" w:hAnsi="Sylfaen" w:cs="Sylfaen"/>
                <w:iCs/>
                <w:lang w:val="en-SE"/>
              </w:rPr>
              <w:t>будут</w:t>
            </w:r>
            <w:proofErr w:type="spellEnd"/>
            <w:r w:rsidRPr="0093276D">
              <w:rPr>
                <w:rFonts w:ascii="Sylfaen" w:hAnsi="Sylfaen" w:cs="Sylfaen"/>
                <w:iCs/>
                <w:lang w:val="en-SE"/>
              </w:rPr>
              <w:t xml:space="preserve"> </w:t>
            </w:r>
            <w:proofErr w:type="spellStart"/>
            <w:r w:rsidRPr="0093276D">
              <w:rPr>
                <w:rFonts w:ascii="Sylfaen" w:hAnsi="Sylfaen" w:cs="Sylfaen"/>
                <w:iCs/>
                <w:lang w:val="en-SE"/>
              </w:rPr>
              <w:t>сооружены</w:t>
            </w:r>
            <w:proofErr w:type="spellEnd"/>
            <w:r w:rsidRPr="0093276D">
              <w:rPr>
                <w:rFonts w:ascii="Sylfaen" w:hAnsi="Sylfaen" w:cs="Sylfaen"/>
                <w:iCs/>
                <w:lang w:val="en-SE"/>
              </w:rPr>
              <w:t xml:space="preserve"> </w:t>
            </w:r>
            <w:proofErr w:type="spellStart"/>
            <w:r w:rsidRPr="0093276D">
              <w:rPr>
                <w:rFonts w:ascii="Sylfaen" w:hAnsi="Sylfaen" w:cs="Sylfaen"/>
                <w:iCs/>
                <w:lang w:val="en-SE"/>
              </w:rPr>
              <w:t>внешние</w:t>
            </w:r>
            <w:proofErr w:type="spellEnd"/>
            <w:r w:rsidRPr="0093276D">
              <w:rPr>
                <w:rFonts w:ascii="Sylfaen" w:hAnsi="Sylfaen" w:cs="Sylfaen"/>
                <w:iCs/>
                <w:lang w:val="en-SE"/>
              </w:rPr>
              <w:t xml:space="preserve"> </w:t>
            </w:r>
            <w:proofErr w:type="spellStart"/>
            <w:r w:rsidRPr="0093276D">
              <w:rPr>
                <w:rFonts w:ascii="Sylfaen" w:hAnsi="Sylfaen" w:cs="Sylfaen"/>
                <w:iCs/>
                <w:lang w:val="en-SE"/>
              </w:rPr>
              <w:t>коммуникации</w:t>
            </w:r>
            <w:proofErr w:type="spellEnd"/>
            <w:r w:rsidRPr="0093276D">
              <w:rPr>
                <w:rFonts w:ascii="Sylfaen" w:hAnsi="Sylfaen" w:cs="Sylfaen"/>
                <w:iCs/>
                <w:lang w:val="en-SE"/>
              </w:rPr>
              <w:t xml:space="preserve"> (</w:t>
            </w:r>
            <w:proofErr w:type="spellStart"/>
            <w:r w:rsidRPr="0093276D">
              <w:rPr>
                <w:rFonts w:ascii="Sylfaen" w:hAnsi="Sylfaen" w:cs="Sylfaen"/>
                <w:iCs/>
                <w:lang w:val="en-SE"/>
              </w:rPr>
              <w:t>распределительные</w:t>
            </w:r>
            <w:proofErr w:type="spellEnd"/>
            <w:r w:rsidRPr="0093276D">
              <w:rPr>
                <w:rFonts w:ascii="Sylfaen" w:hAnsi="Sylfaen" w:cs="Sylfaen"/>
                <w:iCs/>
                <w:lang w:val="en-SE"/>
              </w:rPr>
              <w:t xml:space="preserve"> </w:t>
            </w:r>
            <w:proofErr w:type="spellStart"/>
            <w:r w:rsidRPr="0093276D">
              <w:rPr>
                <w:rFonts w:ascii="Sylfaen" w:hAnsi="Sylfaen" w:cs="Sylfaen"/>
                <w:iCs/>
                <w:lang w:val="en-SE"/>
              </w:rPr>
              <w:t>станции</w:t>
            </w:r>
            <w:proofErr w:type="spellEnd"/>
            <w:r w:rsidRPr="0093276D">
              <w:rPr>
                <w:rFonts w:ascii="Sylfaen" w:hAnsi="Sylfaen" w:cs="Sylfaen"/>
                <w:iCs/>
                <w:lang w:val="en-SE"/>
              </w:rPr>
              <w:t xml:space="preserve">, </w:t>
            </w:r>
            <w:proofErr w:type="spellStart"/>
            <w:r w:rsidRPr="0093276D">
              <w:rPr>
                <w:rFonts w:ascii="Sylfaen" w:hAnsi="Sylfaen" w:cs="Sylfaen"/>
                <w:iCs/>
                <w:lang w:val="en-SE"/>
              </w:rPr>
              <w:t>подстанции</w:t>
            </w:r>
            <w:proofErr w:type="spellEnd"/>
            <w:r w:rsidRPr="0093276D">
              <w:rPr>
                <w:rFonts w:ascii="Sylfaen" w:hAnsi="Sylfaen" w:cs="Sylfaen"/>
                <w:iCs/>
                <w:lang w:val="en-SE"/>
              </w:rPr>
              <w:t xml:space="preserve">, </w:t>
            </w:r>
            <w:proofErr w:type="spellStart"/>
            <w:r w:rsidRPr="0093276D">
              <w:rPr>
                <w:rFonts w:ascii="Sylfaen" w:hAnsi="Sylfaen" w:cs="Sylfaen"/>
                <w:iCs/>
                <w:lang w:val="en-SE"/>
              </w:rPr>
              <w:t>системы</w:t>
            </w:r>
            <w:proofErr w:type="spellEnd"/>
            <w:r w:rsidRPr="0093276D">
              <w:rPr>
                <w:rFonts w:ascii="Sylfaen" w:hAnsi="Sylfaen" w:cs="Sylfaen"/>
                <w:iCs/>
                <w:lang w:val="en-SE"/>
              </w:rPr>
              <w:t xml:space="preserve"> </w:t>
            </w:r>
            <w:proofErr w:type="spellStart"/>
            <w:r w:rsidRPr="0093276D">
              <w:rPr>
                <w:rFonts w:ascii="Sylfaen" w:hAnsi="Sylfaen" w:cs="Sylfaen"/>
                <w:iCs/>
                <w:lang w:val="en-SE"/>
              </w:rPr>
              <w:t>газоснабжения</w:t>
            </w:r>
            <w:proofErr w:type="spellEnd"/>
            <w:r w:rsidRPr="0093276D">
              <w:rPr>
                <w:rFonts w:ascii="Sylfaen" w:hAnsi="Sylfaen" w:cs="Sylfaen"/>
                <w:iCs/>
                <w:lang w:val="en-SE"/>
              </w:rPr>
              <w:t xml:space="preserve">, </w:t>
            </w:r>
            <w:proofErr w:type="spellStart"/>
            <w:r w:rsidRPr="0093276D">
              <w:rPr>
                <w:rFonts w:ascii="Sylfaen" w:hAnsi="Sylfaen" w:cs="Sylfaen"/>
                <w:iCs/>
                <w:lang w:val="en-SE"/>
              </w:rPr>
              <w:t>водоснабжения</w:t>
            </w:r>
            <w:proofErr w:type="spellEnd"/>
            <w:r w:rsidRPr="0093276D">
              <w:rPr>
                <w:rFonts w:ascii="Sylfaen" w:hAnsi="Sylfaen" w:cs="Sylfaen"/>
                <w:iCs/>
                <w:lang w:val="en-SE"/>
              </w:rPr>
              <w:t xml:space="preserve">, </w:t>
            </w:r>
            <w:proofErr w:type="spellStart"/>
            <w:r w:rsidRPr="0093276D">
              <w:rPr>
                <w:rFonts w:ascii="Sylfaen" w:hAnsi="Sylfaen" w:cs="Sylfaen"/>
                <w:iCs/>
                <w:lang w:val="en-SE"/>
              </w:rPr>
              <w:t>канализации</w:t>
            </w:r>
            <w:proofErr w:type="spellEnd"/>
            <w:r w:rsidRPr="0093276D">
              <w:rPr>
                <w:rFonts w:ascii="Sylfaen" w:hAnsi="Sylfaen" w:cs="Sylfaen"/>
                <w:iCs/>
                <w:lang w:val="en-SE"/>
              </w:rPr>
              <w:t xml:space="preserve">, </w:t>
            </w:r>
            <w:proofErr w:type="spellStart"/>
            <w:r w:rsidRPr="0093276D">
              <w:rPr>
                <w:rFonts w:ascii="Sylfaen" w:hAnsi="Sylfaen" w:cs="Sylfaen"/>
                <w:iCs/>
                <w:lang w:val="en-SE"/>
              </w:rPr>
              <w:t>дренажа</w:t>
            </w:r>
            <w:proofErr w:type="spellEnd"/>
            <w:r w:rsidRPr="0093276D">
              <w:rPr>
                <w:rFonts w:ascii="Sylfaen" w:hAnsi="Sylfaen" w:cs="Sylfaen"/>
                <w:iCs/>
                <w:lang w:val="en-SE"/>
              </w:rPr>
              <w:t xml:space="preserve">) в </w:t>
            </w:r>
            <w:proofErr w:type="spellStart"/>
            <w:r w:rsidRPr="0093276D">
              <w:rPr>
                <w:rFonts w:ascii="Sylfaen" w:hAnsi="Sylfaen" w:cs="Sylfaen"/>
                <w:iCs/>
                <w:lang w:val="en-SE"/>
              </w:rPr>
              <w:t>границах</w:t>
            </w:r>
            <w:proofErr w:type="spellEnd"/>
            <w:r w:rsidRPr="0093276D">
              <w:rPr>
                <w:rFonts w:ascii="Sylfaen" w:hAnsi="Sylfaen" w:cs="Sylfaen"/>
                <w:iCs/>
                <w:lang w:val="en-SE"/>
              </w:rPr>
              <w:t xml:space="preserve"> </w:t>
            </w:r>
            <w:proofErr w:type="spellStart"/>
            <w:r w:rsidRPr="0093276D">
              <w:rPr>
                <w:rFonts w:ascii="Sylfaen" w:hAnsi="Sylfaen" w:cs="Sylfaen"/>
                <w:iCs/>
                <w:lang w:val="en-SE"/>
              </w:rPr>
              <w:t>территории</w:t>
            </w:r>
            <w:proofErr w:type="spellEnd"/>
            <w:r w:rsidRPr="0093276D">
              <w:rPr>
                <w:rFonts w:ascii="Sylfaen" w:hAnsi="Sylfaen" w:cs="Sylfaen"/>
                <w:iCs/>
                <w:lang w:val="en-SE"/>
              </w:rPr>
              <w:t xml:space="preserve">, </w:t>
            </w:r>
            <w:proofErr w:type="spellStart"/>
            <w:r w:rsidRPr="0093276D">
              <w:rPr>
                <w:rFonts w:ascii="Sylfaen" w:hAnsi="Sylfaen" w:cs="Sylfaen"/>
                <w:iCs/>
                <w:lang w:val="en-SE"/>
              </w:rPr>
              <w:t>охваченной</w:t>
            </w:r>
            <w:proofErr w:type="spellEnd"/>
            <w:r w:rsidRPr="0093276D">
              <w:rPr>
                <w:rFonts w:ascii="Sylfaen" w:hAnsi="Sylfaen" w:cs="Sylfaen"/>
                <w:iCs/>
                <w:lang w:val="en-SE"/>
              </w:rPr>
              <w:t xml:space="preserve"> </w:t>
            </w:r>
            <w:proofErr w:type="spellStart"/>
            <w:r w:rsidRPr="0093276D">
              <w:rPr>
                <w:rFonts w:ascii="Sylfaen" w:hAnsi="Sylfaen" w:cs="Sylfaen"/>
                <w:iCs/>
                <w:lang w:val="en-SE"/>
              </w:rPr>
              <w:t>проектом</w:t>
            </w:r>
            <w:proofErr w:type="spellEnd"/>
            <w:r w:rsidRPr="0093276D">
              <w:rPr>
                <w:rFonts w:ascii="Sylfaen" w:hAnsi="Sylfaen" w:cs="Sylfaen"/>
                <w:iCs/>
                <w:lang w:val="en-SE"/>
              </w:rPr>
              <w:t>.</w:t>
            </w:r>
          </w:p>
          <w:p w14:paraId="73460206" w14:textId="77777777" w:rsidR="00D74950" w:rsidRPr="0093276D" w:rsidRDefault="00D74950" w:rsidP="00D33C8A">
            <w:pPr>
              <w:tabs>
                <w:tab w:val="left" w:pos="4732"/>
              </w:tabs>
              <w:spacing w:after="200" w:line="276" w:lineRule="auto"/>
              <w:rPr>
                <w:rFonts w:ascii="Sylfaen" w:hAnsi="Sylfaen" w:cs="Sylfaen"/>
                <w:iCs/>
                <w:lang w:val="en-SE"/>
              </w:rPr>
            </w:pPr>
            <w:proofErr w:type="spellStart"/>
            <w:r w:rsidRPr="0093276D">
              <w:rPr>
                <w:rFonts w:ascii="Sylfaen" w:hAnsi="Sylfaen" w:cs="Sylfaen"/>
                <w:iCs/>
                <w:lang w:val="en-SE"/>
              </w:rPr>
              <w:t>Здание</w:t>
            </w:r>
            <w:proofErr w:type="spellEnd"/>
            <w:r w:rsidRPr="0093276D">
              <w:rPr>
                <w:rFonts w:ascii="Sylfaen" w:hAnsi="Sylfaen" w:cs="Sylfaen"/>
                <w:iCs/>
                <w:lang w:val="en-SE"/>
              </w:rPr>
              <w:t xml:space="preserve"> </w:t>
            </w:r>
            <w:proofErr w:type="spellStart"/>
            <w:r w:rsidRPr="0093276D">
              <w:rPr>
                <w:rFonts w:ascii="Sylfaen" w:hAnsi="Sylfaen" w:cs="Sylfaen"/>
                <w:iCs/>
                <w:lang w:val="en-SE"/>
              </w:rPr>
              <w:t>общественного</w:t>
            </w:r>
            <w:proofErr w:type="spellEnd"/>
            <w:r w:rsidRPr="0093276D">
              <w:rPr>
                <w:rFonts w:ascii="Sylfaen" w:hAnsi="Sylfaen" w:cs="Sylfaen"/>
                <w:iCs/>
                <w:lang w:val="en-SE"/>
              </w:rPr>
              <w:t xml:space="preserve"> </w:t>
            </w:r>
            <w:proofErr w:type="spellStart"/>
            <w:r w:rsidRPr="0093276D">
              <w:rPr>
                <w:rFonts w:ascii="Sylfaen" w:hAnsi="Sylfaen" w:cs="Sylfaen"/>
                <w:iCs/>
                <w:lang w:val="en-SE"/>
              </w:rPr>
              <w:t>назначения</w:t>
            </w:r>
            <w:proofErr w:type="spellEnd"/>
            <w:r w:rsidRPr="0093276D">
              <w:rPr>
                <w:rFonts w:ascii="Sylfaen" w:hAnsi="Sylfaen" w:cs="Sylfaen"/>
                <w:iCs/>
                <w:lang w:val="en-SE"/>
              </w:rPr>
              <w:t xml:space="preserve"> </w:t>
            </w:r>
            <w:proofErr w:type="spellStart"/>
            <w:r w:rsidRPr="0093276D">
              <w:rPr>
                <w:rFonts w:ascii="Sylfaen" w:hAnsi="Sylfaen" w:cs="Sylfaen"/>
                <w:iCs/>
                <w:lang w:val="en-SE"/>
              </w:rPr>
              <w:t>будет</w:t>
            </w:r>
            <w:proofErr w:type="spellEnd"/>
            <w:r w:rsidRPr="0093276D">
              <w:rPr>
                <w:rFonts w:ascii="Sylfaen" w:hAnsi="Sylfaen" w:cs="Sylfaen"/>
                <w:iCs/>
                <w:lang w:val="en-SE"/>
              </w:rPr>
              <w:t xml:space="preserve"> </w:t>
            </w:r>
            <w:proofErr w:type="spellStart"/>
            <w:r w:rsidRPr="0093276D">
              <w:rPr>
                <w:rFonts w:ascii="Sylfaen" w:hAnsi="Sylfaen" w:cs="Sylfaen"/>
                <w:iCs/>
                <w:lang w:val="en-SE"/>
              </w:rPr>
              <w:t>оборудовано</w:t>
            </w:r>
            <w:proofErr w:type="spellEnd"/>
            <w:r w:rsidRPr="0093276D">
              <w:rPr>
                <w:rFonts w:ascii="Sylfaen" w:hAnsi="Sylfaen" w:cs="Sylfaen"/>
                <w:iCs/>
                <w:lang w:val="en-SE"/>
              </w:rPr>
              <w:t xml:space="preserve"> </w:t>
            </w:r>
            <w:proofErr w:type="spellStart"/>
            <w:r w:rsidRPr="0093276D">
              <w:rPr>
                <w:rFonts w:ascii="Sylfaen" w:hAnsi="Sylfaen" w:cs="Sylfaen"/>
                <w:iCs/>
                <w:lang w:val="en-SE"/>
              </w:rPr>
              <w:t>устройствами</w:t>
            </w:r>
            <w:proofErr w:type="spellEnd"/>
            <w:r w:rsidRPr="0093276D">
              <w:rPr>
                <w:rFonts w:ascii="Sylfaen" w:hAnsi="Sylfaen" w:cs="Sylfaen"/>
                <w:iCs/>
                <w:lang w:val="en-SE"/>
              </w:rPr>
              <w:t xml:space="preserve">, </w:t>
            </w:r>
            <w:proofErr w:type="spellStart"/>
            <w:r w:rsidRPr="0093276D">
              <w:rPr>
                <w:rFonts w:ascii="Sylfaen" w:hAnsi="Sylfaen" w:cs="Sylfaen"/>
                <w:iCs/>
                <w:lang w:val="en-SE"/>
              </w:rPr>
              <w:t>обеспечивающими</w:t>
            </w:r>
            <w:proofErr w:type="spellEnd"/>
            <w:r w:rsidRPr="0093276D">
              <w:rPr>
                <w:rFonts w:ascii="Sylfaen" w:hAnsi="Sylfaen" w:cs="Sylfaen"/>
                <w:iCs/>
                <w:lang w:val="en-SE"/>
              </w:rPr>
              <w:t xml:space="preserve"> </w:t>
            </w:r>
            <w:proofErr w:type="spellStart"/>
            <w:r w:rsidRPr="0093276D">
              <w:rPr>
                <w:rFonts w:ascii="Sylfaen" w:hAnsi="Sylfaen" w:cs="Sylfaen"/>
                <w:iCs/>
                <w:lang w:val="en-SE"/>
              </w:rPr>
              <w:t>доступность</w:t>
            </w:r>
            <w:proofErr w:type="spellEnd"/>
            <w:r w:rsidRPr="0093276D">
              <w:rPr>
                <w:rFonts w:ascii="Sylfaen" w:hAnsi="Sylfaen" w:cs="Sylfaen"/>
                <w:iCs/>
                <w:lang w:val="en-SE"/>
              </w:rPr>
              <w:t xml:space="preserve"> </w:t>
            </w:r>
            <w:proofErr w:type="spellStart"/>
            <w:r w:rsidRPr="0093276D">
              <w:rPr>
                <w:rFonts w:ascii="Sylfaen" w:hAnsi="Sylfaen" w:cs="Sylfaen"/>
                <w:iCs/>
                <w:lang w:val="en-SE"/>
              </w:rPr>
              <w:t>для</w:t>
            </w:r>
            <w:proofErr w:type="spellEnd"/>
            <w:r w:rsidRPr="0093276D">
              <w:rPr>
                <w:rFonts w:ascii="Sylfaen" w:hAnsi="Sylfaen" w:cs="Sylfaen"/>
                <w:iCs/>
                <w:lang w:val="en-SE"/>
              </w:rPr>
              <w:t xml:space="preserve"> </w:t>
            </w:r>
            <w:proofErr w:type="spellStart"/>
            <w:r w:rsidRPr="0093276D">
              <w:rPr>
                <w:rFonts w:ascii="Sylfaen" w:hAnsi="Sylfaen" w:cs="Sylfaen"/>
                <w:iCs/>
                <w:lang w:val="en-SE"/>
              </w:rPr>
              <w:t>людей</w:t>
            </w:r>
            <w:proofErr w:type="spellEnd"/>
            <w:r w:rsidRPr="0093276D">
              <w:rPr>
                <w:rFonts w:ascii="Sylfaen" w:hAnsi="Sylfaen" w:cs="Sylfaen"/>
                <w:iCs/>
                <w:lang w:val="en-SE"/>
              </w:rPr>
              <w:t xml:space="preserve"> с </w:t>
            </w:r>
            <w:proofErr w:type="spellStart"/>
            <w:r w:rsidRPr="0093276D">
              <w:rPr>
                <w:rFonts w:ascii="Sylfaen" w:hAnsi="Sylfaen" w:cs="Sylfaen"/>
                <w:iCs/>
                <w:lang w:val="en-SE"/>
              </w:rPr>
              <w:t>ограниченными</w:t>
            </w:r>
            <w:proofErr w:type="spellEnd"/>
            <w:r w:rsidRPr="0093276D">
              <w:rPr>
                <w:rFonts w:ascii="Sylfaen" w:hAnsi="Sylfaen" w:cs="Sylfaen"/>
                <w:iCs/>
                <w:lang w:val="en-SE"/>
              </w:rPr>
              <w:t xml:space="preserve"> </w:t>
            </w:r>
            <w:proofErr w:type="spellStart"/>
            <w:r w:rsidRPr="0093276D">
              <w:rPr>
                <w:rFonts w:ascii="Sylfaen" w:hAnsi="Sylfaen" w:cs="Sylfaen"/>
                <w:iCs/>
                <w:lang w:val="en-SE"/>
              </w:rPr>
              <w:t>возможностями</w:t>
            </w:r>
            <w:proofErr w:type="spellEnd"/>
            <w:r w:rsidRPr="0093276D">
              <w:rPr>
                <w:rFonts w:ascii="Sylfaen" w:hAnsi="Sylfaen" w:cs="Sylfaen"/>
                <w:iCs/>
                <w:lang w:val="en-SE"/>
              </w:rPr>
              <w:t xml:space="preserve">: </w:t>
            </w:r>
            <w:proofErr w:type="spellStart"/>
            <w:r w:rsidRPr="0093276D">
              <w:rPr>
                <w:rFonts w:ascii="Sylfaen" w:hAnsi="Sylfaen" w:cs="Sylfaen"/>
                <w:iCs/>
                <w:lang w:val="en-SE"/>
              </w:rPr>
              <w:t>пандусами</w:t>
            </w:r>
            <w:proofErr w:type="spellEnd"/>
            <w:r w:rsidRPr="0093276D">
              <w:rPr>
                <w:rFonts w:ascii="Sylfaen" w:hAnsi="Sylfaen" w:cs="Sylfaen"/>
                <w:iCs/>
                <w:lang w:val="en-SE"/>
              </w:rPr>
              <w:t xml:space="preserve">, </w:t>
            </w:r>
            <w:proofErr w:type="spellStart"/>
            <w:r w:rsidRPr="0093276D">
              <w:rPr>
                <w:rFonts w:ascii="Sylfaen" w:hAnsi="Sylfaen" w:cs="Sylfaen"/>
                <w:iCs/>
                <w:lang w:val="en-SE"/>
              </w:rPr>
              <w:t>поручнями</w:t>
            </w:r>
            <w:proofErr w:type="spellEnd"/>
            <w:r w:rsidRPr="0093276D">
              <w:rPr>
                <w:rFonts w:ascii="Sylfaen" w:hAnsi="Sylfaen" w:cs="Sylfaen"/>
                <w:iCs/>
                <w:lang w:val="en-SE"/>
              </w:rPr>
              <w:t xml:space="preserve">, </w:t>
            </w:r>
            <w:proofErr w:type="spellStart"/>
            <w:r w:rsidRPr="0093276D">
              <w:rPr>
                <w:rFonts w:ascii="Sylfaen" w:hAnsi="Sylfaen" w:cs="Sylfaen"/>
                <w:iCs/>
                <w:lang w:val="en-SE"/>
              </w:rPr>
              <w:t>дополнительным</w:t>
            </w:r>
            <w:proofErr w:type="spellEnd"/>
            <w:r w:rsidRPr="0093276D">
              <w:rPr>
                <w:rFonts w:ascii="Sylfaen" w:hAnsi="Sylfaen" w:cs="Sylfaen"/>
                <w:iCs/>
                <w:lang w:val="en-SE"/>
              </w:rPr>
              <w:t xml:space="preserve"> </w:t>
            </w:r>
            <w:proofErr w:type="spellStart"/>
            <w:r w:rsidRPr="0093276D">
              <w:rPr>
                <w:rFonts w:ascii="Sylfaen" w:hAnsi="Sylfaen" w:cs="Sylfaen"/>
                <w:iCs/>
                <w:lang w:val="en-SE"/>
              </w:rPr>
              <w:t>освещением</w:t>
            </w:r>
            <w:proofErr w:type="spellEnd"/>
            <w:r w:rsidRPr="0093276D">
              <w:rPr>
                <w:rFonts w:ascii="Sylfaen" w:hAnsi="Sylfaen" w:cs="Sylfaen"/>
                <w:iCs/>
                <w:lang w:val="en-SE"/>
              </w:rPr>
              <w:t xml:space="preserve">, а в </w:t>
            </w:r>
            <w:proofErr w:type="spellStart"/>
            <w:r w:rsidRPr="0093276D">
              <w:rPr>
                <w:rFonts w:ascii="Sylfaen" w:hAnsi="Sylfaen" w:cs="Sylfaen"/>
                <w:iCs/>
                <w:lang w:val="en-SE"/>
              </w:rPr>
              <w:t>случае</w:t>
            </w:r>
            <w:proofErr w:type="spellEnd"/>
            <w:r w:rsidRPr="0093276D">
              <w:rPr>
                <w:rFonts w:ascii="Sylfaen" w:hAnsi="Sylfaen" w:cs="Sylfaen"/>
                <w:iCs/>
                <w:lang w:val="en-SE"/>
              </w:rPr>
              <w:t xml:space="preserve"> </w:t>
            </w:r>
            <w:proofErr w:type="spellStart"/>
            <w:r w:rsidRPr="0093276D">
              <w:rPr>
                <w:rFonts w:ascii="Sylfaen" w:hAnsi="Sylfaen" w:cs="Sylfaen"/>
                <w:iCs/>
                <w:lang w:val="en-SE"/>
              </w:rPr>
              <w:t>двух</w:t>
            </w:r>
            <w:proofErr w:type="spellEnd"/>
            <w:r w:rsidRPr="0093276D">
              <w:rPr>
                <w:rFonts w:ascii="Sylfaen" w:hAnsi="Sylfaen" w:cs="Sylfaen"/>
                <w:iCs/>
                <w:lang w:val="en-SE"/>
              </w:rPr>
              <w:t xml:space="preserve"> и </w:t>
            </w:r>
            <w:proofErr w:type="spellStart"/>
            <w:r w:rsidRPr="0093276D">
              <w:rPr>
                <w:rFonts w:ascii="Sylfaen" w:hAnsi="Sylfaen" w:cs="Sylfaen"/>
                <w:iCs/>
                <w:lang w:val="en-SE"/>
              </w:rPr>
              <w:t>более</w:t>
            </w:r>
            <w:proofErr w:type="spellEnd"/>
            <w:r w:rsidRPr="0093276D">
              <w:rPr>
                <w:rFonts w:ascii="Sylfaen" w:hAnsi="Sylfaen" w:cs="Sylfaen"/>
                <w:iCs/>
                <w:lang w:val="en-SE"/>
              </w:rPr>
              <w:t xml:space="preserve"> </w:t>
            </w:r>
            <w:proofErr w:type="spellStart"/>
            <w:r w:rsidRPr="0093276D">
              <w:rPr>
                <w:rFonts w:ascii="Sylfaen" w:hAnsi="Sylfaen" w:cs="Sylfaen"/>
                <w:iCs/>
                <w:lang w:val="en-SE"/>
              </w:rPr>
              <w:t>этажей</w:t>
            </w:r>
            <w:proofErr w:type="spellEnd"/>
            <w:r w:rsidRPr="0093276D">
              <w:rPr>
                <w:rFonts w:ascii="Sylfaen" w:hAnsi="Sylfaen" w:cs="Sylfaen"/>
                <w:iCs/>
                <w:lang w:val="en-SE"/>
              </w:rPr>
              <w:t xml:space="preserve"> – </w:t>
            </w:r>
            <w:proofErr w:type="spellStart"/>
            <w:r w:rsidRPr="0093276D">
              <w:rPr>
                <w:rFonts w:ascii="Sylfaen" w:hAnsi="Sylfaen" w:cs="Sylfaen"/>
                <w:iCs/>
                <w:lang w:val="en-SE"/>
              </w:rPr>
              <w:t>лифтом</w:t>
            </w:r>
            <w:proofErr w:type="spellEnd"/>
            <w:r w:rsidRPr="0093276D">
              <w:rPr>
                <w:rFonts w:ascii="Sylfaen" w:hAnsi="Sylfaen" w:cs="Sylfaen"/>
                <w:iCs/>
                <w:lang w:val="en-SE"/>
              </w:rPr>
              <w:t xml:space="preserve"> </w:t>
            </w:r>
            <w:proofErr w:type="spellStart"/>
            <w:r w:rsidRPr="0093276D">
              <w:rPr>
                <w:rFonts w:ascii="Sylfaen" w:hAnsi="Sylfaen" w:cs="Sylfaen"/>
                <w:iCs/>
                <w:lang w:val="en-SE"/>
              </w:rPr>
              <w:t>или</w:t>
            </w:r>
            <w:proofErr w:type="spellEnd"/>
            <w:r w:rsidRPr="0093276D">
              <w:rPr>
                <w:rFonts w:ascii="Sylfaen" w:hAnsi="Sylfaen" w:cs="Sylfaen"/>
                <w:iCs/>
                <w:lang w:val="en-SE"/>
              </w:rPr>
              <w:t xml:space="preserve"> </w:t>
            </w:r>
            <w:proofErr w:type="spellStart"/>
            <w:r w:rsidRPr="0093276D">
              <w:rPr>
                <w:rFonts w:ascii="Sylfaen" w:hAnsi="Sylfaen" w:cs="Sylfaen"/>
                <w:iCs/>
                <w:lang w:val="en-SE"/>
              </w:rPr>
              <w:t>подъемным</w:t>
            </w:r>
            <w:proofErr w:type="spellEnd"/>
            <w:r w:rsidRPr="0093276D">
              <w:rPr>
                <w:rFonts w:ascii="Sylfaen" w:hAnsi="Sylfaen" w:cs="Sylfaen"/>
                <w:iCs/>
                <w:lang w:val="en-SE"/>
              </w:rPr>
              <w:t xml:space="preserve"> </w:t>
            </w:r>
            <w:proofErr w:type="spellStart"/>
            <w:r w:rsidRPr="0093276D">
              <w:rPr>
                <w:rFonts w:ascii="Sylfaen" w:hAnsi="Sylfaen" w:cs="Sylfaen"/>
                <w:iCs/>
                <w:lang w:val="en-SE"/>
              </w:rPr>
              <w:t>механизмом</w:t>
            </w:r>
            <w:proofErr w:type="spellEnd"/>
            <w:r w:rsidRPr="0093276D">
              <w:rPr>
                <w:rFonts w:ascii="Sylfaen" w:hAnsi="Sylfaen" w:cs="Sylfaen"/>
                <w:iCs/>
                <w:lang w:val="en-SE"/>
              </w:rPr>
              <w:t xml:space="preserve">, а </w:t>
            </w:r>
            <w:proofErr w:type="spellStart"/>
            <w:r w:rsidRPr="0093276D">
              <w:rPr>
                <w:rFonts w:ascii="Sylfaen" w:hAnsi="Sylfaen" w:cs="Sylfaen"/>
                <w:iCs/>
                <w:lang w:val="en-SE"/>
              </w:rPr>
              <w:t>также</w:t>
            </w:r>
            <w:proofErr w:type="spellEnd"/>
            <w:r w:rsidRPr="0093276D">
              <w:rPr>
                <w:rFonts w:ascii="Sylfaen" w:hAnsi="Sylfaen" w:cs="Sylfaen"/>
                <w:iCs/>
                <w:lang w:val="en-SE"/>
              </w:rPr>
              <w:t xml:space="preserve"> </w:t>
            </w:r>
            <w:proofErr w:type="spellStart"/>
            <w:r w:rsidRPr="0093276D">
              <w:rPr>
                <w:rFonts w:ascii="Sylfaen" w:hAnsi="Sylfaen" w:cs="Sylfaen"/>
                <w:iCs/>
                <w:lang w:val="en-SE"/>
              </w:rPr>
              <w:t>другими</w:t>
            </w:r>
            <w:proofErr w:type="spellEnd"/>
            <w:r w:rsidRPr="0093276D">
              <w:rPr>
                <w:rFonts w:ascii="Sylfaen" w:hAnsi="Sylfaen" w:cs="Sylfaen"/>
                <w:iCs/>
                <w:lang w:val="en-SE"/>
              </w:rPr>
              <w:t xml:space="preserve"> </w:t>
            </w:r>
            <w:proofErr w:type="spellStart"/>
            <w:r w:rsidRPr="0093276D">
              <w:rPr>
                <w:rFonts w:ascii="Sylfaen" w:hAnsi="Sylfaen" w:cs="Sylfaen"/>
                <w:iCs/>
                <w:lang w:val="en-SE"/>
              </w:rPr>
              <w:t>средствами</w:t>
            </w:r>
            <w:proofErr w:type="spellEnd"/>
            <w:r w:rsidRPr="0093276D">
              <w:rPr>
                <w:rFonts w:ascii="Sylfaen" w:hAnsi="Sylfaen" w:cs="Sylfaen"/>
                <w:iCs/>
                <w:lang w:val="en-SE"/>
              </w:rPr>
              <w:t xml:space="preserve">, </w:t>
            </w:r>
            <w:proofErr w:type="spellStart"/>
            <w:r w:rsidRPr="0093276D">
              <w:rPr>
                <w:rFonts w:ascii="Sylfaen" w:hAnsi="Sylfaen" w:cs="Sylfaen"/>
                <w:iCs/>
                <w:lang w:val="en-SE"/>
              </w:rPr>
              <w:t>предусмотренными</w:t>
            </w:r>
            <w:proofErr w:type="spellEnd"/>
            <w:r w:rsidRPr="0093276D">
              <w:rPr>
                <w:rFonts w:ascii="Sylfaen" w:hAnsi="Sylfaen" w:cs="Sylfaen"/>
                <w:iCs/>
                <w:lang w:val="en-SE"/>
              </w:rPr>
              <w:t xml:space="preserve"> </w:t>
            </w:r>
            <w:proofErr w:type="spellStart"/>
            <w:r w:rsidRPr="0093276D">
              <w:rPr>
                <w:rFonts w:ascii="Sylfaen" w:hAnsi="Sylfaen" w:cs="Sylfaen"/>
                <w:iCs/>
                <w:lang w:val="en-SE"/>
              </w:rPr>
              <w:t>законодательством</w:t>
            </w:r>
            <w:proofErr w:type="spellEnd"/>
            <w:r w:rsidRPr="0093276D">
              <w:rPr>
                <w:rFonts w:ascii="Sylfaen" w:hAnsi="Sylfaen" w:cs="Sylfaen"/>
                <w:iCs/>
                <w:lang w:val="en-SE"/>
              </w:rPr>
              <w:t>.</w:t>
            </w:r>
          </w:p>
          <w:p w14:paraId="5FC89418" w14:textId="77777777" w:rsidR="00D74950" w:rsidRPr="0093276D" w:rsidRDefault="00D74950" w:rsidP="00D33C8A">
            <w:pPr>
              <w:tabs>
                <w:tab w:val="left" w:pos="4732"/>
              </w:tabs>
              <w:spacing w:after="200" w:line="276" w:lineRule="auto"/>
              <w:rPr>
                <w:rFonts w:ascii="Sylfaen" w:hAnsi="Sylfaen" w:cs="Sylfaen"/>
                <w:iCs/>
                <w:lang w:val="en-SE"/>
              </w:rPr>
            </w:pPr>
            <w:proofErr w:type="spellStart"/>
            <w:r w:rsidRPr="0093276D">
              <w:rPr>
                <w:rFonts w:ascii="Sylfaen" w:hAnsi="Sylfaen" w:cs="Sylfaen"/>
                <w:iCs/>
                <w:lang w:val="en-SE"/>
              </w:rPr>
              <w:t>Проектом</w:t>
            </w:r>
            <w:proofErr w:type="spellEnd"/>
            <w:r w:rsidRPr="0093276D">
              <w:rPr>
                <w:rFonts w:ascii="Sylfaen" w:hAnsi="Sylfaen" w:cs="Sylfaen"/>
                <w:iCs/>
                <w:lang w:val="en-SE"/>
              </w:rPr>
              <w:t xml:space="preserve"> </w:t>
            </w:r>
            <w:proofErr w:type="spellStart"/>
            <w:r w:rsidRPr="0093276D">
              <w:rPr>
                <w:rFonts w:ascii="Sylfaen" w:hAnsi="Sylfaen" w:cs="Sylfaen"/>
                <w:iCs/>
                <w:lang w:val="en-SE"/>
              </w:rPr>
              <w:t>предусматривается</w:t>
            </w:r>
            <w:proofErr w:type="spellEnd"/>
            <w:r w:rsidRPr="0093276D">
              <w:rPr>
                <w:rFonts w:ascii="Sylfaen" w:hAnsi="Sylfaen" w:cs="Sylfaen"/>
                <w:iCs/>
                <w:lang w:val="en-SE"/>
              </w:rPr>
              <w:t xml:space="preserve"> </w:t>
            </w:r>
            <w:proofErr w:type="spellStart"/>
            <w:r w:rsidRPr="0093276D">
              <w:rPr>
                <w:rFonts w:ascii="Sylfaen" w:hAnsi="Sylfaen" w:cs="Sylfaen"/>
                <w:iCs/>
                <w:lang w:val="en-SE"/>
              </w:rPr>
              <w:t>строительство</w:t>
            </w:r>
            <w:proofErr w:type="spellEnd"/>
            <w:r w:rsidRPr="0093276D">
              <w:rPr>
                <w:rFonts w:ascii="Sylfaen" w:hAnsi="Sylfaen" w:cs="Sylfaen"/>
                <w:iCs/>
                <w:lang w:val="en-SE"/>
              </w:rPr>
              <w:t xml:space="preserve"> </w:t>
            </w:r>
            <w:proofErr w:type="spellStart"/>
            <w:r w:rsidRPr="0093276D">
              <w:rPr>
                <w:rFonts w:ascii="Sylfaen" w:hAnsi="Sylfaen" w:cs="Sylfaen"/>
                <w:iCs/>
                <w:lang w:val="en-SE"/>
              </w:rPr>
              <w:t>внутренних</w:t>
            </w:r>
            <w:proofErr w:type="spellEnd"/>
            <w:r w:rsidRPr="0093276D">
              <w:rPr>
                <w:rFonts w:ascii="Sylfaen" w:hAnsi="Sylfaen" w:cs="Sylfaen"/>
                <w:iCs/>
                <w:lang w:val="en-SE"/>
              </w:rPr>
              <w:t xml:space="preserve"> </w:t>
            </w:r>
            <w:proofErr w:type="spellStart"/>
            <w:r w:rsidRPr="0093276D">
              <w:rPr>
                <w:rFonts w:ascii="Sylfaen" w:hAnsi="Sylfaen" w:cs="Sylfaen"/>
                <w:iCs/>
                <w:lang w:val="en-SE"/>
              </w:rPr>
              <w:t>инженерных</w:t>
            </w:r>
            <w:proofErr w:type="spellEnd"/>
            <w:r w:rsidRPr="0093276D">
              <w:rPr>
                <w:rFonts w:ascii="Sylfaen" w:hAnsi="Sylfaen" w:cs="Sylfaen"/>
                <w:iCs/>
                <w:lang w:val="en-SE"/>
              </w:rPr>
              <w:t xml:space="preserve"> </w:t>
            </w:r>
            <w:proofErr w:type="spellStart"/>
            <w:r w:rsidRPr="0093276D">
              <w:rPr>
                <w:rFonts w:ascii="Sylfaen" w:hAnsi="Sylfaen" w:cs="Sylfaen"/>
                <w:iCs/>
                <w:lang w:val="en-SE"/>
              </w:rPr>
              <w:t>систем</w:t>
            </w:r>
            <w:proofErr w:type="spellEnd"/>
            <w:r w:rsidRPr="0093276D">
              <w:rPr>
                <w:rFonts w:ascii="Sylfaen" w:hAnsi="Sylfaen" w:cs="Sylfaen"/>
                <w:iCs/>
                <w:lang w:val="en-SE"/>
              </w:rPr>
              <w:t>:</w:t>
            </w:r>
          </w:p>
          <w:p w14:paraId="2CE6368F" w14:textId="77777777" w:rsidR="00D74950" w:rsidRPr="0093276D" w:rsidRDefault="00D74950" w:rsidP="00D74950">
            <w:pPr>
              <w:numPr>
                <w:ilvl w:val="0"/>
                <w:numId w:val="40"/>
              </w:numPr>
              <w:tabs>
                <w:tab w:val="left" w:pos="4732"/>
              </w:tabs>
              <w:spacing w:after="200" w:line="276" w:lineRule="auto"/>
              <w:rPr>
                <w:rFonts w:ascii="Sylfaen" w:hAnsi="Sylfaen" w:cs="Sylfaen"/>
                <w:iCs/>
                <w:lang w:val="en-SE"/>
              </w:rPr>
            </w:pPr>
            <w:proofErr w:type="spellStart"/>
            <w:r w:rsidRPr="0093276D">
              <w:rPr>
                <w:rFonts w:ascii="Sylfaen" w:hAnsi="Sylfaen" w:cs="Sylfaen"/>
                <w:iCs/>
                <w:lang w:val="en-SE"/>
              </w:rPr>
              <w:t>холодного</w:t>
            </w:r>
            <w:proofErr w:type="spellEnd"/>
            <w:r w:rsidRPr="0093276D">
              <w:rPr>
                <w:rFonts w:ascii="Sylfaen" w:hAnsi="Sylfaen" w:cs="Sylfaen"/>
                <w:iCs/>
                <w:lang w:val="en-SE"/>
              </w:rPr>
              <w:t xml:space="preserve"> и </w:t>
            </w:r>
            <w:proofErr w:type="spellStart"/>
            <w:r w:rsidRPr="0093276D">
              <w:rPr>
                <w:rFonts w:ascii="Sylfaen" w:hAnsi="Sylfaen" w:cs="Sylfaen"/>
                <w:iCs/>
                <w:lang w:val="en-SE"/>
              </w:rPr>
              <w:t>горячего</w:t>
            </w:r>
            <w:proofErr w:type="spellEnd"/>
            <w:r w:rsidRPr="0093276D">
              <w:rPr>
                <w:rFonts w:ascii="Sylfaen" w:hAnsi="Sylfaen" w:cs="Sylfaen"/>
                <w:iCs/>
                <w:lang w:val="en-SE"/>
              </w:rPr>
              <w:t xml:space="preserve"> </w:t>
            </w:r>
            <w:proofErr w:type="spellStart"/>
            <w:r w:rsidRPr="0093276D">
              <w:rPr>
                <w:rFonts w:ascii="Sylfaen" w:hAnsi="Sylfaen" w:cs="Sylfaen"/>
                <w:iCs/>
                <w:lang w:val="en-SE"/>
              </w:rPr>
              <w:t>водоснабжения</w:t>
            </w:r>
            <w:proofErr w:type="spellEnd"/>
            <w:r w:rsidRPr="0093276D">
              <w:rPr>
                <w:rFonts w:ascii="Sylfaen" w:hAnsi="Sylfaen" w:cs="Sylfaen"/>
                <w:iCs/>
                <w:lang w:val="en-SE"/>
              </w:rPr>
              <w:t>,</w:t>
            </w:r>
          </w:p>
          <w:p w14:paraId="16C7DDA0" w14:textId="77777777" w:rsidR="00D74950" w:rsidRPr="0093276D" w:rsidRDefault="00D74950" w:rsidP="00D74950">
            <w:pPr>
              <w:numPr>
                <w:ilvl w:val="0"/>
                <w:numId w:val="40"/>
              </w:numPr>
              <w:tabs>
                <w:tab w:val="left" w:pos="4732"/>
              </w:tabs>
              <w:spacing w:after="200" w:line="276" w:lineRule="auto"/>
              <w:rPr>
                <w:rFonts w:ascii="Sylfaen" w:hAnsi="Sylfaen" w:cs="Sylfaen"/>
                <w:iCs/>
                <w:lang w:val="en-SE"/>
              </w:rPr>
            </w:pPr>
            <w:proofErr w:type="spellStart"/>
            <w:r w:rsidRPr="0093276D">
              <w:rPr>
                <w:rFonts w:ascii="Sylfaen" w:hAnsi="Sylfaen" w:cs="Sylfaen"/>
                <w:iCs/>
                <w:lang w:val="en-SE"/>
              </w:rPr>
              <w:t>канализации</w:t>
            </w:r>
            <w:proofErr w:type="spellEnd"/>
            <w:r w:rsidRPr="0093276D">
              <w:rPr>
                <w:rFonts w:ascii="Sylfaen" w:hAnsi="Sylfaen" w:cs="Sylfaen"/>
                <w:iCs/>
                <w:lang w:val="en-SE"/>
              </w:rPr>
              <w:t>,</w:t>
            </w:r>
          </w:p>
          <w:p w14:paraId="0C8DF628" w14:textId="77777777" w:rsidR="00D74950" w:rsidRPr="0093276D" w:rsidRDefault="00D74950" w:rsidP="00D74950">
            <w:pPr>
              <w:numPr>
                <w:ilvl w:val="0"/>
                <w:numId w:val="40"/>
              </w:numPr>
              <w:tabs>
                <w:tab w:val="left" w:pos="4732"/>
              </w:tabs>
              <w:spacing w:after="200" w:line="276" w:lineRule="auto"/>
              <w:rPr>
                <w:rFonts w:ascii="Sylfaen" w:hAnsi="Sylfaen" w:cs="Sylfaen"/>
                <w:iCs/>
                <w:lang w:val="en-SE"/>
              </w:rPr>
            </w:pPr>
            <w:proofErr w:type="spellStart"/>
            <w:r w:rsidRPr="0093276D">
              <w:rPr>
                <w:rFonts w:ascii="Sylfaen" w:hAnsi="Sylfaen" w:cs="Sylfaen"/>
                <w:iCs/>
                <w:lang w:val="en-SE"/>
              </w:rPr>
              <w:lastRenderedPageBreak/>
              <w:t>отопления</w:t>
            </w:r>
            <w:proofErr w:type="spellEnd"/>
            <w:r w:rsidRPr="0093276D">
              <w:rPr>
                <w:rFonts w:ascii="Sylfaen" w:hAnsi="Sylfaen" w:cs="Sylfaen"/>
                <w:iCs/>
                <w:lang w:val="en-SE"/>
              </w:rPr>
              <w:t>,</w:t>
            </w:r>
          </w:p>
          <w:p w14:paraId="3D290465" w14:textId="77777777" w:rsidR="00D74950" w:rsidRPr="0093276D" w:rsidRDefault="00D74950" w:rsidP="00D74950">
            <w:pPr>
              <w:numPr>
                <w:ilvl w:val="0"/>
                <w:numId w:val="40"/>
              </w:numPr>
              <w:tabs>
                <w:tab w:val="left" w:pos="4732"/>
              </w:tabs>
              <w:spacing w:after="200" w:line="276" w:lineRule="auto"/>
              <w:rPr>
                <w:rFonts w:ascii="Sylfaen" w:hAnsi="Sylfaen" w:cs="Sylfaen"/>
                <w:iCs/>
                <w:lang w:val="en-SE"/>
              </w:rPr>
            </w:pPr>
            <w:proofErr w:type="spellStart"/>
            <w:r w:rsidRPr="0093276D">
              <w:rPr>
                <w:rFonts w:ascii="Sylfaen" w:hAnsi="Sylfaen" w:cs="Sylfaen"/>
                <w:iCs/>
                <w:lang w:val="en-SE"/>
              </w:rPr>
              <w:t>электроснабжения</w:t>
            </w:r>
            <w:proofErr w:type="spellEnd"/>
            <w:r w:rsidRPr="0093276D">
              <w:rPr>
                <w:rFonts w:ascii="Sylfaen" w:hAnsi="Sylfaen" w:cs="Sylfaen"/>
                <w:iCs/>
                <w:lang w:val="en-SE"/>
              </w:rPr>
              <w:t>,</w:t>
            </w:r>
          </w:p>
          <w:p w14:paraId="699A6271" w14:textId="77777777" w:rsidR="00D74950" w:rsidRPr="0093276D" w:rsidRDefault="00D74950" w:rsidP="00D74950">
            <w:pPr>
              <w:numPr>
                <w:ilvl w:val="0"/>
                <w:numId w:val="40"/>
              </w:numPr>
              <w:tabs>
                <w:tab w:val="left" w:pos="4732"/>
              </w:tabs>
              <w:spacing w:after="200" w:line="276" w:lineRule="auto"/>
              <w:rPr>
                <w:rFonts w:ascii="Sylfaen" w:hAnsi="Sylfaen" w:cs="Sylfaen"/>
                <w:iCs/>
                <w:lang w:val="en-SE"/>
              </w:rPr>
            </w:pPr>
            <w:proofErr w:type="spellStart"/>
            <w:r w:rsidRPr="0093276D">
              <w:rPr>
                <w:rFonts w:ascii="Sylfaen" w:hAnsi="Sylfaen" w:cs="Sylfaen"/>
                <w:iCs/>
                <w:lang w:val="en-SE"/>
              </w:rPr>
              <w:t>газоснабжения</w:t>
            </w:r>
            <w:proofErr w:type="spellEnd"/>
            <w:r w:rsidRPr="0093276D">
              <w:rPr>
                <w:rFonts w:ascii="Sylfaen" w:hAnsi="Sylfaen" w:cs="Sylfaen"/>
                <w:iCs/>
                <w:lang w:val="en-SE"/>
              </w:rPr>
              <w:t>,</w:t>
            </w:r>
          </w:p>
          <w:p w14:paraId="62BF7B64" w14:textId="77777777" w:rsidR="00D74950" w:rsidRPr="0093276D" w:rsidRDefault="00D74950" w:rsidP="00D74950">
            <w:pPr>
              <w:numPr>
                <w:ilvl w:val="0"/>
                <w:numId w:val="40"/>
              </w:numPr>
              <w:tabs>
                <w:tab w:val="left" w:pos="4732"/>
              </w:tabs>
              <w:spacing w:after="200" w:line="276" w:lineRule="auto"/>
              <w:rPr>
                <w:rFonts w:ascii="Sylfaen" w:hAnsi="Sylfaen" w:cs="Sylfaen"/>
                <w:iCs/>
                <w:lang w:val="en-SE"/>
              </w:rPr>
            </w:pPr>
            <w:proofErr w:type="spellStart"/>
            <w:r w:rsidRPr="0093276D">
              <w:rPr>
                <w:rFonts w:ascii="Sylfaen" w:hAnsi="Sylfaen" w:cs="Sylfaen"/>
                <w:iCs/>
                <w:lang w:val="en-SE"/>
              </w:rPr>
              <w:t>вентиляции</w:t>
            </w:r>
            <w:proofErr w:type="spellEnd"/>
            <w:r w:rsidRPr="0093276D">
              <w:rPr>
                <w:rFonts w:ascii="Sylfaen" w:hAnsi="Sylfaen" w:cs="Sylfaen"/>
                <w:iCs/>
                <w:lang w:val="en-SE"/>
              </w:rPr>
              <w:t xml:space="preserve"> и </w:t>
            </w:r>
            <w:proofErr w:type="spellStart"/>
            <w:r w:rsidRPr="0093276D">
              <w:rPr>
                <w:rFonts w:ascii="Sylfaen" w:hAnsi="Sylfaen" w:cs="Sylfaen"/>
                <w:iCs/>
                <w:lang w:val="en-SE"/>
              </w:rPr>
              <w:t>кондиционирования</w:t>
            </w:r>
            <w:proofErr w:type="spellEnd"/>
            <w:r w:rsidRPr="0093276D">
              <w:rPr>
                <w:rFonts w:ascii="Sylfaen" w:hAnsi="Sylfaen" w:cs="Sylfaen"/>
                <w:iCs/>
                <w:lang w:val="en-SE"/>
              </w:rPr>
              <w:t>,</w:t>
            </w:r>
          </w:p>
          <w:p w14:paraId="66ED8C35" w14:textId="77777777" w:rsidR="00D74950" w:rsidRPr="0093276D" w:rsidRDefault="00D74950" w:rsidP="00D74950">
            <w:pPr>
              <w:numPr>
                <w:ilvl w:val="0"/>
                <w:numId w:val="40"/>
              </w:numPr>
              <w:tabs>
                <w:tab w:val="left" w:pos="4732"/>
              </w:tabs>
              <w:spacing w:after="200" w:line="276" w:lineRule="auto"/>
              <w:rPr>
                <w:rFonts w:ascii="Sylfaen" w:hAnsi="Sylfaen" w:cs="Sylfaen"/>
                <w:iCs/>
                <w:lang w:val="en-SE"/>
              </w:rPr>
            </w:pPr>
            <w:proofErr w:type="spellStart"/>
            <w:r w:rsidRPr="0093276D">
              <w:rPr>
                <w:rFonts w:ascii="Sylfaen" w:hAnsi="Sylfaen" w:cs="Sylfaen"/>
                <w:iCs/>
                <w:lang w:val="en-SE"/>
              </w:rPr>
              <w:t>системы</w:t>
            </w:r>
            <w:proofErr w:type="spellEnd"/>
            <w:r w:rsidRPr="0093276D">
              <w:rPr>
                <w:rFonts w:ascii="Sylfaen" w:hAnsi="Sylfaen" w:cs="Sylfaen"/>
                <w:iCs/>
                <w:lang w:val="en-SE"/>
              </w:rPr>
              <w:t xml:space="preserve"> </w:t>
            </w:r>
            <w:proofErr w:type="spellStart"/>
            <w:r w:rsidRPr="0093276D">
              <w:rPr>
                <w:rFonts w:ascii="Sylfaen" w:hAnsi="Sylfaen" w:cs="Sylfaen"/>
                <w:iCs/>
                <w:lang w:val="en-SE"/>
              </w:rPr>
              <w:t>пожарной</w:t>
            </w:r>
            <w:proofErr w:type="spellEnd"/>
            <w:r w:rsidRPr="0093276D">
              <w:rPr>
                <w:rFonts w:ascii="Sylfaen" w:hAnsi="Sylfaen" w:cs="Sylfaen"/>
                <w:iCs/>
                <w:lang w:val="en-SE"/>
              </w:rPr>
              <w:t xml:space="preserve"> </w:t>
            </w:r>
            <w:proofErr w:type="spellStart"/>
            <w:r w:rsidRPr="0093276D">
              <w:rPr>
                <w:rFonts w:ascii="Sylfaen" w:hAnsi="Sylfaen" w:cs="Sylfaen"/>
                <w:iCs/>
                <w:lang w:val="en-SE"/>
              </w:rPr>
              <w:t>сигнализации</w:t>
            </w:r>
            <w:proofErr w:type="spellEnd"/>
            <w:r w:rsidRPr="0093276D">
              <w:rPr>
                <w:rFonts w:ascii="Sylfaen" w:hAnsi="Sylfaen" w:cs="Sylfaen"/>
                <w:iCs/>
                <w:lang w:val="en-SE"/>
              </w:rPr>
              <w:t xml:space="preserve"> и </w:t>
            </w:r>
            <w:proofErr w:type="spellStart"/>
            <w:r w:rsidRPr="0093276D">
              <w:rPr>
                <w:rFonts w:ascii="Sylfaen" w:hAnsi="Sylfaen" w:cs="Sylfaen"/>
                <w:iCs/>
                <w:lang w:val="en-SE"/>
              </w:rPr>
              <w:t>пожаротушения</w:t>
            </w:r>
            <w:proofErr w:type="spellEnd"/>
            <w:r w:rsidRPr="0093276D">
              <w:rPr>
                <w:rFonts w:ascii="Sylfaen" w:hAnsi="Sylfaen" w:cs="Sylfaen"/>
                <w:iCs/>
                <w:lang w:val="en-SE"/>
              </w:rPr>
              <w:t>,</w:t>
            </w:r>
          </w:p>
          <w:p w14:paraId="4228C823" w14:textId="77777777" w:rsidR="00D74950" w:rsidRPr="0093276D" w:rsidRDefault="00D74950" w:rsidP="00D74950">
            <w:pPr>
              <w:numPr>
                <w:ilvl w:val="0"/>
                <w:numId w:val="40"/>
              </w:numPr>
              <w:tabs>
                <w:tab w:val="left" w:pos="4732"/>
              </w:tabs>
              <w:spacing w:after="200" w:line="276" w:lineRule="auto"/>
              <w:rPr>
                <w:rFonts w:ascii="Sylfaen" w:hAnsi="Sylfaen" w:cs="Sylfaen"/>
                <w:iCs/>
                <w:lang w:val="en-SE"/>
              </w:rPr>
            </w:pPr>
            <w:proofErr w:type="spellStart"/>
            <w:r w:rsidRPr="0093276D">
              <w:rPr>
                <w:rFonts w:ascii="Sylfaen" w:hAnsi="Sylfaen" w:cs="Sylfaen"/>
                <w:iCs/>
                <w:lang w:val="en-SE"/>
              </w:rPr>
              <w:t>системы</w:t>
            </w:r>
            <w:proofErr w:type="spellEnd"/>
            <w:r w:rsidRPr="0093276D">
              <w:rPr>
                <w:rFonts w:ascii="Sylfaen" w:hAnsi="Sylfaen" w:cs="Sylfaen"/>
                <w:iCs/>
                <w:lang w:val="en-SE"/>
              </w:rPr>
              <w:t xml:space="preserve"> </w:t>
            </w:r>
            <w:proofErr w:type="spellStart"/>
            <w:r w:rsidRPr="0093276D">
              <w:rPr>
                <w:rFonts w:ascii="Sylfaen" w:hAnsi="Sylfaen" w:cs="Sylfaen"/>
                <w:iCs/>
                <w:lang w:val="en-SE"/>
              </w:rPr>
              <w:t>видеонаблюдения</w:t>
            </w:r>
            <w:proofErr w:type="spellEnd"/>
            <w:r w:rsidRPr="0093276D">
              <w:rPr>
                <w:rFonts w:ascii="Sylfaen" w:hAnsi="Sylfaen" w:cs="Sylfaen"/>
                <w:iCs/>
                <w:lang w:val="en-SE"/>
              </w:rPr>
              <w:t xml:space="preserve"> и </w:t>
            </w:r>
            <w:proofErr w:type="spellStart"/>
            <w:r w:rsidRPr="0093276D">
              <w:rPr>
                <w:rFonts w:ascii="Sylfaen" w:hAnsi="Sylfaen" w:cs="Sylfaen"/>
                <w:iCs/>
                <w:lang w:val="en-SE"/>
              </w:rPr>
              <w:t>связи</w:t>
            </w:r>
            <w:proofErr w:type="spellEnd"/>
            <w:r w:rsidRPr="0093276D">
              <w:rPr>
                <w:rFonts w:ascii="Sylfaen" w:hAnsi="Sylfaen" w:cs="Sylfaen"/>
                <w:iCs/>
                <w:lang w:val="en-SE"/>
              </w:rPr>
              <w:t>,</w:t>
            </w:r>
          </w:p>
          <w:p w14:paraId="3192BC5C" w14:textId="77777777" w:rsidR="00D74950" w:rsidRPr="0093276D" w:rsidRDefault="00D74950" w:rsidP="00D74950">
            <w:pPr>
              <w:numPr>
                <w:ilvl w:val="0"/>
                <w:numId w:val="40"/>
              </w:numPr>
              <w:tabs>
                <w:tab w:val="left" w:pos="4732"/>
              </w:tabs>
              <w:spacing w:after="200" w:line="276" w:lineRule="auto"/>
              <w:rPr>
                <w:rFonts w:ascii="Sylfaen" w:hAnsi="Sylfaen" w:cs="Sylfaen"/>
                <w:iCs/>
                <w:lang w:val="en-SE"/>
              </w:rPr>
            </w:pPr>
            <w:proofErr w:type="spellStart"/>
            <w:r w:rsidRPr="0093276D">
              <w:rPr>
                <w:rFonts w:ascii="Sylfaen" w:hAnsi="Sylfaen" w:cs="Sylfaen"/>
                <w:iCs/>
                <w:lang w:val="en-SE"/>
              </w:rPr>
              <w:t>дренажа</w:t>
            </w:r>
            <w:proofErr w:type="spellEnd"/>
            <w:r w:rsidRPr="0093276D">
              <w:rPr>
                <w:rFonts w:ascii="Sylfaen" w:hAnsi="Sylfaen" w:cs="Sylfaen"/>
                <w:iCs/>
                <w:lang w:val="en-SE"/>
              </w:rPr>
              <w:t>,</w:t>
            </w:r>
          </w:p>
          <w:p w14:paraId="6550E080" w14:textId="77777777" w:rsidR="00D74950" w:rsidRPr="0093276D" w:rsidRDefault="00D74950" w:rsidP="00D74950">
            <w:pPr>
              <w:numPr>
                <w:ilvl w:val="0"/>
                <w:numId w:val="40"/>
              </w:numPr>
              <w:tabs>
                <w:tab w:val="left" w:pos="4732"/>
              </w:tabs>
              <w:spacing w:after="200" w:line="276" w:lineRule="auto"/>
              <w:rPr>
                <w:rFonts w:ascii="Sylfaen" w:hAnsi="Sylfaen" w:cs="Sylfaen"/>
                <w:iCs/>
                <w:lang w:val="en-SE"/>
              </w:rPr>
            </w:pPr>
            <w:proofErr w:type="spellStart"/>
            <w:r w:rsidRPr="0093276D">
              <w:rPr>
                <w:rFonts w:ascii="Sylfaen" w:hAnsi="Sylfaen" w:cs="Sylfaen"/>
                <w:iCs/>
                <w:lang w:val="en-SE"/>
              </w:rPr>
              <w:t>энергоэффективных</w:t>
            </w:r>
            <w:proofErr w:type="spellEnd"/>
            <w:r w:rsidRPr="0093276D">
              <w:rPr>
                <w:rFonts w:ascii="Sylfaen" w:hAnsi="Sylfaen" w:cs="Sylfaen"/>
                <w:iCs/>
                <w:lang w:val="en-SE"/>
              </w:rPr>
              <w:t xml:space="preserve"> </w:t>
            </w:r>
            <w:proofErr w:type="spellStart"/>
            <w:r w:rsidRPr="0093276D">
              <w:rPr>
                <w:rFonts w:ascii="Sylfaen" w:hAnsi="Sylfaen" w:cs="Sylfaen"/>
                <w:iCs/>
                <w:lang w:val="en-SE"/>
              </w:rPr>
              <w:t>решений</w:t>
            </w:r>
            <w:proofErr w:type="spellEnd"/>
            <w:r w:rsidRPr="0093276D">
              <w:rPr>
                <w:rFonts w:ascii="Sylfaen" w:hAnsi="Sylfaen" w:cs="Sylfaen"/>
                <w:iCs/>
                <w:lang w:val="en-SE"/>
              </w:rPr>
              <w:t>.</w:t>
            </w:r>
          </w:p>
          <w:p w14:paraId="6AC1687D" w14:textId="77777777" w:rsidR="00D74950" w:rsidRPr="0093276D" w:rsidRDefault="00D74950" w:rsidP="00D33C8A">
            <w:pPr>
              <w:tabs>
                <w:tab w:val="left" w:pos="4732"/>
              </w:tabs>
              <w:spacing w:after="200" w:line="276" w:lineRule="auto"/>
              <w:rPr>
                <w:rFonts w:ascii="Sylfaen" w:hAnsi="Sylfaen" w:cs="Sylfaen"/>
                <w:iCs/>
                <w:lang w:val="en-SE"/>
              </w:rPr>
            </w:pPr>
            <w:r w:rsidRPr="0093276D">
              <w:rPr>
                <w:rFonts w:ascii="Sylfaen" w:hAnsi="Sylfaen" w:cs="Sylfaen"/>
                <w:iCs/>
                <w:lang w:val="en-SE"/>
              </w:rPr>
              <w:t xml:space="preserve">С </w:t>
            </w:r>
            <w:proofErr w:type="spellStart"/>
            <w:r w:rsidRPr="0093276D">
              <w:rPr>
                <w:rFonts w:ascii="Sylfaen" w:hAnsi="Sylfaen" w:cs="Sylfaen"/>
                <w:iCs/>
                <w:lang w:val="en-SE"/>
              </w:rPr>
              <w:t>учетом</w:t>
            </w:r>
            <w:proofErr w:type="spellEnd"/>
            <w:r w:rsidRPr="0093276D">
              <w:rPr>
                <w:rFonts w:ascii="Sylfaen" w:hAnsi="Sylfaen" w:cs="Sylfaen"/>
                <w:iCs/>
                <w:lang w:val="en-SE"/>
              </w:rPr>
              <w:t xml:space="preserve"> </w:t>
            </w:r>
            <w:proofErr w:type="spellStart"/>
            <w:r w:rsidRPr="0093276D">
              <w:rPr>
                <w:rFonts w:ascii="Sylfaen" w:hAnsi="Sylfaen" w:cs="Sylfaen"/>
                <w:iCs/>
                <w:lang w:val="en-SE"/>
              </w:rPr>
              <w:t>климатических</w:t>
            </w:r>
            <w:proofErr w:type="spellEnd"/>
            <w:r w:rsidRPr="0093276D">
              <w:rPr>
                <w:rFonts w:ascii="Sylfaen" w:hAnsi="Sylfaen" w:cs="Sylfaen"/>
                <w:iCs/>
                <w:lang w:val="en-SE"/>
              </w:rPr>
              <w:t xml:space="preserve"> </w:t>
            </w:r>
            <w:proofErr w:type="spellStart"/>
            <w:r w:rsidRPr="0093276D">
              <w:rPr>
                <w:rFonts w:ascii="Sylfaen" w:hAnsi="Sylfaen" w:cs="Sylfaen"/>
                <w:iCs/>
                <w:lang w:val="en-SE"/>
              </w:rPr>
              <w:t>условий</w:t>
            </w:r>
            <w:proofErr w:type="spellEnd"/>
            <w:r w:rsidRPr="0093276D">
              <w:rPr>
                <w:rFonts w:ascii="Sylfaen" w:hAnsi="Sylfaen" w:cs="Sylfaen"/>
                <w:iCs/>
                <w:lang w:val="en-SE"/>
              </w:rPr>
              <w:t xml:space="preserve"> </w:t>
            </w:r>
            <w:proofErr w:type="spellStart"/>
            <w:r w:rsidRPr="0093276D">
              <w:rPr>
                <w:rFonts w:ascii="Sylfaen" w:hAnsi="Sylfaen" w:cs="Sylfaen"/>
                <w:iCs/>
                <w:lang w:val="en-SE"/>
              </w:rPr>
              <w:t>территории</w:t>
            </w:r>
            <w:proofErr w:type="spellEnd"/>
            <w:r w:rsidRPr="0093276D">
              <w:rPr>
                <w:rFonts w:ascii="Sylfaen" w:hAnsi="Sylfaen" w:cs="Sylfaen"/>
                <w:iCs/>
                <w:lang w:val="en-SE"/>
              </w:rPr>
              <w:t xml:space="preserve"> </w:t>
            </w:r>
            <w:proofErr w:type="spellStart"/>
            <w:r w:rsidRPr="0093276D">
              <w:rPr>
                <w:rFonts w:ascii="Sylfaen" w:hAnsi="Sylfaen" w:cs="Sylfaen"/>
                <w:iCs/>
                <w:lang w:val="en-SE"/>
              </w:rPr>
              <w:t>проектом</w:t>
            </w:r>
            <w:proofErr w:type="spellEnd"/>
            <w:r w:rsidRPr="0093276D">
              <w:rPr>
                <w:rFonts w:ascii="Sylfaen" w:hAnsi="Sylfaen" w:cs="Sylfaen"/>
                <w:iCs/>
                <w:lang w:val="en-SE"/>
              </w:rPr>
              <w:t xml:space="preserve"> </w:t>
            </w:r>
            <w:proofErr w:type="spellStart"/>
            <w:r w:rsidRPr="0093276D">
              <w:rPr>
                <w:rFonts w:ascii="Sylfaen" w:hAnsi="Sylfaen" w:cs="Sylfaen"/>
                <w:iCs/>
                <w:lang w:val="en-SE"/>
              </w:rPr>
              <w:t>предусматривается</w:t>
            </w:r>
            <w:proofErr w:type="spellEnd"/>
            <w:r w:rsidRPr="0093276D">
              <w:rPr>
                <w:rFonts w:ascii="Sylfaen" w:hAnsi="Sylfaen" w:cs="Sylfaen"/>
                <w:iCs/>
                <w:lang w:val="en-SE"/>
              </w:rPr>
              <w:t xml:space="preserve"> </w:t>
            </w:r>
            <w:proofErr w:type="spellStart"/>
            <w:r w:rsidRPr="0093276D">
              <w:rPr>
                <w:rFonts w:ascii="Sylfaen" w:hAnsi="Sylfaen" w:cs="Sylfaen"/>
                <w:iCs/>
                <w:lang w:val="en-SE"/>
              </w:rPr>
              <w:t>использование</w:t>
            </w:r>
            <w:proofErr w:type="spellEnd"/>
            <w:r w:rsidRPr="0093276D">
              <w:rPr>
                <w:rFonts w:ascii="Sylfaen" w:hAnsi="Sylfaen" w:cs="Sylfaen"/>
                <w:iCs/>
                <w:lang w:val="en-SE"/>
              </w:rPr>
              <w:t xml:space="preserve"> </w:t>
            </w:r>
            <w:proofErr w:type="spellStart"/>
            <w:r w:rsidRPr="0093276D">
              <w:rPr>
                <w:rFonts w:ascii="Sylfaen" w:hAnsi="Sylfaen" w:cs="Sylfaen"/>
                <w:iCs/>
                <w:lang w:val="en-SE"/>
              </w:rPr>
              <w:t>альтернативных</w:t>
            </w:r>
            <w:proofErr w:type="spellEnd"/>
            <w:r w:rsidRPr="0093276D">
              <w:rPr>
                <w:rFonts w:ascii="Sylfaen" w:hAnsi="Sylfaen" w:cs="Sylfaen"/>
                <w:iCs/>
                <w:lang w:val="en-SE"/>
              </w:rPr>
              <w:t xml:space="preserve"> </w:t>
            </w:r>
            <w:proofErr w:type="spellStart"/>
            <w:r w:rsidRPr="0093276D">
              <w:rPr>
                <w:rFonts w:ascii="Sylfaen" w:hAnsi="Sylfaen" w:cs="Sylfaen"/>
                <w:iCs/>
                <w:lang w:val="en-SE"/>
              </w:rPr>
              <w:t>источников</w:t>
            </w:r>
            <w:proofErr w:type="spellEnd"/>
            <w:r w:rsidRPr="0093276D">
              <w:rPr>
                <w:rFonts w:ascii="Sylfaen" w:hAnsi="Sylfaen" w:cs="Sylfaen"/>
                <w:iCs/>
                <w:lang w:val="en-SE"/>
              </w:rPr>
              <w:t xml:space="preserve"> </w:t>
            </w:r>
            <w:proofErr w:type="spellStart"/>
            <w:r w:rsidRPr="0093276D">
              <w:rPr>
                <w:rFonts w:ascii="Sylfaen" w:hAnsi="Sylfaen" w:cs="Sylfaen"/>
                <w:iCs/>
                <w:lang w:val="en-SE"/>
              </w:rPr>
              <w:t>энергии</w:t>
            </w:r>
            <w:proofErr w:type="spellEnd"/>
            <w:r w:rsidRPr="0093276D">
              <w:rPr>
                <w:rFonts w:ascii="Sylfaen" w:hAnsi="Sylfaen" w:cs="Sylfaen"/>
                <w:iCs/>
                <w:lang w:val="en-SE"/>
              </w:rPr>
              <w:t xml:space="preserve">, </w:t>
            </w:r>
            <w:proofErr w:type="spellStart"/>
            <w:r w:rsidRPr="0093276D">
              <w:rPr>
                <w:rFonts w:ascii="Sylfaen" w:hAnsi="Sylfaen" w:cs="Sylfaen"/>
                <w:iCs/>
                <w:lang w:val="en-SE"/>
              </w:rPr>
              <w:t>включая</w:t>
            </w:r>
            <w:proofErr w:type="spellEnd"/>
            <w:r w:rsidRPr="0093276D">
              <w:rPr>
                <w:rFonts w:ascii="Sylfaen" w:hAnsi="Sylfaen" w:cs="Sylfaen"/>
                <w:iCs/>
                <w:lang w:val="en-SE"/>
              </w:rPr>
              <w:t xml:space="preserve"> </w:t>
            </w:r>
            <w:proofErr w:type="spellStart"/>
            <w:r w:rsidRPr="0093276D">
              <w:rPr>
                <w:rFonts w:ascii="Sylfaen" w:hAnsi="Sylfaen" w:cs="Sylfaen"/>
                <w:iCs/>
                <w:lang w:val="en-SE"/>
              </w:rPr>
              <w:t>солнечные</w:t>
            </w:r>
            <w:proofErr w:type="spellEnd"/>
            <w:r w:rsidRPr="0093276D">
              <w:rPr>
                <w:rFonts w:ascii="Sylfaen" w:hAnsi="Sylfaen" w:cs="Sylfaen"/>
                <w:iCs/>
                <w:lang w:val="en-SE"/>
              </w:rPr>
              <w:t xml:space="preserve"> </w:t>
            </w:r>
            <w:proofErr w:type="spellStart"/>
            <w:r w:rsidRPr="0093276D">
              <w:rPr>
                <w:rFonts w:ascii="Sylfaen" w:hAnsi="Sylfaen" w:cs="Sylfaen"/>
                <w:iCs/>
                <w:lang w:val="en-SE"/>
              </w:rPr>
              <w:t>водонагреватели</w:t>
            </w:r>
            <w:proofErr w:type="spellEnd"/>
            <w:r w:rsidRPr="0093276D">
              <w:rPr>
                <w:rFonts w:ascii="Sylfaen" w:hAnsi="Sylfaen" w:cs="Sylfaen"/>
                <w:iCs/>
                <w:lang w:val="en-SE"/>
              </w:rPr>
              <w:t xml:space="preserve"> и </w:t>
            </w:r>
            <w:proofErr w:type="spellStart"/>
            <w:r w:rsidRPr="0093276D">
              <w:rPr>
                <w:rFonts w:ascii="Sylfaen" w:hAnsi="Sylfaen" w:cs="Sylfaen"/>
                <w:iCs/>
                <w:lang w:val="en-SE"/>
              </w:rPr>
              <w:t>фотоэлектрические</w:t>
            </w:r>
            <w:proofErr w:type="spellEnd"/>
            <w:r w:rsidRPr="0093276D">
              <w:rPr>
                <w:rFonts w:ascii="Sylfaen" w:hAnsi="Sylfaen" w:cs="Sylfaen"/>
                <w:iCs/>
                <w:lang w:val="en-SE"/>
              </w:rPr>
              <w:t xml:space="preserve"> </w:t>
            </w:r>
            <w:proofErr w:type="spellStart"/>
            <w:r w:rsidRPr="0093276D">
              <w:rPr>
                <w:rFonts w:ascii="Sylfaen" w:hAnsi="Sylfaen" w:cs="Sylfaen"/>
                <w:iCs/>
                <w:lang w:val="en-SE"/>
              </w:rPr>
              <w:t>панели</w:t>
            </w:r>
            <w:proofErr w:type="spellEnd"/>
            <w:r w:rsidRPr="0093276D">
              <w:rPr>
                <w:rFonts w:ascii="Sylfaen" w:hAnsi="Sylfaen" w:cs="Sylfaen"/>
                <w:iCs/>
                <w:lang w:val="en-SE"/>
              </w:rPr>
              <w:t xml:space="preserve">, </w:t>
            </w:r>
            <w:proofErr w:type="spellStart"/>
            <w:r w:rsidRPr="0093276D">
              <w:rPr>
                <w:rFonts w:ascii="Sylfaen" w:hAnsi="Sylfaen" w:cs="Sylfaen"/>
                <w:iCs/>
                <w:lang w:val="en-SE"/>
              </w:rPr>
              <w:t>для</w:t>
            </w:r>
            <w:proofErr w:type="spellEnd"/>
            <w:r w:rsidRPr="0093276D">
              <w:rPr>
                <w:rFonts w:ascii="Sylfaen" w:hAnsi="Sylfaen" w:cs="Sylfaen"/>
                <w:iCs/>
                <w:lang w:val="en-SE"/>
              </w:rPr>
              <w:t xml:space="preserve"> </w:t>
            </w:r>
            <w:proofErr w:type="spellStart"/>
            <w:r w:rsidRPr="0093276D">
              <w:rPr>
                <w:rFonts w:ascii="Sylfaen" w:hAnsi="Sylfaen" w:cs="Sylfaen"/>
                <w:iCs/>
                <w:lang w:val="en-SE"/>
              </w:rPr>
              <w:t>обеспечения</w:t>
            </w:r>
            <w:proofErr w:type="spellEnd"/>
            <w:r w:rsidRPr="0093276D">
              <w:rPr>
                <w:rFonts w:ascii="Sylfaen" w:hAnsi="Sylfaen" w:cs="Sylfaen"/>
                <w:iCs/>
                <w:lang w:val="en-SE"/>
              </w:rPr>
              <w:t xml:space="preserve"> </w:t>
            </w:r>
            <w:proofErr w:type="spellStart"/>
            <w:r w:rsidRPr="0093276D">
              <w:rPr>
                <w:rFonts w:ascii="Sylfaen" w:hAnsi="Sylfaen" w:cs="Sylfaen"/>
                <w:iCs/>
                <w:lang w:val="en-SE"/>
              </w:rPr>
              <w:t>горячего</w:t>
            </w:r>
            <w:proofErr w:type="spellEnd"/>
            <w:r w:rsidRPr="0093276D">
              <w:rPr>
                <w:rFonts w:ascii="Sylfaen" w:hAnsi="Sylfaen" w:cs="Sylfaen"/>
                <w:iCs/>
                <w:lang w:val="en-SE"/>
              </w:rPr>
              <w:t xml:space="preserve"> </w:t>
            </w:r>
            <w:proofErr w:type="spellStart"/>
            <w:r w:rsidRPr="0093276D">
              <w:rPr>
                <w:rFonts w:ascii="Sylfaen" w:hAnsi="Sylfaen" w:cs="Sylfaen"/>
                <w:iCs/>
                <w:lang w:val="en-SE"/>
              </w:rPr>
              <w:t>водоснабжения</w:t>
            </w:r>
            <w:proofErr w:type="spellEnd"/>
            <w:r w:rsidRPr="0093276D">
              <w:rPr>
                <w:rFonts w:ascii="Sylfaen" w:hAnsi="Sylfaen" w:cs="Sylfaen"/>
                <w:iCs/>
                <w:lang w:val="en-SE"/>
              </w:rPr>
              <w:t xml:space="preserve"> и </w:t>
            </w:r>
            <w:proofErr w:type="spellStart"/>
            <w:r w:rsidRPr="0093276D">
              <w:rPr>
                <w:rFonts w:ascii="Sylfaen" w:hAnsi="Sylfaen" w:cs="Sylfaen"/>
                <w:iCs/>
                <w:lang w:val="en-SE"/>
              </w:rPr>
              <w:t>электроснабжения</w:t>
            </w:r>
            <w:proofErr w:type="spellEnd"/>
            <w:r w:rsidRPr="0093276D">
              <w:rPr>
                <w:rFonts w:ascii="Sylfaen" w:hAnsi="Sylfaen" w:cs="Sylfaen"/>
                <w:iCs/>
                <w:lang w:val="en-SE"/>
              </w:rPr>
              <w:t xml:space="preserve"> </w:t>
            </w:r>
            <w:proofErr w:type="spellStart"/>
            <w:r w:rsidRPr="0093276D">
              <w:rPr>
                <w:rFonts w:ascii="Sylfaen" w:hAnsi="Sylfaen" w:cs="Sylfaen"/>
                <w:iCs/>
                <w:lang w:val="en-SE"/>
              </w:rPr>
              <w:t>зданий</w:t>
            </w:r>
            <w:proofErr w:type="spellEnd"/>
            <w:r w:rsidRPr="0093276D">
              <w:rPr>
                <w:rFonts w:ascii="Sylfaen" w:hAnsi="Sylfaen" w:cs="Sylfaen"/>
                <w:iCs/>
                <w:lang w:val="en-SE"/>
              </w:rPr>
              <w:t>.</w:t>
            </w:r>
          </w:p>
          <w:p w14:paraId="18D26305" w14:textId="77777777" w:rsidR="00D74950" w:rsidRPr="0093276D" w:rsidRDefault="00D74950" w:rsidP="00D33C8A">
            <w:pPr>
              <w:tabs>
                <w:tab w:val="left" w:pos="4732"/>
              </w:tabs>
              <w:spacing w:after="200" w:line="276" w:lineRule="auto"/>
              <w:rPr>
                <w:rFonts w:ascii="Sylfaen" w:hAnsi="Sylfaen" w:cs="Sylfaen"/>
                <w:iCs/>
                <w:lang w:val="en-SE"/>
              </w:rPr>
            </w:pPr>
            <w:proofErr w:type="spellStart"/>
            <w:r w:rsidRPr="0093276D">
              <w:rPr>
                <w:rFonts w:ascii="Sylfaen" w:hAnsi="Sylfaen" w:cs="Sylfaen"/>
                <w:iCs/>
                <w:lang w:val="en-SE"/>
              </w:rPr>
              <w:t>Текущие</w:t>
            </w:r>
            <w:proofErr w:type="spellEnd"/>
            <w:r w:rsidRPr="0093276D">
              <w:rPr>
                <w:rFonts w:ascii="Sylfaen" w:hAnsi="Sylfaen" w:cs="Sylfaen"/>
                <w:iCs/>
                <w:lang w:val="en-SE"/>
              </w:rPr>
              <w:t xml:space="preserve"> </w:t>
            </w:r>
            <w:proofErr w:type="spellStart"/>
            <w:r w:rsidRPr="0093276D">
              <w:rPr>
                <w:rFonts w:ascii="Sylfaen" w:hAnsi="Sylfaen" w:cs="Sylfaen"/>
                <w:iCs/>
                <w:lang w:val="en-SE"/>
              </w:rPr>
              <w:t>проектные</w:t>
            </w:r>
            <w:proofErr w:type="spellEnd"/>
            <w:r w:rsidRPr="0093276D">
              <w:rPr>
                <w:rFonts w:ascii="Sylfaen" w:hAnsi="Sylfaen" w:cs="Sylfaen"/>
                <w:iCs/>
                <w:lang w:val="en-SE"/>
              </w:rPr>
              <w:t xml:space="preserve"> </w:t>
            </w:r>
            <w:proofErr w:type="spellStart"/>
            <w:r w:rsidRPr="0093276D">
              <w:rPr>
                <w:rFonts w:ascii="Sylfaen" w:hAnsi="Sylfaen" w:cs="Sylfaen"/>
                <w:iCs/>
                <w:lang w:val="en-SE"/>
              </w:rPr>
              <w:t>работы</w:t>
            </w:r>
            <w:proofErr w:type="spellEnd"/>
            <w:r w:rsidRPr="0093276D">
              <w:rPr>
                <w:rFonts w:ascii="Sylfaen" w:hAnsi="Sylfaen" w:cs="Sylfaen"/>
                <w:iCs/>
                <w:lang w:val="en-SE"/>
              </w:rPr>
              <w:t xml:space="preserve"> </w:t>
            </w:r>
            <w:proofErr w:type="spellStart"/>
            <w:r w:rsidRPr="0093276D">
              <w:rPr>
                <w:rFonts w:ascii="Sylfaen" w:hAnsi="Sylfaen" w:cs="Sylfaen"/>
                <w:iCs/>
                <w:lang w:val="en-SE"/>
              </w:rPr>
              <w:t>должны</w:t>
            </w:r>
            <w:proofErr w:type="spellEnd"/>
            <w:r w:rsidRPr="0093276D">
              <w:rPr>
                <w:rFonts w:ascii="Sylfaen" w:hAnsi="Sylfaen" w:cs="Sylfaen"/>
                <w:iCs/>
                <w:lang w:val="en-SE"/>
              </w:rPr>
              <w:t xml:space="preserve"> </w:t>
            </w:r>
            <w:proofErr w:type="spellStart"/>
            <w:r w:rsidRPr="0093276D">
              <w:rPr>
                <w:rFonts w:ascii="Sylfaen" w:hAnsi="Sylfaen" w:cs="Sylfaen"/>
                <w:iCs/>
                <w:lang w:val="en-SE"/>
              </w:rPr>
              <w:t>согласовываться</w:t>
            </w:r>
            <w:proofErr w:type="spellEnd"/>
            <w:r w:rsidRPr="0093276D">
              <w:rPr>
                <w:rFonts w:ascii="Sylfaen" w:hAnsi="Sylfaen" w:cs="Sylfaen"/>
                <w:iCs/>
                <w:lang w:val="en-SE"/>
              </w:rPr>
              <w:t xml:space="preserve"> с </w:t>
            </w:r>
            <w:proofErr w:type="spellStart"/>
            <w:r w:rsidRPr="0093276D">
              <w:rPr>
                <w:rFonts w:ascii="Sylfaen" w:hAnsi="Sylfaen" w:cs="Sylfaen"/>
                <w:iCs/>
                <w:lang w:val="en-SE"/>
              </w:rPr>
              <w:t>заказчиком</w:t>
            </w:r>
            <w:proofErr w:type="spellEnd"/>
            <w:r w:rsidRPr="0093276D">
              <w:rPr>
                <w:rFonts w:ascii="Sylfaen" w:hAnsi="Sylfaen" w:cs="Sylfaen"/>
                <w:iCs/>
                <w:lang w:val="en-SE"/>
              </w:rPr>
              <w:t xml:space="preserve"> в </w:t>
            </w:r>
            <w:proofErr w:type="spellStart"/>
            <w:r w:rsidRPr="0093276D">
              <w:rPr>
                <w:rFonts w:ascii="Sylfaen" w:hAnsi="Sylfaen" w:cs="Sylfaen"/>
                <w:iCs/>
                <w:lang w:val="en-SE"/>
              </w:rPr>
              <w:t>рабочем</w:t>
            </w:r>
            <w:proofErr w:type="spellEnd"/>
            <w:r w:rsidRPr="0093276D">
              <w:rPr>
                <w:rFonts w:ascii="Sylfaen" w:hAnsi="Sylfaen" w:cs="Sylfaen"/>
                <w:iCs/>
                <w:lang w:val="en-SE"/>
              </w:rPr>
              <w:t xml:space="preserve"> </w:t>
            </w:r>
            <w:proofErr w:type="spellStart"/>
            <w:r w:rsidRPr="0093276D">
              <w:rPr>
                <w:rFonts w:ascii="Sylfaen" w:hAnsi="Sylfaen" w:cs="Sylfaen"/>
                <w:iCs/>
                <w:lang w:val="en-SE"/>
              </w:rPr>
              <w:t>порядке</w:t>
            </w:r>
            <w:proofErr w:type="spellEnd"/>
            <w:r w:rsidRPr="0093276D">
              <w:rPr>
                <w:rFonts w:ascii="Sylfaen" w:hAnsi="Sylfaen" w:cs="Sylfaen"/>
                <w:iCs/>
                <w:lang w:val="en-SE"/>
              </w:rPr>
              <w:t xml:space="preserve">, с </w:t>
            </w:r>
            <w:proofErr w:type="spellStart"/>
            <w:r w:rsidRPr="0093276D">
              <w:rPr>
                <w:rFonts w:ascii="Sylfaen" w:hAnsi="Sylfaen" w:cs="Sylfaen"/>
                <w:iCs/>
                <w:lang w:val="en-SE"/>
              </w:rPr>
              <w:t>одновременным</w:t>
            </w:r>
            <w:proofErr w:type="spellEnd"/>
            <w:r w:rsidRPr="0093276D">
              <w:rPr>
                <w:rFonts w:ascii="Sylfaen" w:hAnsi="Sylfaen" w:cs="Sylfaen"/>
                <w:iCs/>
                <w:lang w:val="en-SE"/>
              </w:rPr>
              <w:t xml:space="preserve"> </w:t>
            </w:r>
            <w:proofErr w:type="spellStart"/>
            <w:r w:rsidRPr="0093276D">
              <w:rPr>
                <w:rFonts w:ascii="Sylfaen" w:hAnsi="Sylfaen" w:cs="Sylfaen"/>
                <w:iCs/>
                <w:lang w:val="en-SE"/>
              </w:rPr>
              <w:t>соблюдением</w:t>
            </w:r>
            <w:proofErr w:type="spellEnd"/>
            <w:r w:rsidRPr="0093276D">
              <w:rPr>
                <w:rFonts w:ascii="Sylfaen" w:hAnsi="Sylfaen" w:cs="Sylfaen"/>
                <w:iCs/>
                <w:lang w:val="en-SE"/>
              </w:rPr>
              <w:t xml:space="preserve"> </w:t>
            </w:r>
            <w:proofErr w:type="spellStart"/>
            <w:r w:rsidRPr="0093276D">
              <w:rPr>
                <w:rFonts w:ascii="Sylfaen" w:hAnsi="Sylfaen" w:cs="Sylfaen"/>
                <w:iCs/>
                <w:lang w:val="en-SE"/>
              </w:rPr>
              <w:t>обязательных</w:t>
            </w:r>
            <w:proofErr w:type="spellEnd"/>
            <w:r w:rsidRPr="0093276D">
              <w:rPr>
                <w:rFonts w:ascii="Sylfaen" w:hAnsi="Sylfaen" w:cs="Sylfaen"/>
                <w:iCs/>
                <w:lang w:val="en-SE"/>
              </w:rPr>
              <w:t xml:space="preserve"> </w:t>
            </w:r>
            <w:proofErr w:type="spellStart"/>
            <w:r w:rsidRPr="0093276D">
              <w:rPr>
                <w:rFonts w:ascii="Sylfaen" w:hAnsi="Sylfaen" w:cs="Sylfaen"/>
                <w:iCs/>
                <w:lang w:val="en-SE"/>
              </w:rPr>
              <w:t>нормативных</w:t>
            </w:r>
            <w:proofErr w:type="spellEnd"/>
            <w:r w:rsidRPr="0093276D">
              <w:rPr>
                <w:rFonts w:ascii="Sylfaen" w:hAnsi="Sylfaen" w:cs="Sylfaen"/>
                <w:iCs/>
                <w:lang w:val="en-SE"/>
              </w:rPr>
              <w:t xml:space="preserve"> </w:t>
            </w:r>
            <w:proofErr w:type="spellStart"/>
            <w:r w:rsidRPr="0093276D">
              <w:rPr>
                <w:rFonts w:ascii="Sylfaen" w:hAnsi="Sylfaen" w:cs="Sylfaen"/>
                <w:iCs/>
                <w:lang w:val="en-SE"/>
              </w:rPr>
              <w:t>требований</w:t>
            </w:r>
            <w:proofErr w:type="spellEnd"/>
            <w:r w:rsidRPr="0093276D">
              <w:rPr>
                <w:rFonts w:ascii="Sylfaen" w:hAnsi="Sylfaen" w:cs="Sylfaen"/>
                <w:iCs/>
                <w:lang w:val="en-SE"/>
              </w:rPr>
              <w:t xml:space="preserve"> и </w:t>
            </w:r>
            <w:proofErr w:type="spellStart"/>
            <w:r w:rsidRPr="0093276D">
              <w:rPr>
                <w:rFonts w:ascii="Sylfaen" w:hAnsi="Sylfaen" w:cs="Sylfaen"/>
                <w:iCs/>
                <w:lang w:val="en-SE"/>
              </w:rPr>
              <w:t>использованием</w:t>
            </w:r>
            <w:proofErr w:type="spellEnd"/>
            <w:r w:rsidRPr="0093276D">
              <w:rPr>
                <w:rFonts w:ascii="Sylfaen" w:hAnsi="Sylfaen" w:cs="Sylfaen"/>
                <w:iCs/>
                <w:lang w:val="en-SE"/>
              </w:rPr>
              <w:t xml:space="preserve"> </w:t>
            </w:r>
            <w:proofErr w:type="spellStart"/>
            <w:r w:rsidRPr="0093276D">
              <w:rPr>
                <w:rFonts w:ascii="Sylfaen" w:hAnsi="Sylfaen" w:cs="Sylfaen"/>
                <w:iCs/>
                <w:lang w:val="en-SE"/>
              </w:rPr>
              <w:t>современных</w:t>
            </w:r>
            <w:proofErr w:type="spellEnd"/>
            <w:r w:rsidRPr="0093276D">
              <w:rPr>
                <w:rFonts w:ascii="Sylfaen" w:hAnsi="Sylfaen" w:cs="Sylfaen"/>
                <w:iCs/>
                <w:lang w:val="en-SE"/>
              </w:rPr>
              <w:t xml:space="preserve"> </w:t>
            </w:r>
            <w:proofErr w:type="spellStart"/>
            <w:r w:rsidRPr="0093276D">
              <w:rPr>
                <w:rFonts w:ascii="Sylfaen" w:hAnsi="Sylfaen" w:cs="Sylfaen"/>
                <w:iCs/>
                <w:lang w:val="en-SE"/>
              </w:rPr>
              <w:t>подходов</w:t>
            </w:r>
            <w:proofErr w:type="spellEnd"/>
            <w:r w:rsidRPr="0093276D">
              <w:rPr>
                <w:rFonts w:ascii="Sylfaen" w:hAnsi="Sylfaen" w:cs="Sylfaen"/>
                <w:iCs/>
                <w:lang w:val="en-SE"/>
              </w:rPr>
              <w:t>.</w:t>
            </w:r>
          </w:p>
          <w:p w14:paraId="5A2D87F6" w14:textId="77777777" w:rsidR="00D74950" w:rsidRPr="0093276D" w:rsidRDefault="00D74950" w:rsidP="00D33C8A">
            <w:pPr>
              <w:tabs>
                <w:tab w:val="left" w:pos="4732"/>
              </w:tabs>
              <w:spacing w:after="200" w:line="276" w:lineRule="auto"/>
              <w:rPr>
                <w:rFonts w:ascii="Sylfaen" w:hAnsi="Sylfaen" w:cs="Sylfaen"/>
                <w:iCs/>
                <w:lang w:val="en-SE"/>
              </w:rPr>
            </w:pPr>
            <w:proofErr w:type="spellStart"/>
            <w:r w:rsidRPr="0093276D">
              <w:rPr>
                <w:rFonts w:ascii="Sylfaen" w:hAnsi="Sylfaen" w:cs="Sylfaen"/>
                <w:iCs/>
                <w:lang w:val="en-SE"/>
              </w:rPr>
              <w:t>Ведомость</w:t>
            </w:r>
            <w:proofErr w:type="spellEnd"/>
            <w:r w:rsidRPr="0093276D">
              <w:rPr>
                <w:rFonts w:ascii="Sylfaen" w:hAnsi="Sylfaen" w:cs="Sylfaen"/>
                <w:iCs/>
                <w:lang w:val="en-SE"/>
              </w:rPr>
              <w:t xml:space="preserve"> </w:t>
            </w:r>
            <w:proofErr w:type="spellStart"/>
            <w:r w:rsidRPr="0093276D">
              <w:rPr>
                <w:rFonts w:ascii="Sylfaen" w:hAnsi="Sylfaen" w:cs="Sylfaen"/>
                <w:iCs/>
                <w:lang w:val="en-SE"/>
              </w:rPr>
              <w:t>объемов</w:t>
            </w:r>
            <w:proofErr w:type="spellEnd"/>
            <w:r w:rsidRPr="0093276D">
              <w:rPr>
                <w:rFonts w:ascii="Sylfaen" w:hAnsi="Sylfaen" w:cs="Sylfaen"/>
                <w:iCs/>
                <w:lang w:val="en-SE"/>
              </w:rPr>
              <w:t xml:space="preserve"> </w:t>
            </w:r>
            <w:proofErr w:type="spellStart"/>
            <w:r w:rsidRPr="0093276D">
              <w:rPr>
                <w:rFonts w:ascii="Sylfaen" w:hAnsi="Sylfaen" w:cs="Sylfaen"/>
                <w:iCs/>
                <w:lang w:val="en-SE"/>
              </w:rPr>
              <w:t>работ</w:t>
            </w:r>
            <w:proofErr w:type="spellEnd"/>
          </w:p>
          <w:p w14:paraId="1FC5DDB5" w14:textId="77777777" w:rsidR="00D74950" w:rsidRPr="0093276D" w:rsidRDefault="00D74950" w:rsidP="00D33C8A">
            <w:pPr>
              <w:tabs>
                <w:tab w:val="left" w:pos="4732"/>
              </w:tabs>
              <w:spacing w:after="200" w:line="276" w:lineRule="auto"/>
              <w:rPr>
                <w:rFonts w:ascii="Sylfaen" w:hAnsi="Sylfaen" w:cs="Sylfaen"/>
                <w:iCs/>
                <w:lang w:val="en-SE"/>
              </w:rPr>
            </w:pPr>
            <w:proofErr w:type="spellStart"/>
            <w:r w:rsidRPr="0093276D">
              <w:rPr>
                <w:rFonts w:ascii="Sylfaen" w:hAnsi="Sylfaen" w:cs="Sylfaen"/>
                <w:iCs/>
                <w:lang w:val="en-SE"/>
              </w:rPr>
              <w:t>Детальная</w:t>
            </w:r>
            <w:proofErr w:type="spellEnd"/>
            <w:r w:rsidRPr="0093276D">
              <w:rPr>
                <w:rFonts w:ascii="Sylfaen" w:hAnsi="Sylfaen" w:cs="Sylfaen"/>
                <w:iCs/>
                <w:lang w:val="en-SE"/>
              </w:rPr>
              <w:t xml:space="preserve"> </w:t>
            </w:r>
            <w:proofErr w:type="spellStart"/>
            <w:r w:rsidRPr="0093276D">
              <w:rPr>
                <w:rFonts w:ascii="Sylfaen" w:hAnsi="Sylfaen" w:cs="Sylfaen"/>
                <w:iCs/>
                <w:lang w:val="en-SE"/>
              </w:rPr>
              <w:t>разработка</w:t>
            </w:r>
            <w:proofErr w:type="spellEnd"/>
            <w:r w:rsidRPr="0093276D">
              <w:rPr>
                <w:rFonts w:ascii="Sylfaen" w:hAnsi="Sylfaen" w:cs="Sylfaen"/>
                <w:iCs/>
                <w:lang w:val="en-SE"/>
              </w:rPr>
              <w:t xml:space="preserve"> </w:t>
            </w:r>
            <w:proofErr w:type="spellStart"/>
            <w:r w:rsidRPr="0093276D">
              <w:rPr>
                <w:rFonts w:ascii="Sylfaen" w:hAnsi="Sylfaen" w:cs="Sylfaen"/>
                <w:iCs/>
                <w:lang w:val="en-SE"/>
              </w:rPr>
              <w:t>сметных</w:t>
            </w:r>
            <w:proofErr w:type="spellEnd"/>
            <w:r w:rsidRPr="0093276D">
              <w:rPr>
                <w:rFonts w:ascii="Sylfaen" w:hAnsi="Sylfaen" w:cs="Sylfaen"/>
                <w:iCs/>
                <w:lang w:val="en-SE"/>
              </w:rPr>
              <w:t xml:space="preserve"> </w:t>
            </w:r>
            <w:proofErr w:type="spellStart"/>
            <w:r w:rsidRPr="0093276D">
              <w:rPr>
                <w:rFonts w:ascii="Sylfaen" w:hAnsi="Sylfaen" w:cs="Sylfaen"/>
                <w:iCs/>
                <w:lang w:val="en-SE"/>
              </w:rPr>
              <w:t>расчетов</w:t>
            </w:r>
            <w:proofErr w:type="spellEnd"/>
            <w:r w:rsidRPr="0093276D">
              <w:rPr>
                <w:rFonts w:ascii="Sylfaen" w:hAnsi="Sylfaen" w:cs="Sylfaen"/>
                <w:iCs/>
                <w:lang w:val="en-SE"/>
              </w:rPr>
              <w:t xml:space="preserve"> </w:t>
            </w:r>
            <w:proofErr w:type="spellStart"/>
            <w:r w:rsidRPr="0093276D">
              <w:rPr>
                <w:rFonts w:ascii="Sylfaen" w:hAnsi="Sylfaen" w:cs="Sylfaen"/>
                <w:iCs/>
                <w:lang w:val="en-SE"/>
              </w:rPr>
              <w:t>по</w:t>
            </w:r>
            <w:proofErr w:type="spellEnd"/>
            <w:r w:rsidRPr="0093276D">
              <w:rPr>
                <w:rFonts w:ascii="Sylfaen" w:hAnsi="Sylfaen" w:cs="Sylfaen"/>
                <w:iCs/>
                <w:lang w:val="en-SE"/>
              </w:rPr>
              <w:t xml:space="preserve"> </w:t>
            </w:r>
            <w:proofErr w:type="spellStart"/>
            <w:r w:rsidRPr="0093276D">
              <w:rPr>
                <w:rFonts w:ascii="Sylfaen" w:hAnsi="Sylfaen" w:cs="Sylfaen"/>
                <w:iCs/>
                <w:lang w:val="en-SE"/>
              </w:rPr>
              <w:t>объектам</w:t>
            </w:r>
            <w:proofErr w:type="spellEnd"/>
            <w:r w:rsidRPr="0093276D">
              <w:rPr>
                <w:rFonts w:ascii="Sylfaen" w:hAnsi="Sylfaen" w:cs="Sylfaen"/>
                <w:iCs/>
                <w:lang w:val="en-SE"/>
              </w:rPr>
              <w:t>.</w:t>
            </w:r>
          </w:p>
          <w:p w14:paraId="04D72D78" w14:textId="77777777" w:rsidR="00D74950" w:rsidRPr="0093276D" w:rsidRDefault="00D74950" w:rsidP="00D33C8A">
            <w:pPr>
              <w:spacing w:after="200" w:line="276" w:lineRule="auto"/>
              <w:rPr>
                <w:rFonts w:ascii="Sylfaen" w:hAnsi="Sylfaen"/>
                <w:iCs/>
                <w:lang w:val="hy-AM"/>
              </w:rPr>
            </w:pPr>
          </w:p>
        </w:tc>
      </w:tr>
      <w:tr w:rsidR="00D74950" w:rsidRPr="00724CC3" w14:paraId="7B9FEF63" w14:textId="77777777" w:rsidTr="00D33C8A">
        <w:trPr>
          <w:gridAfter w:val="2"/>
          <w:wAfter w:w="9140" w:type="dxa"/>
          <w:trHeight w:val="316"/>
        </w:trPr>
        <w:tc>
          <w:tcPr>
            <w:tcW w:w="648" w:type="dxa"/>
            <w:vMerge/>
            <w:vAlign w:val="center"/>
          </w:tcPr>
          <w:p w14:paraId="3CD9690D" w14:textId="77777777" w:rsidR="00D74950" w:rsidRPr="00E77F0B" w:rsidRDefault="00D74950" w:rsidP="00D74950">
            <w:pPr>
              <w:numPr>
                <w:ilvl w:val="0"/>
                <w:numId w:val="36"/>
              </w:numPr>
              <w:contextualSpacing/>
              <w:jc w:val="center"/>
              <w:rPr>
                <w:rFonts w:ascii="Sylfaen" w:hAnsi="Sylfaen"/>
                <w:lang w:val="hy-AM"/>
              </w:rPr>
            </w:pPr>
          </w:p>
        </w:tc>
      </w:tr>
    </w:tbl>
    <w:p w14:paraId="41AF96BC" w14:textId="77777777" w:rsidR="00D74950" w:rsidRPr="00E77F0B" w:rsidRDefault="00D74950" w:rsidP="00D74950">
      <w:pPr>
        <w:spacing w:after="200" w:line="276" w:lineRule="auto"/>
        <w:jc w:val="center"/>
        <w:rPr>
          <w:rFonts w:ascii="Sylfaen" w:eastAsiaTheme="minorEastAsia" w:hAnsi="Sylfaen" w:cs="Sylfaen"/>
          <w:b/>
          <w:lang w:val="hy-AM"/>
        </w:rPr>
      </w:pPr>
    </w:p>
    <w:p w14:paraId="08368830" w14:textId="77777777" w:rsidR="00D74950" w:rsidRPr="00E77F0B" w:rsidRDefault="00D74950" w:rsidP="00D74950">
      <w:pPr>
        <w:spacing w:after="200" w:line="276" w:lineRule="auto"/>
        <w:ind w:left="29"/>
        <w:rPr>
          <w:rFonts w:ascii="Sylfaen" w:eastAsiaTheme="minorEastAsia" w:hAnsi="Sylfaen"/>
          <w:b/>
          <w:szCs w:val="20"/>
          <w:lang w:val="hy-AM"/>
        </w:rPr>
      </w:pPr>
      <w:r w:rsidRPr="00F67F0A">
        <w:rPr>
          <w:rFonts w:ascii="Sylfaen" w:eastAsiaTheme="minorEastAsia" w:hAnsi="Sylfaen" w:cs="Arial"/>
          <w:b/>
          <w:szCs w:val="20"/>
          <w:lang w:val="hy-AM"/>
        </w:rPr>
        <w:t>Выполненный проект предоставляется заказчику в следующем объеме:</w:t>
      </w:r>
    </w:p>
    <w:tbl>
      <w:tblPr>
        <w:tblStyle w:val="TableGrid"/>
        <w:tblW w:w="0" w:type="auto"/>
        <w:tblInd w:w="29" w:type="dxa"/>
        <w:tblLook w:val="04A0" w:firstRow="1" w:lastRow="0" w:firstColumn="1" w:lastColumn="0" w:noHBand="0" w:noVBand="1"/>
      </w:tblPr>
      <w:tblGrid>
        <w:gridCol w:w="888"/>
        <w:gridCol w:w="1811"/>
        <w:gridCol w:w="4017"/>
        <w:gridCol w:w="2139"/>
      </w:tblGrid>
      <w:tr w:rsidR="00D74950" w:rsidRPr="00E77F0B" w14:paraId="4511E801" w14:textId="77777777" w:rsidTr="00D33C8A">
        <w:trPr>
          <w:trHeight w:val="60"/>
        </w:trPr>
        <w:tc>
          <w:tcPr>
            <w:tcW w:w="888" w:type="dxa"/>
          </w:tcPr>
          <w:p w14:paraId="2F133D68" w14:textId="77777777" w:rsidR="00D74950" w:rsidRPr="00E77F0B" w:rsidRDefault="00D74950" w:rsidP="00D33C8A">
            <w:pPr>
              <w:spacing w:after="200" w:line="276" w:lineRule="auto"/>
              <w:jc w:val="center"/>
              <w:rPr>
                <w:rFonts w:ascii="Sylfaen" w:hAnsi="Sylfaen"/>
                <w:sz w:val="20"/>
                <w:szCs w:val="20"/>
              </w:rPr>
            </w:pPr>
            <w:r w:rsidRPr="00F67F0A">
              <w:rPr>
                <w:rFonts w:ascii="Sylfaen" w:hAnsi="Sylfaen" w:cs="Arial"/>
                <w:sz w:val="20"/>
                <w:szCs w:val="20"/>
              </w:rPr>
              <w:t>Книга</w:t>
            </w:r>
          </w:p>
        </w:tc>
        <w:tc>
          <w:tcPr>
            <w:tcW w:w="1811" w:type="dxa"/>
          </w:tcPr>
          <w:p w14:paraId="10277974" w14:textId="77777777" w:rsidR="00D74950" w:rsidRPr="00E77F0B" w:rsidRDefault="00D74950" w:rsidP="00D33C8A">
            <w:pPr>
              <w:spacing w:after="200" w:line="276" w:lineRule="auto"/>
              <w:jc w:val="center"/>
              <w:rPr>
                <w:rFonts w:ascii="Sylfaen" w:hAnsi="Sylfaen"/>
                <w:sz w:val="20"/>
                <w:szCs w:val="20"/>
              </w:rPr>
            </w:pPr>
            <w:r w:rsidRPr="00F67F0A">
              <w:rPr>
                <w:rFonts w:ascii="Sylfaen" w:hAnsi="Sylfaen" w:cs="Arial"/>
                <w:sz w:val="20"/>
                <w:szCs w:val="20"/>
              </w:rPr>
              <w:t>Название</w:t>
            </w:r>
          </w:p>
        </w:tc>
        <w:tc>
          <w:tcPr>
            <w:tcW w:w="4017" w:type="dxa"/>
          </w:tcPr>
          <w:p w14:paraId="556B133B" w14:textId="77777777" w:rsidR="00D74950" w:rsidRPr="00E77F0B" w:rsidRDefault="00D74950" w:rsidP="00D33C8A">
            <w:pPr>
              <w:spacing w:after="200" w:line="276" w:lineRule="auto"/>
              <w:jc w:val="center"/>
              <w:rPr>
                <w:rFonts w:ascii="Sylfaen" w:hAnsi="Sylfaen"/>
                <w:sz w:val="20"/>
                <w:szCs w:val="20"/>
              </w:rPr>
            </w:pPr>
            <w:r w:rsidRPr="00F67F0A">
              <w:rPr>
                <w:rFonts w:ascii="Sylfaen" w:hAnsi="Sylfaen"/>
                <w:sz w:val="20"/>
                <w:szCs w:val="20"/>
              </w:rPr>
              <w:t>Содержание</w:t>
            </w:r>
          </w:p>
        </w:tc>
        <w:tc>
          <w:tcPr>
            <w:tcW w:w="2139" w:type="dxa"/>
          </w:tcPr>
          <w:p w14:paraId="07CDB234" w14:textId="77777777" w:rsidR="00D74950" w:rsidRPr="00F67F0A" w:rsidRDefault="00D74950" w:rsidP="00D33C8A">
            <w:pPr>
              <w:spacing w:after="200" w:line="276" w:lineRule="auto"/>
              <w:jc w:val="center"/>
              <w:rPr>
                <w:rFonts w:ascii="Sylfaen" w:hAnsi="Sylfaen" w:cs="Arial"/>
                <w:sz w:val="20"/>
                <w:szCs w:val="20"/>
              </w:rPr>
            </w:pPr>
            <w:r w:rsidRPr="00F67F0A">
              <w:rPr>
                <w:rFonts w:ascii="Sylfaen" w:hAnsi="Sylfaen" w:cs="Arial"/>
                <w:sz w:val="20"/>
                <w:szCs w:val="20"/>
              </w:rPr>
              <w:t>Армянский</w:t>
            </w:r>
          </w:p>
          <w:p w14:paraId="793A1A5A" w14:textId="77777777" w:rsidR="00D74950" w:rsidRPr="00E77F0B" w:rsidRDefault="00D74950" w:rsidP="00D33C8A">
            <w:pPr>
              <w:spacing w:after="200" w:line="276" w:lineRule="auto"/>
              <w:jc w:val="center"/>
              <w:rPr>
                <w:rFonts w:ascii="Sylfaen" w:hAnsi="Sylfaen" w:cs="Arial"/>
                <w:sz w:val="20"/>
                <w:szCs w:val="20"/>
              </w:rPr>
            </w:pPr>
            <w:r w:rsidRPr="00F67F0A">
              <w:rPr>
                <w:rFonts w:ascii="Sylfaen" w:hAnsi="Sylfaen" w:cs="Arial"/>
                <w:sz w:val="20"/>
                <w:szCs w:val="20"/>
              </w:rPr>
              <w:t>русский язык</w:t>
            </w:r>
          </w:p>
        </w:tc>
      </w:tr>
      <w:tr w:rsidR="00D74950" w:rsidRPr="00E77F0B" w14:paraId="6F1D7166" w14:textId="77777777" w:rsidTr="00D33C8A">
        <w:tc>
          <w:tcPr>
            <w:tcW w:w="888" w:type="dxa"/>
          </w:tcPr>
          <w:p w14:paraId="5AFE4B33" w14:textId="77777777" w:rsidR="00D74950" w:rsidRPr="00E77F0B" w:rsidRDefault="00D74950" w:rsidP="00D33C8A">
            <w:pPr>
              <w:spacing w:after="200" w:line="276" w:lineRule="auto"/>
              <w:rPr>
                <w:rFonts w:ascii="Sylfaen" w:hAnsi="Sylfaen"/>
                <w:sz w:val="20"/>
                <w:szCs w:val="20"/>
              </w:rPr>
            </w:pPr>
            <w:r w:rsidRPr="00F67F0A">
              <w:rPr>
                <w:rFonts w:ascii="Sylfaen" w:hAnsi="Sylfaen"/>
                <w:sz w:val="20"/>
                <w:szCs w:val="20"/>
              </w:rPr>
              <w:t xml:space="preserve">Книга </w:t>
            </w:r>
            <w:r w:rsidRPr="00E77F0B">
              <w:rPr>
                <w:rFonts w:ascii="Sylfaen" w:hAnsi="Sylfaen"/>
                <w:sz w:val="20"/>
                <w:szCs w:val="20"/>
              </w:rPr>
              <w:t>-</w:t>
            </w:r>
            <w:r w:rsidRPr="00E77F0B">
              <w:rPr>
                <w:rFonts w:ascii="Sylfaen" w:hAnsi="Sylfaen"/>
                <w:sz w:val="20"/>
                <w:szCs w:val="20"/>
              </w:rPr>
              <w:lastRenderedPageBreak/>
              <w:t>1</w:t>
            </w:r>
          </w:p>
        </w:tc>
        <w:tc>
          <w:tcPr>
            <w:tcW w:w="1811" w:type="dxa"/>
          </w:tcPr>
          <w:p w14:paraId="6897BF63" w14:textId="77777777" w:rsidR="00D74950" w:rsidRPr="00E77F0B" w:rsidRDefault="00D74950" w:rsidP="00D33C8A">
            <w:pPr>
              <w:spacing w:after="200" w:line="276" w:lineRule="auto"/>
              <w:rPr>
                <w:rFonts w:ascii="Sylfaen" w:hAnsi="Sylfaen"/>
                <w:sz w:val="20"/>
                <w:szCs w:val="20"/>
              </w:rPr>
            </w:pPr>
            <w:r w:rsidRPr="008D6A51">
              <w:rPr>
                <w:rFonts w:ascii="Sylfaen" w:hAnsi="Sylfaen" w:cs="Arial"/>
                <w:sz w:val="20"/>
                <w:szCs w:val="20"/>
              </w:rPr>
              <w:lastRenderedPageBreak/>
              <w:t xml:space="preserve">Пояснительная </w:t>
            </w:r>
            <w:r w:rsidRPr="008D6A51">
              <w:rPr>
                <w:rFonts w:ascii="Sylfaen" w:hAnsi="Sylfaen" w:cs="Arial"/>
                <w:sz w:val="20"/>
                <w:szCs w:val="20"/>
              </w:rPr>
              <w:lastRenderedPageBreak/>
              <w:t>часть</w:t>
            </w:r>
          </w:p>
        </w:tc>
        <w:tc>
          <w:tcPr>
            <w:tcW w:w="4017" w:type="dxa"/>
          </w:tcPr>
          <w:p w14:paraId="20962D55" w14:textId="77777777" w:rsidR="00D74950" w:rsidRDefault="00D74950" w:rsidP="00D33C8A">
            <w:pPr>
              <w:spacing w:after="200" w:line="276" w:lineRule="auto"/>
              <w:rPr>
                <w:rFonts w:ascii="Sylfaen" w:hAnsi="Sylfaen" w:cs="Arial"/>
                <w:sz w:val="20"/>
                <w:szCs w:val="20"/>
              </w:rPr>
            </w:pPr>
            <w:r w:rsidRPr="00956ECD">
              <w:rPr>
                <w:rFonts w:ascii="Sylfaen" w:hAnsi="Sylfaen" w:cs="Arial"/>
                <w:sz w:val="20"/>
                <w:szCs w:val="20"/>
              </w:rPr>
              <w:lastRenderedPageBreak/>
              <w:t xml:space="preserve">Объяснение, расчеты, анализ, описание </w:t>
            </w:r>
            <w:r w:rsidRPr="00956ECD">
              <w:rPr>
                <w:rFonts w:ascii="Sylfaen" w:hAnsi="Sylfaen" w:cs="Arial"/>
                <w:sz w:val="20"/>
                <w:szCs w:val="20"/>
              </w:rPr>
              <w:lastRenderedPageBreak/>
              <w:t>мер по снижению экологического риска, исходные данные,</w:t>
            </w:r>
          </w:p>
          <w:p w14:paraId="3C55CCBA" w14:textId="77777777" w:rsidR="00D74950" w:rsidRPr="007364DC" w:rsidRDefault="00D74950" w:rsidP="00D33C8A">
            <w:pPr>
              <w:spacing w:after="200" w:line="276" w:lineRule="auto"/>
              <w:rPr>
                <w:rFonts w:ascii="Sylfaen" w:hAnsi="Sylfaen"/>
                <w:sz w:val="20"/>
                <w:szCs w:val="20"/>
              </w:rPr>
            </w:pPr>
            <w:r w:rsidRPr="007364DC">
              <w:rPr>
                <w:rFonts w:ascii="Sylfaen" w:hAnsi="Sylfaen" w:cs="Arial"/>
                <w:sz w:val="20"/>
                <w:szCs w:val="20"/>
              </w:rPr>
              <w:t>Задание на архитектурное проектирование (разрешение на проектирование), задание на проектирование и т.д.</w:t>
            </w:r>
          </w:p>
        </w:tc>
        <w:tc>
          <w:tcPr>
            <w:tcW w:w="2139" w:type="dxa"/>
          </w:tcPr>
          <w:p w14:paraId="429BD3E9" w14:textId="77777777" w:rsidR="00D74950" w:rsidRPr="00E77F0B" w:rsidRDefault="00D74950" w:rsidP="00D33C8A">
            <w:pPr>
              <w:spacing w:after="200" w:line="276" w:lineRule="auto"/>
              <w:jc w:val="center"/>
              <w:rPr>
                <w:rFonts w:ascii="Sylfaen" w:hAnsi="Sylfaen"/>
                <w:sz w:val="20"/>
                <w:szCs w:val="20"/>
              </w:rPr>
            </w:pPr>
            <w:r w:rsidRPr="00E77F0B">
              <w:rPr>
                <w:rFonts w:ascii="Sylfaen" w:hAnsi="Sylfaen"/>
                <w:sz w:val="20"/>
                <w:szCs w:val="20"/>
              </w:rPr>
              <w:lastRenderedPageBreak/>
              <w:t>5</w:t>
            </w:r>
          </w:p>
        </w:tc>
      </w:tr>
      <w:tr w:rsidR="00D74950" w:rsidRPr="00E77F0B" w14:paraId="60A47B5F" w14:textId="77777777" w:rsidTr="00D33C8A">
        <w:tc>
          <w:tcPr>
            <w:tcW w:w="888" w:type="dxa"/>
          </w:tcPr>
          <w:p w14:paraId="57945B80" w14:textId="77777777" w:rsidR="00D74950" w:rsidRPr="00E77F0B" w:rsidRDefault="00D74950" w:rsidP="00D33C8A">
            <w:pPr>
              <w:spacing w:after="200" w:line="276" w:lineRule="auto"/>
              <w:rPr>
                <w:rFonts w:ascii="Sylfaen" w:hAnsi="Sylfaen"/>
                <w:sz w:val="20"/>
                <w:szCs w:val="20"/>
                <w:lang w:val="hy-AM"/>
              </w:rPr>
            </w:pPr>
            <w:r w:rsidRPr="00F67F0A">
              <w:rPr>
                <w:rFonts w:ascii="Sylfaen" w:hAnsi="Sylfaen"/>
                <w:sz w:val="20"/>
                <w:szCs w:val="20"/>
              </w:rPr>
              <w:t xml:space="preserve">Книга </w:t>
            </w:r>
            <w:r w:rsidRPr="00E77F0B">
              <w:rPr>
                <w:rFonts w:ascii="Sylfaen" w:hAnsi="Sylfaen"/>
                <w:sz w:val="20"/>
                <w:szCs w:val="20"/>
              </w:rPr>
              <w:t>-2</w:t>
            </w:r>
            <w:r w:rsidRPr="00E77F0B">
              <w:rPr>
                <w:rFonts w:ascii="Sylfaen" w:hAnsi="Sylfaen"/>
                <w:sz w:val="20"/>
                <w:szCs w:val="20"/>
                <w:lang w:val="hy-AM"/>
              </w:rPr>
              <w:t>*</w:t>
            </w:r>
          </w:p>
        </w:tc>
        <w:tc>
          <w:tcPr>
            <w:tcW w:w="1811" w:type="dxa"/>
          </w:tcPr>
          <w:p w14:paraId="71872AAB" w14:textId="77777777" w:rsidR="00D74950" w:rsidRPr="00E77F0B" w:rsidRDefault="00D74950" w:rsidP="00D33C8A">
            <w:pPr>
              <w:spacing w:after="200" w:line="276" w:lineRule="auto"/>
              <w:rPr>
                <w:rFonts w:ascii="Sylfaen" w:hAnsi="Sylfaen"/>
                <w:sz w:val="20"/>
                <w:szCs w:val="20"/>
                <w:lang w:val="hy-AM"/>
              </w:rPr>
            </w:pPr>
            <w:r w:rsidRPr="008D6A51">
              <w:rPr>
                <w:rFonts w:ascii="Sylfaen" w:hAnsi="Sylfaen" w:cs="Arial"/>
                <w:sz w:val="20"/>
                <w:szCs w:val="20"/>
                <w:lang w:val="hy-AM"/>
              </w:rPr>
              <w:t>Чертежная часть</w:t>
            </w:r>
          </w:p>
        </w:tc>
        <w:tc>
          <w:tcPr>
            <w:tcW w:w="4017" w:type="dxa"/>
          </w:tcPr>
          <w:p w14:paraId="697CD4E9" w14:textId="77777777" w:rsidR="00D74950" w:rsidRDefault="00D74950" w:rsidP="00D33C8A">
            <w:pPr>
              <w:spacing w:after="200" w:line="276" w:lineRule="auto"/>
              <w:rPr>
                <w:rFonts w:ascii="Sylfaen" w:hAnsi="Sylfaen"/>
                <w:sz w:val="20"/>
                <w:szCs w:val="20"/>
              </w:rPr>
            </w:pPr>
            <w:r w:rsidRPr="00B60BE1">
              <w:rPr>
                <w:rFonts w:ascii="Sylfaen" w:hAnsi="Sylfaen" w:cs="Arial"/>
                <w:sz w:val="20"/>
                <w:szCs w:val="20"/>
                <w:lang w:val="hy-AM"/>
              </w:rPr>
              <w:t>Рабочие чертежи (Генеральный план, архитектурная часть, конструктивная часть, благоустройство, наружное и внутреннее электроснабжение, наружное и внутреннее водоснабжение, наружное и внутреннее газоснабжение, отопление, естественная и искусственная вентиляция</w:t>
            </w:r>
            <w:r w:rsidRPr="00E77F0B">
              <w:rPr>
                <w:rFonts w:ascii="Sylfaen" w:hAnsi="Sylfaen" w:cs="Arial"/>
                <w:sz w:val="20"/>
                <w:szCs w:val="20"/>
                <w:lang w:val="hy-AM"/>
              </w:rPr>
              <w:t xml:space="preserve">, </w:t>
            </w:r>
            <w:r w:rsidRPr="00B60BE1">
              <w:rPr>
                <w:rFonts w:ascii="Sylfaen" w:hAnsi="Sylfaen" w:cs="Arial"/>
                <w:sz w:val="20"/>
                <w:szCs w:val="20"/>
                <w:lang w:val="hy-AM"/>
              </w:rPr>
              <w:t>пожарная аварийная система, организация строительства, график работы</w:t>
            </w:r>
            <w:r w:rsidRPr="00E77F0B">
              <w:rPr>
                <w:rFonts w:ascii="Sylfaen" w:hAnsi="Sylfaen"/>
                <w:sz w:val="20"/>
                <w:szCs w:val="20"/>
                <w:lang w:val="hy-AM"/>
              </w:rPr>
              <w:t>)</w:t>
            </w:r>
            <w:r>
              <w:rPr>
                <w:rFonts w:ascii="Sylfaen" w:hAnsi="Sylfaen"/>
                <w:sz w:val="20"/>
                <w:szCs w:val="20"/>
              </w:rPr>
              <w:t>.</w:t>
            </w:r>
          </w:p>
          <w:p w14:paraId="7500D2F8" w14:textId="77777777" w:rsidR="00D74950" w:rsidRDefault="00D74950" w:rsidP="00D33C8A">
            <w:pPr>
              <w:spacing w:after="200" w:line="276" w:lineRule="auto"/>
              <w:rPr>
                <w:rFonts w:ascii="Sylfaen" w:hAnsi="Sylfaen" w:cs="Arial"/>
                <w:sz w:val="20"/>
                <w:szCs w:val="20"/>
              </w:rPr>
            </w:pPr>
            <w:r w:rsidRPr="004258BA">
              <w:rPr>
                <w:rFonts w:ascii="Sylfaen" w:hAnsi="Sylfaen" w:cs="Arial"/>
                <w:sz w:val="20"/>
                <w:szCs w:val="20"/>
                <w:lang w:val="hy-AM"/>
              </w:rPr>
              <w:t>Карты участка (карта трассы: М 1:1000, карта местности: М 1:500), геологическая съемка, вертикальный план территории.</w:t>
            </w:r>
          </w:p>
          <w:p w14:paraId="3BAA7C9D" w14:textId="77777777" w:rsidR="00D74950" w:rsidRDefault="00D74950" w:rsidP="00D33C8A">
            <w:pPr>
              <w:spacing w:after="200" w:line="276" w:lineRule="auto"/>
              <w:rPr>
                <w:rFonts w:ascii="Sylfaen" w:hAnsi="Sylfaen" w:cs="Arial"/>
                <w:sz w:val="20"/>
                <w:szCs w:val="20"/>
              </w:rPr>
            </w:pPr>
            <w:r w:rsidRPr="004258BA">
              <w:rPr>
                <w:rFonts w:ascii="Sylfaen" w:hAnsi="Sylfaen" w:cs="Arial"/>
                <w:sz w:val="20"/>
                <w:szCs w:val="20"/>
                <w:lang w:val="hy-AM"/>
              </w:rPr>
              <w:t>Метрические чертежи (планы, разрезы, с фотографиями).</w:t>
            </w:r>
          </w:p>
          <w:p w14:paraId="167B6B14" w14:textId="77777777" w:rsidR="00D74950" w:rsidRPr="00EC19B6" w:rsidRDefault="00D74950" w:rsidP="00D33C8A">
            <w:pPr>
              <w:spacing w:after="200" w:line="276" w:lineRule="auto"/>
              <w:rPr>
                <w:rFonts w:ascii="Sylfaen" w:hAnsi="Sylfaen"/>
                <w:sz w:val="20"/>
                <w:szCs w:val="20"/>
              </w:rPr>
            </w:pPr>
            <w:r w:rsidRPr="004258BA">
              <w:rPr>
                <w:rFonts w:ascii="Sylfaen" w:hAnsi="Sylfaen" w:cs="Arial"/>
                <w:sz w:val="20"/>
                <w:szCs w:val="20"/>
                <w:lang w:val="hy-AM"/>
              </w:rPr>
              <w:t>Планы, разрезы, детали, узлы и т.п. проектируемых сооружений М 1-100, М 1-50, М 1-20.</w:t>
            </w:r>
            <w:r w:rsidRPr="004258BA">
              <w:t xml:space="preserve"> </w:t>
            </w:r>
            <w:r w:rsidRPr="004258BA">
              <w:rPr>
                <w:rFonts w:ascii="Sylfaen" w:hAnsi="Sylfaen" w:cs="Arial"/>
                <w:sz w:val="20"/>
                <w:szCs w:val="20"/>
                <w:lang w:val="hy-AM"/>
              </w:rPr>
              <w:t>Чертежи элементов конструкции, подробные и сборочные спецификации и т.д.</w:t>
            </w:r>
          </w:p>
        </w:tc>
        <w:tc>
          <w:tcPr>
            <w:tcW w:w="2139" w:type="dxa"/>
          </w:tcPr>
          <w:p w14:paraId="17C7A227" w14:textId="77777777" w:rsidR="00D74950" w:rsidRPr="00E77F0B" w:rsidRDefault="00D74950" w:rsidP="00D33C8A">
            <w:pPr>
              <w:spacing w:after="200" w:line="276" w:lineRule="auto"/>
              <w:jc w:val="center"/>
              <w:rPr>
                <w:rFonts w:ascii="Sylfaen" w:hAnsi="Sylfaen"/>
                <w:sz w:val="20"/>
                <w:szCs w:val="20"/>
              </w:rPr>
            </w:pPr>
            <w:r w:rsidRPr="00E77F0B">
              <w:rPr>
                <w:rFonts w:ascii="Sylfaen" w:hAnsi="Sylfaen"/>
                <w:sz w:val="20"/>
                <w:szCs w:val="20"/>
              </w:rPr>
              <w:t>5</w:t>
            </w:r>
          </w:p>
        </w:tc>
      </w:tr>
      <w:tr w:rsidR="00D74950" w:rsidRPr="00E77F0B" w14:paraId="4A0C52A4" w14:textId="77777777" w:rsidTr="00D33C8A">
        <w:tc>
          <w:tcPr>
            <w:tcW w:w="888" w:type="dxa"/>
          </w:tcPr>
          <w:p w14:paraId="211DD71C" w14:textId="77777777" w:rsidR="00D74950" w:rsidRPr="00E77F0B" w:rsidRDefault="00D74950" w:rsidP="00D33C8A">
            <w:pPr>
              <w:spacing w:after="200" w:line="276" w:lineRule="auto"/>
              <w:rPr>
                <w:rFonts w:ascii="Sylfaen" w:hAnsi="Sylfaen"/>
                <w:sz w:val="20"/>
                <w:szCs w:val="20"/>
                <w:lang w:val="hy-AM"/>
              </w:rPr>
            </w:pPr>
            <w:r w:rsidRPr="00F67F0A">
              <w:rPr>
                <w:rFonts w:ascii="Sylfaen" w:hAnsi="Sylfaen"/>
                <w:sz w:val="20"/>
                <w:szCs w:val="20"/>
              </w:rPr>
              <w:t xml:space="preserve">Книга </w:t>
            </w:r>
            <w:r w:rsidRPr="00E77F0B">
              <w:rPr>
                <w:rFonts w:ascii="Sylfaen" w:hAnsi="Sylfaen"/>
                <w:sz w:val="20"/>
                <w:szCs w:val="20"/>
              </w:rPr>
              <w:t>-3</w:t>
            </w:r>
          </w:p>
        </w:tc>
        <w:tc>
          <w:tcPr>
            <w:tcW w:w="1811" w:type="dxa"/>
          </w:tcPr>
          <w:p w14:paraId="10D220B8" w14:textId="77777777" w:rsidR="00D74950" w:rsidRPr="00E77F0B" w:rsidRDefault="00D74950" w:rsidP="00D33C8A">
            <w:pPr>
              <w:spacing w:after="200" w:line="276" w:lineRule="auto"/>
              <w:rPr>
                <w:rFonts w:ascii="Sylfaen" w:hAnsi="Sylfaen"/>
                <w:sz w:val="20"/>
                <w:szCs w:val="20"/>
              </w:rPr>
            </w:pPr>
            <w:r w:rsidRPr="008D6A51">
              <w:rPr>
                <w:rFonts w:ascii="Sylfaen" w:hAnsi="Sylfaen" w:cs="Arial"/>
                <w:sz w:val="20"/>
                <w:szCs w:val="20"/>
                <w:lang w:val="hy-AM"/>
              </w:rPr>
              <w:t>Краткое описание объема работ</w:t>
            </w:r>
          </w:p>
        </w:tc>
        <w:tc>
          <w:tcPr>
            <w:tcW w:w="4017" w:type="dxa"/>
          </w:tcPr>
          <w:p w14:paraId="683DFA9F" w14:textId="77777777" w:rsidR="00D74950" w:rsidRDefault="00D74950" w:rsidP="00D33C8A">
            <w:pPr>
              <w:spacing w:after="200" w:line="276" w:lineRule="auto"/>
              <w:rPr>
                <w:rFonts w:ascii="Sylfaen" w:hAnsi="Sylfaen" w:cs="Arial"/>
                <w:sz w:val="20"/>
                <w:szCs w:val="20"/>
              </w:rPr>
            </w:pPr>
            <w:r w:rsidRPr="008476D2">
              <w:rPr>
                <w:rFonts w:ascii="Sylfaen" w:hAnsi="Sylfaen" w:cs="Arial"/>
                <w:sz w:val="20"/>
                <w:szCs w:val="20"/>
              </w:rPr>
              <w:t>С подробным описанием объемов работ, объемных количеств, пустых столбцов за единицу и общую цену.</w:t>
            </w:r>
          </w:p>
          <w:p w14:paraId="2CC4A66A" w14:textId="77777777" w:rsidR="00D74950" w:rsidRDefault="00D74950" w:rsidP="00D33C8A">
            <w:pPr>
              <w:spacing w:after="200" w:line="276" w:lineRule="auto"/>
              <w:rPr>
                <w:rFonts w:ascii="Sylfaen" w:hAnsi="Sylfaen"/>
                <w:sz w:val="20"/>
                <w:szCs w:val="20"/>
              </w:rPr>
            </w:pPr>
            <w:r w:rsidRPr="008476D2">
              <w:rPr>
                <w:rFonts w:ascii="Sylfaen" w:hAnsi="Sylfaen"/>
                <w:sz w:val="20"/>
                <w:szCs w:val="20"/>
              </w:rPr>
              <w:t>1.</w:t>
            </w:r>
            <w:r w:rsidRPr="008476D2">
              <w:t xml:space="preserve"> </w:t>
            </w:r>
            <w:r w:rsidRPr="008476D2">
              <w:rPr>
                <w:rFonts w:ascii="Sylfaen" w:hAnsi="Sylfaen"/>
                <w:sz w:val="20"/>
                <w:szCs w:val="20"/>
              </w:rPr>
              <w:t>Объемная ведомость-смета с указанием объемов всех включенных работ и цен за единицу продукции, включая все косвенные затраты, кроме прибыли и НДС. Примените прибыль и НДС в конце ведомости объемов.</w:t>
            </w:r>
          </w:p>
          <w:p w14:paraId="0F3105A1" w14:textId="77777777" w:rsidR="00D74950" w:rsidRPr="008476D2" w:rsidRDefault="00D74950" w:rsidP="00D33C8A">
            <w:pPr>
              <w:spacing w:after="200" w:line="276" w:lineRule="auto"/>
              <w:rPr>
                <w:rFonts w:ascii="Sylfaen" w:hAnsi="Sylfaen"/>
                <w:sz w:val="20"/>
                <w:szCs w:val="20"/>
              </w:rPr>
            </w:pPr>
            <w:r w:rsidRPr="005379FF">
              <w:rPr>
                <w:rFonts w:ascii="Sylfaen" w:hAnsi="Sylfaen"/>
                <w:sz w:val="20"/>
                <w:szCs w:val="20"/>
              </w:rPr>
              <w:t>2. Конкурсная объемная ведомость: та же объемная ведомость без значений рядовых единиц, с указанием только веса (%) каждой головы по отношению к объемной ведомости.</w:t>
            </w:r>
          </w:p>
        </w:tc>
        <w:tc>
          <w:tcPr>
            <w:tcW w:w="2139" w:type="dxa"/>
          </w:tcPr>
          <w:p w14:paraId="66B1B226" w14:textId="77777777" w:rsidR="00D74950" w:rsidRPr="00E77F0B" w:rsidRDefault="00D74950" w:rsidP="00D33C8A">
            <w:pPr>
              <w:spacing w:after="200" w:line="276" w:lineRule="auto"/>
              <w:jc w:val="center"/>
              <w:rPr>
                <w:rFonts w:ascii="Sylfaen" w:hAnsi="Sylfaen"/>
                <w:sz w:val="20"/>
                <w:szCs w:val="20"/>
              </w:rPr>
            </w:pPr>
            <w:r w:rsidRPr="00E77F0B">
              <w:rPr>
                <w:rFonts w:ascii="Sylfaen" w:hAnsi="Sylfaen"/>
                <w:sz w:val="20"/>
                <w:szCs w:val="20"/>
              </w:rPr>
              <w:t>3</w:t>
            </w:r>
          </w:p>
        </w:tc>
      </w:tr>
      <w:tr w:rsidR="00D74950" w:rsidRPr="00E77F0B" w14:paraId="2FCECF6C" w14:textId="77777777" w:rsidTr="00D33C8A">
        <w:tc>
          <w:tcPr>
            <w:tcW w:w="888" w:type="dxa"/>
          </w:tcPr>
          <w:p w14:paraId="55CB3A90" w14:textId="77777777" w:rsidR="00D74950" w:rsidRPr="00E77F0B" w:rsidRDefault="00D74950" w:rsidP="00D33C8A">
            <w:pPr>
              <w:spacing w:after="200" w:line="276" w:lineRule="auto"/>
              <w:rPr>
                <w:rFonts w:ascii="Sylfaen" w:hAnsi="Sylfaen"/>
                <w:sz w:val="20"/>
                <w:szCs w:val="20"/>
              </w:rPr>
            </w:pPr>
            <w:r w:rsidRPr="00F67F0A">
              <w:rPr>
                <w:rFonts w:ascii="Sylfaen" w:hAnsi="Sylfaen" w:cs="Arial"/>
                <w:sz w:val="20"/>
                <w:szCs w:val="20"/>
              </w:rPr>
              <w:t xml:space="preserve">Книга </w:t>
            </w:r>
            <w:r w:rsidRPr="00E77F0B">
              <w:rPr>
                <w:rFonts w:ascii="Sylfaen" w:hAnsi="Sylfaen"/>
                <w:sz w:val="20"/>
                <w:szCs w:val="20"/>
              </w:rPr>
              <w:t>-4</w:t>
            </w:r>
          </w:p>
        </w:tc>
        <w:tc>
          <w:tcPr>
            <w:tcW w:w="1811" w:type="dxa"/>
          </w:tcPr>
          <w:p w14:paraId="7092901C" w14:textId="77777777" w:rsidR="00D74950" w:rsidRPr="00E77F0B" w:rsidRDefault="00D74950" w:rsidP="00D33C8A">
            <w:pPr>
              <w:spacing w:after="200" w:line="276" w:lineRule="auto"/>
              <w:rPr>
                <w:rFonts w:ascii="Sylfaen" w:hAnsi="Sylfaen"/>
                <w:sz w:val="20"/>
                <w:szCs w:val="20"/>
              </w:rPr>
            </w:pPr>
            <w:r w:rsidRPr="008D6A51">
              <w:rPr>
                <w:rFonts w:ascii="Sylfaen" w:hAnsi="Sylfaen" w:cs="Arial"/>
                <w:sz w:val="20"/>
                <w:szCs w:val="20"/>
              </w:rPr>
              <w:t>Организация работы</w:t>
            </w:r>
          </w:p>
        </w:tc>
        <w:tc>
          <w:tcPr>
            <w:tcW w:w="4017" w:type="dxa"/>
          </w:tcPr>
          <w:p w14:paraId="41AF6E4B" w14:textId="77777777" w:rsidR="00D74950" w:rsidRPr="0005449D" w:rsidRDefault="00D74950" w:rsidP="00D33C8A">
            <w:pPr>
              <w:spacing w:after="200" w:line="276" w:lineRule="auto"/>
              <w:rPr>
                <w:rFonts w:ascii="Sylfaen" w:hAnsi="Sylfaen"/>
                <w:sz w:val="20"/>
                <w:szCs w:val="20"/>
              </w:rPr>
            </w:pPr>
            <w:r w:rsidRPr="0005449D">
              <w:rPr>
                <w:rFonts w:ascii="Sylfaen" w:hAnsi="Sylfaen" w:cs="Arial"/>
                <w:sz w:val="20"/>
                <w:szCs w:val="20"/>
              </w:rPr>
              <w:t xml:space="preserve">С описанием основных технологических процессов организации труда, оценкой количества необходимых людей и машин, составлением календарного графика </w:t>
            </w:r>
            <w:r w:rsidRPr="0005449D">
              <w:rPr>
                <w:rFonts w:ascii="Sylfaen" w:hAnsi="Sylfaen" w:cs="Arial"/>
                <w:sz w:val="20"/>
                <w:szCs w:val="20"/>
              </w:rPr>
              <w:lastRenderedPageBreak/>
              <w:t>основных работ, контрольных таблиц, договоров, технических условий и описаний материалов и оборудования. б/у и т. д.</w:t>
            </w:r>
          </w:p>
        </w:tc>
        <w:tc>
          <w:tcPr>
            <w:tcW w:w="2139" w:type="dxa"/>
          </w:tcPr>
          <w:p w14:paraId="02271149" w14:textId="77777777" w:rsidR="00D74950" w:rsidRPr="00E77F0B" w:rsidRDefault="00D74950" w:rsidP="00D33C8A">
            <w:pPr>
              <w:spacing w:after="200" w:line="276" w:lineRule="auto"/>
              <w:jc w:val="center"/>
              <w:rPr>
                <w:rFonts w:ascii="Sylfaen" w:hAnsi="Sylfaen"/>
                <w:sz w:val="20"/>
                <w:szCs w:val="20"/>
              </w:rPr>
            </w:pPr>
            <w:r w:rsidRPr="00E77F0B">
              <w:rPr>
                <w:rFonts w:ascii="Sylfaen" w:hAnsi="Sylfaen"/>
                <w:sz w:val="20"/>
                <w:szCs w:val="20"/>
              </w:rPr>
              <w:lastRenderedPageBreak/>
              <w:t>5</w:t>
            </w:r>
          </w:p>
        </w:tc>
      </w:tr>
      <w:tr w:rsidR="00D74950" w:rsidRPr="00E77F0B" w14:paraId="600AF7F7" w14:textId="77777777" w:rsidTr="00D33C8A">
        <w:tc>
          <w:tcPr>
            <w:tcW w:w="888" w:type="dxa"/>
          </w:tcPr>
          <w:p w14:paraId="2BF83B07" w14:textId="77777777" w:rsidR="00D74950" w:rsidRPr="00E77F0B" w:rsidRDefault="00D74950" w:rsidP="00D33C8A">
            <w:pPr>
              <w:spacing w:after="200" w:line="276" w:lineRule="auto"/>
              <w:rPr>
                <w:rFonts w:ascii="Sylfaen" w:hAnsi="Sylfaen"/>
                <w:sz w:val="20"/>
                <w:szCs w:val="20"/>
              </w:rPr>
            </w:pPr>
            <w:r w:rsidRPr="00F67F0A">
              <w:rPr>
                <w:rFonts w:ascii="Sylfaen" w:hAnsi="Sylfaen"/>
                <w:sz w:val="20"/>
                <w:szCs w:val="20"/>
              </w:rPr>
              <w:t xml:space="preserve">Книга </w:t>
            </w:r>
            <w:r w:rsidRPr="00E77F0B">
              <w:rPr>
                <w:rFonts w:ascii="Sylfaen" w:hAnsi="Sylfaen"/>
                <w:sz w:val="20"/>
                <w:szCs w:val="20"/>
              </w:rPr>
              <w:t>-5</w:t>
            </w:r>
          </w:p>
        </w:tc>
        <w:tc>
          <w:tcPr>
            <w:tcW w:w="1811" w:type="dxa"/>
          </w:tcPr>
          <w:p w14:paraId="6CFD4F63" w14:textId="77777777" w:rsidR="00D74950" w:rsidRPr="00001BA0" w:rsidRDefault="00D74950" w:rsidP="00D33C8A">
            <w:pPr>
              <w:spacing w:after="200" w:line="276" w:lineRule="auto"/>
              <w:rPr>
                <w:rFonts w:ascii="Sylfaen" w:hAnsi="Sylfaen"/>
                <w:sz w:val="20"/>
                <w:szCs w:val="20"/>
              </w:rPr>
            </w:pPr>
            <w:r w:rsidRPr="00001BA0">
              <w:rPr>
                <w:rFonts w:ascii="Sylfaen" w:hAnsi="Sylfaen" w:cs="Arial"/>
                <w:sz w:val="20"/>
                <w:szCs w:val="20"/>
              </w:rPr>
              <w:t>Сметы</w:t>
            </w:r>
          </w:p>
        </w:tc>
        <w:tc>
          <w:tcPr>
            <w:tcW w:w="4017" w:type="dxa"/>
          </w:tcPr>
          <w:p w14:paraId="4CDB6C9E" w14:textId="77777777" w:rsidR="00D74950" w:rsidRPr="00001BA0" w:rsidRDefault="00D74950" w:rsidP="00D33C8A">
            <w:pPr>
              <w:contextualSpacing/>
              <w:rPr>
                <w:rFonts w:ascii="Sylfaen" w:hAnsi="Sylfaen"/>
                <w:sz w:val="20"/>
                <w:szCs w:val="20"/>
              </w:rPr>
            </w:pPr>
            <w:r w:rsidRPr="00001BA0">
              <w:rPr>
                <w:rFonts w:ascii="Sylfaen" w:hAnsi="Sylfaen" w:cs="Arial"/>
                <w:sz w:val="20"/>
                <w:szCs w:val="20"/>
              </w:rPr>
              <w:t>Подробно при составлении смет по объектам:</w:t>
            </w:r>
          </w:p>
          <w:p w14:paraId="18E2D9B8" w14:textId="77777777" w:rsidR="00D74950" w:rsidRPr="00E77F0B" w:rsidRDefault="00D74950" w:rsidP="00D74950">
            <w:pPr>
              <w:numPr>
                <w:ilvl w:val="0"/>
                <w:numId w:val="37"/>
              </w:numPr>
              <w:contextualSpacing/>
              <w:rPr>
                <w:rFonts w:ascii="Sylfaen" w:hAnsi="Sylfaen"/>
                <w:sz w:val="20"/>
                <w:szCs w:val="20"/>
              </w:rPr>
            </w:pPr>
            <w:r w:rsidRPr="00001BA0">
              <w:rPr>
                <w:rFonts w:ascii="Sylfaen" w:hAnsi="Sylfaen"/>
                <w:sz w:val="20"/>
                <w:szCs w:val="20"/>
              </w:rPr>
              <w:t>Согласно действующим нормам</w:t>
            </w:r>
          </w:p>
        </w:tc>
        <w:tc>
          <w:tcPr>
            <w:tcW w:w="2139" w:type="dxa"/>
          </w:tcPr>
          <w:p w14:paraId="51C72609" w14:textId="77777777" w:rsidR="00D74950" w:rsidRPr="00E77F0B" w:rsidRDefault="00D74950" w:rsidP="00D33C8A">
            <w:pPr>
              <w:spacing w:after="200" w:line="276" w:lineRule="auto"/>
              <w:jc w:val="center"/>
              <w:rPr>
                <w:rFonts w:ascii="Sylfaen" w:hAnsi="Sylfaen"/>
                <w:sz w:val="20"/>
                <w:szCs w:val="20"/>
              </w:rPr>
            </w:pPr>
            <w:r w:rsidRPr="00E77F0B">
              <w:rPr>
                <w:rFonts w:ascii="Sylfaen" w:hAnsi="Sylfaen"/>
                <w:sz w:val="20"/>
                <w:szCs w:val="20"/>
              </w:rPr>
              <w:t>3</w:t>
            </w:r>
          </w:p>
        </w:tc>
      </w:tr>
    </w:tbl>
    <w:p w14:paraId="1FD7B0A0" w14:textId="77777777" w:rsidR="00D74950" w:rsidRPr="00E77F0B" w:rsidRDefault="00D74950" w:rsidP="00D74950">
      <w:pPr>
        <w:spacing w:after="200" w:line="276" w:lineRule="auto"/>
        <w:ind w:left="720"/>
        <w:contextualSpacing/>
        <w:rPr>
          <w:rFonts w:ascii="Sylfaen" w:eastAsiaTheme="minorEastAsia" w:hAnsi="Sylfaen"/>
          <w:sz w:val="20"/>
          <w:szCs w:val="20"/>
          <w:lang w:val="hy-AM"/>
        </w:rPr>
      </w:pPr>
      <w:r w:rsidRPr="00E77F0B">
        <w:rPr>
          <w:rFonts w:ascii="Sylfaen" w:eastAsiaTheme="minorEastAsia" w:hAnsi="Sylfaen"/>
          <w:lang w:val="hy-AM"/>
        </w:rPr>
        <w:t>*</w:t>
      </w:r>
      <w:r w:rsidRPr="003B1DC1">
        <w:t xml:space="preserve"> </w:t>
      </w:r>
      <w:r w:rsidRPr="003B1DC1">
        <w:rPr>
          <w:rFonts w:ascii="Sylfaen" w:eastAsiaTheme="minorEastAsia" w:hAnsi="Sylfaen"/>
          <w:lang w:val="hy-AM"/>
        </w:rPr>
        <w:t>Армянскую и русскую версии можно объединить в Книге-1-5.</w:t>
      </w:r>
    </w:p>
    <w:p w14:paraId="309FA133" w14:textId="77777777" w:rsidR="00D74950" w:rsidRPr="00E77F0B" w:rsidRDefault="00D74950" w:rsidP="00D74950">
      <w:pPr>
        <w:spacing w:after="200" w:line="276" w:lineRule="auto"/>
        <w:ind w:left="720"/>
        <w:contextualSpacing/>
        <w:rPr>
          <w:rFonts w:ascii="Sylfaen" w:eastAsiaTheme="minorEastAsia" w:hAnsi="Sylfaen"/>
          <w:sz w:val="20"/>
          <w:szCs w:val="20"/>
          <w:lang w:val="hy-AM"/>
        </w:rPr>
      </w:pPr>
    </w:p>
    <w:p w14:paraId="76F7E868" w14:textId="77777777" w:rsidR="00D74950" w:rsidRDefault="00D74950" w:rsidP="00D74950">
      <w:pPr>
        <w:spacing w:after="200" w:line="276" w:lineRule="auto"/>
        <w:ind w:left="720"/>
        <w:contextualSpacing/>
        <w:rPr>
          <w:rFonts w:ascii="Sylfaen" w:eastAsiaTheme="minorEastAsia" w:hAnsi="Sylfaen"/>
          <w:b/>
        </w:rPr>
      </w:pPr>
      <w:r w:rsidRPr="00E578F6">
        <w:rPr>
          <w:rFonts w:ascii="Sylfaen" w:eastAsiaTheme="minorEastAsia" w:hAnsi="Sylfaen"/>
          <w:b/>
          <w:lang w:val="hy-AM"/>
        </w:rPr>
        <w:t>В результате составления проектной документации проектировщику также необходимо представить:</w:t>
      </w:r>
    </w:p>
    <w:p w14:paraId="1F9BD78B" w14:textId="77777777" w:rsidR="00D74950" w:rsidRDefault="00D74950" w:rsidP="00D74950">
      <w:pPr>
        <w:spacing w:after="200" w:line="276" w:lineRule="auto"/>
        <w:ind w:left="720"/>
        <w:contextualSpacing/>
        <w:rPr>
          <w:rFonts w:ascii="Sylfaen" w:eastAsiaTheme="minorEastAsia" w:hAnsi="Sylfaen"/>
          <w:lang w:val="hy-AM"/>
        </w:rPr>
      </w:pPr>
      <w:r w:rsidRPr="00E77F0B">
        <w:rPr>
          <w:rFonts w:eastAsiaTheme="minorEastAsia"/>
          <w:lang w:val="hy-AM"/>
        </w:rPr>
        <w:t>•</w:t>
      </w:r>
      <w:r w:rsidRPr="00E77F0B">
        <w:rPr>
          <w:rFonts w:eastAsiaTheme="minorEastAsia"/>
          <w:lang w:val="hy-AM"/>
        </w:rPr>
        <w:tab/>
      </w:r>
      <w:r w:rsidRPr="00210B27">
        <w:rPr>
          <w:rFonts w:ascii="Sylfaen" w:eastAsiaTheme="minorEastAsia" w:hAnsi="Sylfaen"/>
          <w:lang w:val="hy-AM"/>
        </w:rPr>
        <w:t>Технические характеристики материалов, устройств и</w:t>
      </w:r>
      <w:r>
        <w:rPr>
          <w:rFonts w:ascii="Sylfaen" w:eastAsiaTheme="minorEastAsia" w:hAnsi="Sylfaen"/>
        </w:rPr>
        <w:t>/или</w:t>
      </w:r>
      <w:r w:rsidRPr="00210B27">
        <w:rPr>
          <w:rFonts w:ascii="Sylfaen" w:eastAsiaTheme="minorEastAsia" w:hAnsi="Sylfaen"/>
          <w:lang w:val="hy-AM"/>
        </w:rPr>
        <w:t xml:space="preserve"> оборудования, используемых для реализации строительного проекта, оформляются в соответствии с требованиями статьи 13 Закона РА «О закупках».**</w:t>
      </w:r>
    </w:p>
    <w:p w14:paraId="38A8A96B" w14:textId="77777777" w:rsidR="00D74950" w:rsidRDefault="00D74950" w:rsidP="00D74950">
      <w:pPr>
        <w:spacing w:after="200" w:line="276" w:lineRule="auto"/>
        <w:ind w:left="720"/>
        <w:contextualSpacing/>
        <w:rPr>
          <w:rFonts w:ascii="Sylfaen" w:eastAsiaTheme="minorEastAsia" w:hAnsi="Sylfaen"/>
        </w:rPr>
      </w:pPr>
      <w:r w:rsidRPr="00E77F0B">
        <w:rPr>
          <w:rFonts w:eastAsiaTheme="minorEastAsia"/>
          <w:lang w:val="hy-AM"/>
        </w:rPr>
        <w:t>•</w:t>
      </w:r>
      <w:r w:rsidRPr="00E77F0B">
        <w:rPr>
          <w:rFonts w:eastAsiaTheme="minorEastAsia"/>
          <w:lang w:val="hy-AM"/>
        </w:rPr>
        <w:tab/>
      </w:r>
      <w:r w:rsidRPr="00C702A2">
        <w:rPr>
          <w:rFonts w:ascii="Sylfaen" w:eastAsiaTheme="minorEastAsia" w:hAnsi="Sylfaen"/>
          <w:lang w:val="hy-AM"/>
        </w:rPr>
        <w:t>В течение гарантийного срока подрядного обязательства, минимальные требования к гарантийным срокам его отдельных частей (конструкций и т.п.) и используемых материалов и/или устройств и оборудования,</w:t>
      </w:r>
    </w:p>
    <w:p w14:paraId="39783102" w14:textId="77777777" w:rsidR="00D74950" w:rsidRPr="00E77F0B" w:rsidRDefault="00D74950" w:rsidP="00D74950">
      <w:pPr>
        <w:spacing w:after="200" w:line="276" w:lineRule="auto"/>
        <w:ind w:left="720"/>
        <w:contextualSpacing/>
        <w:rPr>
          <w:rFonts w:eastAsiaTheme="minorEastAsia"/>
          <w:lang w:val="hy-AM"/>
        </w:rPr>
      </w:pPr>
      <w:r w:rsidRPr="00E77F0B">
        <w:rPr>
          <w:rFonts w:eastAsiaTheme="minorEastAsia"/>
          <w:lang w:val="hy-AM"/>
        </w:rPr>
        <w:t>•</w:t>
      </w:r>
      <w:r w:rsidRPr="00E77F0B">
        <w:rPr>
          <w:rFonts w:eastAsiaTheme="minorEastAsia"/>
          <w:lang w:val="hy-AM"/>
        </w:rPr>
        <w:tab/>
      </w:r>
      <w:r w:rsidRPr="00A971CD">
        <w:rPr>
          <w:rFonts w:ascii="Sylfaen" w:eastAsiaTheme="minorEastAsia" w:hAnsi="Sylfaen"/>
          <w:lang w:val="hy-AM"/>
        </w:rPr>
        <w:t>Календарный график выполнения отдельных видов работ,</w:t>
      </w:r>
    </w:p>
    <w:p w14:paraId="52FCE9F9" w14:textId="77777777" w:rsidR="00D74950" w:rsidRDefault="00D74950" w:rsidP="00D74950">
      <w:pPr>
        <w:spacing w:after="200" w:line="276" w:lineRule="auto"/>
        <w:ind w:left="720"/>
        <w:contextualSpacing/>
        <w:rPr>
          <w:rFonts w:ascii="Sylfaen" w:eastAsiaTheme="minorEastAsia" w:hAnsi="Sylfaen" w:cs="Sylfaen"/>
        </w:rPr>
      </w:pPr>
      <w:r w:rsidRPr="00E77F0B">
        <w:rPr>
          <w:rFonts w:eastAsiaTheme="minorEastAsia"/>
          <w:lang w:val="hy-AM"/>
        </w:rPr>
        <w:t>•</w:t>
      </w:r>
      <w:r w:rsidRPr="00E77F0B">
        <w:rPr>
          <w:rFonts w:eastAsiaTheme="minorEastAsia"/>
          <w:lang w:val="hy-AM"/>
        </w:rPr>
        <w:tab/>
      </w:r>
      <w:r w:rsidRPr="00A971CD">
        <w:rPr>
          <w:rFonts w:ascii="Sylfaen" w:eastAsiaTheme="minorEastAsia" w:hAnsi="Sylfaen" w:cs="Sylfaen"/>
          <w:lang w:val="hy-AM"/>
        </w:rPr>
        <w:t>Проектная документация заказчику на армянском и русском языках, в бумажном и электронном (AutoCAD, Word, Excel и PDF) вариантах)</w:t>
      </w:r>
      <w:r>
        <w:rPr>
          <w:rFonts w:ascii="Sylfaen" w:eastAsiaTheme="minorEastAsia" w:hAnsi="Sylfaen" w:cs="Sylfaen"/>
        </w:rPr>
        <w:t>.</w:t>
      </w:r>
    </w:p>
    <w:p w14:paraId="4BA8E3E7" w14:textId="77777777" w:rsidR="00D74950" w:rsidRPr="00A971CD" w:rsidRDefault="00D74950" w:rsidP="00D74950">
      <w:pPr>
        <w:spacing w:after="200" w:line="276" w:lineRule="auto"/>
        <w:ind w:left="720"/>
        <w:contextualSpacing/>
        <w:rPr>
          <w:rFonts w:ascii="Sylfaen" w:eastAsiaTheme="minorEastAsia" w:hAnsi="Sylfaen" w:cs="Arial"/>
          <w:b/>
        </w:rPr>
      </w:pPr>
    </w:p>
    <w:p w14:paraId="293BE4B8" w14:textId="77777777" w:rsidR="00D74950" w:rsidRPr="00E77F0B" w:rsidRDefault="00D74950" w:rsidP="00D74950">
      <w:pPr>
        <w:spacing w:after="200" w:line="276" w:lineRule="auto"/>
        <w:jc w:val="center"/>
        <w:rPr>
          <w:rFonts w:ascii="Sylfaen" w:eastAsiaTheme="minorEastAsia" w:hAnsi="Sylfaen" w:cs="Sylfaen"/>
          <w:b/>
          <w:lang w:val="hy-AM"/>
        </w:rPr>
      </w:pPr>
      <w:r w:rsidRPr="00530FFF">
        <w:rPr>
          <w:rFonts w:ascii="Sylfaen" w:eastAsiaTheme="minorEastAsia" w:hAnsi="Sylfaen" w:cs="Arial"/>
          <w:b/>
          <w:lang w:val="hy-AM"/>
        </w:rPr>
        <w:t>Утверждение проекта</w:t>
      </w:r>
    </w:p>
    <w:p w14:paraId="79C22B7A" w14:textId="77777777" w:rsidR="00D74950" w:rsidRDefault="00D74950" w:rsidP="00D74950">
      <w:pPr>
        <w:numPr>
          <w:ilvl w:val="0"/>
          <w:numId w:val="35"/>
        </w:numPr>
        <w:tabs>
          <w:tab w:val="left" w:pos="195"/>
          <w:tab w:val="center" w:pos="4702"/>
          <w:tab w:val="left" w:pos="4875"/>
          <w:tab w:val="left" w:pos="8550"/>
        </w:tabs>
        <w:spacing w:after="200" w:line="276" w:lineRule="auto"/>
        <w:contextualSpacing/>
        <w:jc w:val="both"/>
        <w:rPr>
          <w:rFonts w:ascii="Sylfaen" w:eastAsiaTheme="minorEastAsia" w:hAnsi="Sylfaen" w:cs="Arial"/>
        </w:rPr>
      </w:pPr>
      <w:r w:rsidRPr="002A608C">
        <w:rPr>
          <w:rFonts w:ascii="Sylfaen" w:eastAsiaTheme="minorEastAsia" w:hAnsi="Sylfaen" w:cs="Arial"/>
          <w:lang w:val="hy-AM"/>
        </w:rPr>
        <w:t>Согласовать проектные решения, включая объем работ, с общественностью и НПО «Федерация футбола Армении» не менее двух раз в процессе проектирования.</w:t>
      </w:r>
    </w:p>
    <w:p w14:paraId="290ACFD9" w14:textId="77777777" w:rsidR="00D74950" w:rsidRPr="002A608C" w:rsidRDefault="00D74950" w:rsidP="00D74950">
      <w:pPr>
        <w:numPr>
          <w:ilvl w:val="0"/>
          <w:numId w:val="35"/>
        </w:numPr>
        <w:tabs>
          <w:tab w:val="left" w:pos="195"/>
          <w:tab w:val="center" w:pos="4702"/>
          <w:tab w:val="left" w:pos="4875"/>
          <w:tab w:val="left" w:pos="8550"/>
        </w:tabs>
        <w:spacing w:after="200" w:line="276" w:lineRule="auto"/>
        <w:contextualSpacing/>
        <w:jc w:val="both"/>
        <w:rPr>
          <w:rFonts w:ascii="Sylfaen" w:eastAsiaTheme="minorEastAsia" w:hAnsi="Sylfaen" w:cs="Arial"/>
        </w:rPr>
      </w:pPr>
      <w:r w:rsidRPr="002A608C">
        <w:rPr>
          <w:rFonts w:ascii="Sylfaen" w:eastAsiaTheme="minorEastAsia" w:hAnsi="Sylfaen" w:cs="Arial"/>
          <w:lang w:val="hy-AM"/>
        </w:rPr>
        <w:t>Согласовать проект с операторами инженерных сетей и другими заинтересованными организациями, а также с другими государственными органами (Минприроды, МЧС и т.д.) при необходимости.</w:t>
      </w:r>
    </w:p>
    <w:p w14:paraId="1ED47A4C" w14:textId="77777777" w:rsidR="00D74950" w:rsidRDefault="00D74950" w:rsidP="00D74950">
      <w:pPr>
        <w:tabs>
          <w:tab w:val="left" w:pos="195"/>
          <w:tab w:val="center" w:pos="4702"/>
          <w:tab w:val="left" w:pos="4875"/>
          <w:tab w:val="left" w:pos="8550"/>
        </w:tabs>
        <w:spacing w:after="200" w:line="276" w:lineRule="auto"/>
        <w:ind w:left="720"/>
        <w:contextualSpacing/>
        <w:jc w:val="center"/>
        <w:rPr>
          <w:rFonts w:ascii="Sylfaen" w:eastAsiaTheme="minorEastAsia" w:hAnsi="Sylfaen" w:cs="Arial"/>
        </w:rPr>
      </w:pPr>
    </w:p>
    <w:p w14:paraId="58646D81" w14:textId="77777777" w:rsidR="00D74950" w:rsidRPr="00530FFF" w:rsidRDefault="00D74950" w:rsidP="00D74950">
      <w:pPr>
        <w:tabs>
          <w:tab w:val="left" w:pos="195"/>
          <w:tab w:val="center" w:pos="4702"/>
          <w:tab w:val="left" w:pos="4875"/>
          <w:tab w:val="left" w:pos="8550"/>
        </w:tabs>
        <w:spacing w:after="200" w:line="276" w:lineRule="auto"/>
        <w:ind w:left="720"/>
        <w:contextualSpacing/>
        <w:jc w:val="center"/>
        <w:rPr>
          <w:rFonts w:ascii="Sylfaen" w:eastAsiaTheme="minorEastAsia" w:hAnsi="Sylfaen"/>
          <w:lang w:val="hy-AM"/>
        </w:rPr>
      </w:pPr>
      <w:r w:rsidRPr="00530FFF">
        <w:rPr>
          <w:rFonts w:ascii="Sylfaen" w:eastAsiaTheme="minorEastAsia" w:hAnsi="Sylfaen" w:cs="Arial"/>
          <w:b/>
          <w:lang w:val="hy-AM"/>
        </w:rPr>
        <w:t>Другие требования</w:t>
      </w:r>
    </w:p>
    <w:p w14:paraId="1FC9DB09" w14:textId="77777777" w:rsidR="00D74950" w:rsidRPr="00530FFF" w:rsidRDefault="00D74950" w:rsidP="00D74950">
      <w:pPr>
        <w:tabs>
          <w:tab w:val="left" w:pos="195"/>
          <w:tab w:val="center" w:pos="4702"/>
          <w:tab w:val="left" w:pos="4875"/>
          <w:tab w:val="left" w:pos="8550"/>
        </w:tabs>
        <w:spacing w:after="200" w:line="276" w:lineRule="auto"/>
        <w:ind w:left="720"/>
        <w:contextualSpacing/>
        <w:rPr>
          <w:rFonts w:ascii="Sylfaen" w:eastAsiaTheme="minorEastAsia" w:hAnsi="Sylfaen"/>
          <w:lang w:val="hy-AM"/>
        </w:rPr>
      </w:pPr>
    </w:p>
    <w:p w14:paraId="1DE4B4B3" w14:textId="77777777" w:rsidR="00D74950" w:rsidRPr="00941A6F" w:rsidRDefault="00D74950" w:rsidP="00D74950">
      <w:pPr>
        <w:numPr>
          <w:ilvl w:val="0"/>
          <w:numId w:val="35"/>
        </w:numPr>
        <w:tabs>
          <w:tab w:val="left" w:pos="195"/>
          <w:tab w:val="center" w:pos="4702"/>
          <w:tab w:val="left" w:pos="4875"/>
          <w:tab w:val="left" w:pos="8550"/>
        </w:tabs>
        <w:spacing w:after="200" w:line="276" w:lineRule="auto"/>
        <w:contextualSpacing/>
        <w:rPr>
          <w:rFonts w:ascii="Sylfaen" w:eastAsiaTheme="minorEastAsia" w:hAnsi="Sylfaen"/>
          <w:lang w:val="hy-AM"/>
        </w:rPr>
      </w:pPr>
      <w:r w:rsidRPr="00941A6F">
        <w:rPr>
          <w:rFonts w:ascii="Sylfaen" w:eastAsiaTheme="minorEastAsia" w:hAnsi="Sylfaen"/>
          <w:lang w:val="hy-AM"/>
        </w:rPr>
        <w:tab/>
      </w:r>
      <w:r w:rsidRPr="00941A6F">
        <w:rPr>
          <w:rFonts w:ascii="Sylfaen" w:eastAsiaTheme="minorEastAsia" w:hAnsi="Sylfaen" w:cs="Arial"/>
          <w:lang w:val="hy-AM"/>
        </w:rPr>
        <w:t>В ходе проектирования в проектное задание могут быть внесены частичные изменения и уточнения.</w:t>
      </w:r>
    </w:p>
    <w:p w14:paraId="69F4F4FE" w14:textId="77777777" w:rsidR="00D74950" w:rsidRPr="00941A6F" w:rsidRDefault="00D74950" w:rsidP="00D74950">
      <w:pPr>
        <w:numPr>
          <w:ilvl w:val="0"/>
          <w:numId w:val="35"/>
        </w:numPr>
        <w:spacing w:after="200" w:line="276" w:lineRule="auto"/>
        <w:contextualSpacing/>
        <w:rPr>
          <w:rFonts w:ascii="Sylfaen" w:eastAsiaTheme="minorEastAsia" w:hAnsi="Sylfaen"/>
          <w:lang w:val="hy-AM"/>
        </w:rPr>
      </w:pPr>
      <w:r w:rsidRPr="00941A6F">
        <w:rPr>
          <w:rFonts w:ascii="Sylfaen" w:eastAsiaTheme="minorEastAsia" w:hAnsi="Sylfaen" w:cs="Arial"/>
          <w:lang w:val="hy-AM"/>
        </w:rPr>
        <w:t>Проектная документация будет принята заказчиком только при наличии всех необходимых согласований и положительных заключений экспертиз.</w:t>
      </w:r>
    </w:p>
    <w:p w14:paraId="7567966D" w14:textId="77777777" w:rsidR="00D74950" w:rsidRPr="00941A6F" w:rsidRDefault="00D74950" w:rsidP="00D74950">
      <w:pPr>
        <w:numPr>
          <w:ilvl w:val="0"/>
          <w:numId w:val="35"/>
        </w:numPr>
        <w:tabs>
          <w:tab w:val="left" w:pos="195"/>
          <w:tab w:val="center" w:pos="4702"/>
          <w:tab w:val="left" w:pos="4875"/>
          <w:tab w:val="left" w:pos="8550"/>
        </w:tabs>
        <w:spacing w:after="200" w:line="276" w:lineRule="auto"/>
        <w:contextualSpacing/>
        <w:rPr>
          <w:rFonts w:ascii="Sylfaen" w:eastAsiaTheme="minorEastAsia" w:hAnsi="Sylfaen"/>
          <w:lang w:val="hy-AM"/>
        </w:rPr>
      </w:pPr>
      <w:r w:rsidRPr="00941A6F">
        <w:rPr>
          <w:rFonts w:ascii="Sylfaen" w:eastAsiaTheme="minorEastAsia" w:hAnsi="Sylfaen" w:cs="Arial"/>
          <w:lang w:val="hy-AM"/>
        </w:rPr>
        <w:t>Проект должен соответствовать заданию на проектирование и строительным нормам и правилам, действующим на территории Республики Армения.</w:t>
      </w:r>
    </w:p>
    <w:p w14:paraId="2202D1DB" w14:textId="77777777" w:rsidR="00D74950" w:rsidRPr="00941A6F" w:rsidRDefault="00D74950" w:rsidP="00D74950">
      <w:pPr>
        <w:numPr>
          <w:ilvl w:val="0"/>
          <w:numId w:val="35"/>
        </w:numPr>
        <w:tabs>
          <w:tab w:val="left" w:pos="195"/>
          <w:tab w:val="center" w:pos="4702"/>
          <w:tab w:val="left" w:pos="4875"/>
          <w:tab w:val="left" w:pos="8550"/>
        </w:tabs>
        <w:spacing w:after="200" w:line="276" w:lineRule="auto"/>
        <w:contextualSpacing/>
        <w:rPr>
          <w:rFonts w:ascii="Sylfaen" w:eastAsiaTheme="minorEastAsia" w:hAnsi="Sylfaen"/>
          <w:lang w:val="hy-AM"/>
        </w:rPr>
      </w:pPr>
      <w:r w:rsidRPr="00941A6F">
        <w:rPr>
          <w:rFonts w:ascii="Sylfaen" w:eastAsiaTheme="minorEastAsia" w:hAnsi="Sylfaen" w:cs="Arial"/>
          <w:lang w:val="hy-AM"/>
        </w:rPr>
        <w:t xml:space="preserve"> Проектная документация должна быть составлена </w:t>
      </w:r>
      <w:r w:rsidRPr="00941A6F">
        <w:rPr>
          <w:rFonts w:eastAsiaTheme="minorEastAsia"/>
          <w:lang w:val="hy-AM"/>
        </w:rPr>
        <w:t>​​</w:t>
      </w:r>
      <w:r w:rsidRPr="00941A6F">
        <w:rPr>
          <w:rFonts w:ascii="Sylfaen" w:eastAsiaTheme="minorEastAsia" w:hAnsi="Sylfaen" w:cs="Sylfaen"/>
          <w:lang w:val="hy-AM"/>
        </w:rPr>
        <w:t>в</w:t>
      </w:r>
      <w:r w:rsidRPr="00941A6F">
        <w:rPr>
          <w:rFonts w:ascii="Sylfaen" w:eastAsiaTheme="minorEastAsia" w:hAnsi="Sylfaen" w:cs="Arial"/>
          <w:lang w:val="hy-AM"/>
        </w:rPr>
        <w:t xml:space="preserve"> </w:t>
      </w:r>
      <w:r w:rsidRPr="00941A6F">
        <w:rPr>
          <w:rFonts w:ascii="Sylfaen" w:eastAsiaTheme="minorEastAsia" w:hAnsi="Sylfaen" w:cs="Sylfaen"/>
          <w:lang w:val="hy-AM"/>
        </w:rPr>
        <w:t>соответствии</w:t>
      </w:r>
      <w:r w:rsidRPr="00941A6F">
        <w:rPr>
          <w:rFonts w:ascii="Sylfaen" w:eastAsiaTheme="minorEastAsia" w:hAnsi="Sylfaen" w:cs="Arial"/>
          <w:lang w:val="hy-AM"/>
        </w:rPr>
        <w:t xml:space="preserve"> </w:t>
      </w:r>
      <w:r w:rsidRPr="00941A6F">
        <w:rPr>
          <w:rFonts w:ascii="Sylfaen" w:eastAsiaTheme="minorEastAsia" w:hAnsi="Sylfaen" w:cs="Sylfaen"/>
          <w:lang w:val="hy-AM"/>
        </w:rPr>
        <w:t>со</w:t>
      </w:r>
      <w:r w:rsidRPr="00941A6F">
        <w:rPr>
          <w:rFonts w:ascii="Sylfaen" w:eastAsiaTheme="minorEastAsia" w:hAnsi="Sylfaen" w:cs="Arial"/>
          <w:lang w:val="hy-AM"/>
        </w:rPr>
        <w:t xml:space="preserve"> </w:t>
      </w:r>
      <w:r w:rsidRPr="00941A6F">
        <w:rPr>
          <w:rFonts w:ascii="Sylfaen" w:eastAsiaTheme="minorEastAsia" w:hAnsi="Sylfaen" w:cs="Sylfaen"/>
          <w:lang w:val="hy-AM"/>
        </w:rPr>
        <w:t>стандартами</w:t>
      </w:r>
      <w:r w:rsidRPr="00941A6F">
        <w:rPr>
          <w:rFonts w:ascii="Sylfaen" w:eastAsiaTheme="minorEastAsia" w:hAnsi="Sylfaen" w:cs="Arial"/>
          <w:lang w:val="hy-AM"/>
        </w:rPr>
        <w:t xml:space="preserve">, </w:t>
      </w:r>
      <w:r w:rsidRPr="00941A6F">
        <w:rPr>
          <w:rFonts w:ascii="Sylfaen" w:eastAsiaTheme="minorEastAsia" w:hAnsi="Sylfaen" w:cs="Sylfaen"/>
          <w:lang w:val="hy-AM"/>
        </w:rPr>
        <w:t>представленными</w:t>
      </w:r>
      <w:r w:rsidRPr="00941A6F">
        <w:rPr>
          <w:rFonts w:ascii="Sylfaen" w:eastAsiaTheme="minorEastAsia" w:hAnsi="Sylfaen" w:cs="Arial"/>
          <w:lang w:val="hy-AM"/>
        </w:rPr>
        <w:t xml:space="preserve"> </w:t>
      </w:r>
      <w:r w:rsidRPr="00941A6F">
        <w:rPr>
          <w:rFonts w:ascii="Sylfaen" w:eastAsiaTheme="minorEastAsia" w:hAnsi="Sylfaen" w:cs="Sylfaen"/>
          <w:lang w:val="hy-AM"/>
        </w:rPr>
        <w:t>к</w:t>
      </w:r>
      <w:r w:rsidRPr="00941A6F">
        <w:rPr>
          <w:rFonts w:ascii="Sylfaen" w:eastAsiaTheme="minorEastAsia" w:hAnsi="Sylfaen" w:cs="Arial"/>
          <w:lang w:val="hy-AM"/>
        </w:rPr>
        <w:t xml:space="preserve"> </w:t>
      </w:r>
      <w:r w:rsidRPr="00941A6F">
        <w:rPr>
          <w:rFonts w:ascii="Sylfaen" w:eastAsiaTheme="minorEastAsia" w:hAnsi="Sylfaen" w:cs="Sylfaen"/>
          <w:lang w:val="hy-AM"/>
        </w:rPr>
        <w:t>рабочим</w:t>
      </w:r>
      <w:r w:rsidRPr="00941A6F">
        <w:rPr>
          <w:rFonts w:ascii="Sylfaen" w:eastAsiaTheme="minorEastAsia" w:hAnsi="Sylfaen" w:cs="Arial"/>
          <w:lang w:val="hy-AM"/>
        </w:rPr>
        <w:t xml:space="preserve"> </w:t>
      </w:r>
      <w:r w:rsidRPr="00941A6F">
        <w:rPr>
          <w:rFonts w:ascii="Sylfaen" w:eastAsiaTheme="minorEastAsia" w:hAnsi="Sylfaen" w:cs="Sylfaen"/>
          <w:lang w:val="hy-AM"/>
        </w:rPr>
        <w:t>чертежам</w:t>
      </w:r>
      <w:r w:rsidRPr="00941A6F">
        <w:rPr>
          <w:rFonts w:ascii="Sylfaen" w:eastAsiaTheme="minorEastAsia" w:hAnsi="Sylfaen" w:cs="Arial"/>
          <w:lang w:val="hy-AM"/>
        </w:rPr>
        <w:t xml:space="preserve"> </w:t>
      </w:r>
      <w:r w:rsidRPr="00941A6F">
        <w:rPr>
          <w:rFonts w:ascii="Sylfaen" w:eastAsiaTheme="minorEastAsia" w:hAnsi="Sylfaen" w:cs="Sylfaen"/>
          <w:lang w:val="hy-AM"/>
        </w:rPr>
        <w:t>на</w:t>
      </w:r>
      <w:r w:rsidRPr="00941A6F">
        <w:rPr>
          <w:rFonts w:ascii="Sylfaen" w:eastAsiaTheme="minorEastAsia" w:hAnsi="Sylfaen" w:cs="Arial"/>
          <w:lang w:val="hy-AM"/>
        </w:rPr>
        <w:t xml:space="preserve"> </w:t>
      </w:r>
      <w:r w:rsidRPr="00941A6F">
        <w:rPr>
          <w:rFonts w:ascii="Sylfaen" w:eastAsiaTheme="minorEastAsia" w:hAnsi="Sylfaen" w:cs="Sylfaen"/>
          <w:lang w:val="hy-AM"/>
        </w:rPr>
        <w:t>территории</w:t>
      </w:r>
      <w:r w:rsidRPr="00941A6F">
        <w:rPr>
          <w:rFonts w:ascii="Sylfaen" w:eastAsiaTheme="minorEastAsia" w:hAnsi="Sylfaen" w:cs="Arial"/>
          <w:lang w:val="hy-AM"/>
        </w:rPr>
        <w:t xml:space="preserve"> </w:t>
      </w:r>
      <w:r w:rsidRPr="00941A6F">
        <w:rPr>
          <w:rFonts w:ascii="Sylfaen" w:eastAsiaTheme="minorEastAsia" w:hAnsi="Sylfaen" w:cs="Sylfaen"/>
          <w:lang w:val="hy-AM"/>
        </w:rPr>
        <w:t>Республики</w:t>
      </w:r>
      <w:r w:rsidRPr="00941A6F">
        <w:rPr>
          <w:rFonts w:ascii="Sylfaen" w:eastAsiaTheme="minorEastAsia" w:hAnsi="Sylfaen" w:cs="Arial"/>
          <w:lang w:val="hy-AM"/>
        </w:rPr>
        <w:t xml:space="preserve"> </w:t>
      </w:r>
      <w:r w:rsidRPr="00941A6F">
        <w:rPr>
          <w:rFonts w:ascii="Sylfaen" w:eastAsiaTheme="minorEastAsia" w:hAnsi="Sylfaen" w:cs="Sylfaen"/>
          <w:lang w:val="hy-AM"/>
        </w:rPr>
        <w:t>Армения</w:t>
      </w:r>
      <w:r w:rsidRPr="00941A6F">
        <w:rPr>
          <w:rFonts w:ascii="Sylfaen" w:eastAsiaTheme="minorEastAsia" w:hAnsi="Sylfaen" w:cs="Arial"/>
          <w:lang w:val="hy-AM"/>
        </w:rPr>
        <w:t>.</w:t>
      </w:r>
    </w:p>
    <w:p w14:paraId="61397495" w14:textId="77777777" w:rsidR="00D74950" w:rsidRDefault="00D74950" w:rsidP="00D74950">
      <w:pPr>
        <w:spacing w:after="200" w:line="276" w:lineRule="auto"/>
        <w:ind w:left="180" w:hanging="90"/>
        <w:rPr>
          <w:rFonts w:ascii="Sylfaen" w:eastAsiaTheme="minorEastAsia" w:hAnsi="Sylfaen" w:cs="Arial"/>
          <w:b/>
        </w:rPr>
      </w:pPr>
    </w:p>
    <w:p w14:paraId="743A508B" w14:textId="77777777" w:rsidR="00D74950" w:rsidRPr="00941A6F" w:rsidRDefault="00D74950" w:rsidP="00D74950">
      <w:pPr>
        <w:spacing w:after="200" w:line="276" w:lineRule="auto"/>
        <w:ind w:left="180" w:hanging="90"/>
        <w:jc w:val="center"/>
        <w:rPr>
          <w:rFonts w:ascii="Sylfaen" w:eastAsiaTheme="minorEastAsia" w:hAnsi="Sylfaen" w:cs="Arial"/>
          <w:b/>
          <w:lang w:val="hy-AM"/>
        </w:rPr>
      </w:pPr>
      <w:r w:rsidRPr="00941A6F">
        <w:rPr>
          <w:rFonts w:ascii="Sylfaen" w:eastAsiaTheme="minorEastAsia" w:hAnsi="Sylfaen" w:cs="Arial"/>
          <w:b/>
          <w:lang w:val="hy-AM"/>
        </w:rPr>
        <w:t>Нормативные ссылки</w:t>
      </w:r>
    </w:p>
    <w:p w14:paraId="7C30CB38" w14:textId="77777777" w:rsidR="00D74950" w:rsidRPr="0084071F" w:rsidRDefault="00D74950" w:rsidP="00D74950">
      <w:pPr>
        <w:shd w:val="clear" w:color="auto" w:fill="FFFFFF"/>
        <w:jc w:val="center"/>
        <w:rPr>
          <w:rFonts w:ascii="Sylfaen" w:eastAsiaTheme="minorEastAsia" w:hAnsi="Sylfaen"/>
        </w:rPr>
      </w:pPr>
      <w:r w:rsidRPr="0084071F">
        <w:rPr>
          <w:rFonts w:ascii="Sylfaen" w:eastAsiaTheme="minorEastAsia" w:hAnsi="Sylfaen"/>
          <w:lang w:val="hy-AM"/>
        </w:rPr>
        <w:t>19.03.2015 Постановление Правительства Республики Армения Решение № 596-Н</w:t>
      </w:r>
      <w:r>
        <w:rPr>
          <w:rFonts w:ascii="Sylfaen" w:eastAsiaTheme="minorEastAsia" w:hAnsi="Sylfaen"/>
        </w:rPr>
        <w:t xml:space="preserve"> </w:t>
      </w:r>
      <w:r w:rsidRPr="0084071F">
        <w:rPr>
          <w:rFonts w:ascii="Sylfaen" w:eastAsiaTheme="minorEastAsia" w:hAnsi="Sylfaen"/>
        </w:rPr>
        <w:t>"Об утверждении порядка выдачи разрешений и других документов в целях строительства Республики Армения и признании утратившим силу ряда решений Правительства Республики Армения".</w:t>
      </w:r>
    </w:p>
    <w:p w14:paraId="76F124BE" w14:textId="77777777" w:rsidR="00D74950" w:rsidRDefault="00D74950" w:rsidP="00D74950">
      <w:pPr>
        <w:shd w:val="clear" w:color="auto" w:fill="FFFFFF"/>
        <w:jc w:val="center"/>
        <w:rPr>
          <w:rFonts w:ascii="Sylfaen" w:eastAsiaTheme="minorEastAsia" w:hAnsi="Sylfaen"/>
        </w:rPr>
      </w:pPr>
    </w:p>
    <w:p w14:paraId="1C1B818A" w14:textId="77777777" w:rsidR="00D74950" w:rsidRPr="00E77F0B" w:rsidRDefault="00D74950" w:rsidP="00D74950">
      <w:pPr>
        <w:shd w:val="clear" w:color="auto" w:fill="FFFFFF"/>
        <w:jc w:val="center"/>
        <w:rPr>
          <w:rFonts w:ascii="Sylfaen" w:eastAsiaTheme="minorEastAsia" w:hAnsi="Sylfaen"/>
          <w:b/>
          <w:bCs/>
          <w:lang w:val="hy-AM"/>
        </w:rPr>
      </w:pPr>
      <w:r w:rsidRPr="00012174">
        <w:rPr>
          <w:rFonts w:ascii="Sylfaen" w:eastAsiaTheme="minorEastAsia" w:hAnsi="Sylfaen"/>
          <w:b/>
          <w:bCs/>
          <w:lang w:val="hy-AM"/>
        </w:rPr>
        <w:t>Порядок «Организации закупочного процесса», утвержденный постановлением Правительства Республики Армения N526-Н от 04.05.2017г.</w:t>
      </w:r>
    </w:p>
    <w:p w14:paraId="66454FFD" w14:textId="77777777" w:rsidR="00D74950" w:rsidRPr="00956ECD" w:rsidRDefault="00D74950" w:rsidP="00D74950">
      <w:pPr>
        <w:spacing w:after="200" w:line="276" w:lineRule="auto"/>
        <w:rPr>
          <w:rFonts w:ascii="Sylfaen" w:eastAsiaTheme="minorEastAsia" w:hAnsi="Sylfaen"/>
        </w:rPr>
      </w:pPr>
      <w:r w:rsidRPr="00956ECD">
        <w:rPr>
          <w:rFonts w:ascii="Sylfaen" w:eastAsiaTheme="minorEastAsia" w:hAnsi="Sylfaen"/>
        </w:rPr>
        <w:t xml:space="preserve">СНРА </w:t>
      </w:r>
      <w:r w:rsidRPr="001F3454">
        <w:rPr>
          <w:rFonts w:ascii="Sylfaen" w:eastAsiaTheme="minorEastAsia" w:hAnsi="Sylfaen"/>
        </w:rPr>
        <w:t>II</w:t>
      </w:r>
      <w:r w:rsidRPr="00956ECD">
        <w:rPr>
          <w:rFonts w:ascii="Sylfaen" w:eastAsiaTheme="minorEastAsia" w:hAnsi="Sylfaen"/>
        </w:rPr>
        <w:t>-6.02-2006</w:t>
      </w:r>
      <w:r w:rsidRPr="001F3454">
        <w:rPr>
          <w:rFonts w:ascii="Sylfaen" w:eastAsiaTheme="minorEastAsia" w:hAnsi="Sylfaen"/>
          <w:lang w:val="hy-AM"/>
        </w:rPr>
        <w:t xml:space="preserve"> Сейсмостойкое строительство</w:t>
      </w:r>
    </w:p>
    <w:p w14:paraId="0C1A9A58" w14:textId="77777777" w:rsidR="00D74950" w:rsidRPr="00E77F0B" w:rsidRDefault="00D74950" w:rsidP="00D74950">
      <w:pPr>
        <w:spacing w:after="200" w:line="276" w:lineRule="auto"/>
        <w:rPr>
          <w:rFonts w:ascii="Sylfaen" w:eastAsiaTheme="minorEastAsia" w:hAnsi="Sylfaen"/>
          <w:lang w:val="hy-AM"/>
        </w:rPr>
      </w:pPr>
      <w:r w:rsidRPr="00956ECD">
        <w:rPr>
          <w:rFonts w:ascii="Sylfaen" w:eastAsiaTheme="minorEastAsia" w:hAnsi="Sylfaen"/>
        </w:rPr>
        <w:t>СНРА</w:t>
      </w:r>
      <w:r w:rsidRPr="00E77F0B">
        <w:rPr>
          <w:rFonts w:ascii="Sylfaen" w:eastAsiaTheme="minorEastAsia" w:hAnsi="Sylfaen"/>
          <w:lang w:val="hy-AM"/>
        </w:rPr>
        <w:t xml:space="preserve"> I-2.01-99    </w:t>
      </w:r>
      <w:r w:rsidRPr="00301615">
        <w:rPr>
          <w:rFonts w:ascii="Sylfaen" w:eastAsiaTheme="minorEastAsia" w:hAnsi="Sylfaen"/>
          <w:lang w:val="hy-AM"/>
        </w:rPr>
        <w:t>Инженерные изыскания для строительства. Основные положения.</w:t>
      </w:r>
    </w:p>
    <w:p w14:paraId="739FD7FD" w14:textId="77777777" w:rsidR="00D74950" w:rsidRPr="00E77F0B" w:rsidRDefault="00D74950" w:rsidP="00D74950">
      <w:pPr>
        <w:spacing w:after="200" w:line="276" w:lineRule="auto"/>
        <w:rPr>
          <w:rFonts w:ascii="Sylfaen" w:eastAsiaTheme="minorEastAsia" w:hAnsi="Sylfaen"/>
          <w:lang w:val="hy-AM"/>
        </w:rPr>
      </w:pPr>
      <w:r w:rsidRPr="00D8464D">
        <w:rPr>
          <w:rFonts w:ascii="Sylfaen" w:eastAsiaTheme="minorEastAsia" w:hAnsi="Sylfaen"/>
          <w:lang w:val="hy-AM"/>
        </w:rPr>
        <w:t>Помимо указанных, в РА на момент публикации действуют и другие законодательные и нормативные документы, которые законодательно регулируют данную деятельность.</w:t>
      </w:r>
      <w:r w:rsidRPr="00E77F0B">
        <w:rPr>
          <w:rFonts w:ascii="Sylfaen" w:eastAsiaTheme="minorEastAsia" w:hAnsi="Sylfaen"/>
          <w:lang w:val="hy-AM"/>
        </w:rPr>
        <w:t xml:space="preserve"> </w:t>
      </w:r>
    </w:p>
    <w:p w14:paraId="562E03B0" w14:textId="77777777" w:rsidR="00D74950" w:rsidRPr="00E77F0B" w:rsidRDefault="00D74950" w:rsidP="00D74950">
      <w:pPr>
        <w:spacing w:after="200" w:line="276" w:lineRule="auto"/>
        <w:rPr>
          <w:rFonts w:eastAsiaTheme="minorEastAsia"/>
          <w:lang w:val="hy-AM"/>
        </w:rPr>
      </w:pPr>
    </w:p>
    <w:p w14:paraId="3E505DAA" w14:textId="77777777" w:rsidR="00D74950" w:rsidRPr="00E77F0B" w:rsidRDefault="00D74950" w:rsidP="00D74950">
      <w:pPr>
        <w:rPr>
          <w:lang w:val="hy-AM"/>
        </w:rPr>
      </w:pPr>
    </w:p>
    <w:p w14:paraId="2C261DB9" w14:textId="77777777" w:rsidR="00D74950" w:rsidRPr="007E3805" w:rsidRDefault="00D74950" w:rsidP="00D74950">
      <w:pPr>
        <w:rPr>
          <w:lang w:val="hy-AM"/>
        </w:rPr>
      </w:pPr>
    </w:p>
    <w:p w14:paraId="30B19CB6" w14:textId="77777777" w:rsidR="00AD515A" w:rsidRPr="00D74950" w:rsidRDefault="00AD515A" w:rsidP="003B2F27">
      <w:pPr>
        <w:widowControl w:val="0"/>
        <w:spacing w:after="160" w:line="360" w:lineRule="auto"/>
        <w:jc w:val="right"/>
        <w:rPr>
          <w:rFonts w:ascii="GHEA Grapalat" w:hAnsi="GHEA Grapalat"/>
          <w:i/>
          <w:lang w:val="hy-AM"/>
        </w:rPr>
      </w:pPr>
    </w:p>
    <w:p w14:paraId="28D5CF41" w14:textId="77777777" w:rsidR="00EC799F" w:rsidRDefault="00EC799F" w:rsidP="003B2F27">
      <w:pPr>
        <w:widowControl w:val="0"/>
        <w:spacing w:after="160" w:line="360" w:lineRule="auto"/>
        <w:jc w:val="right"/>
        <w:rPr>
          <w:rFonts w:ascii="GHEA Grapalat" w:hAnsi="GHEA Grapalat"/>
          <w:i/>
        </w:rPr>
      </w:pPr>
    </w:p>
    <w:p w14:paraId="2D7CC1FD" w14:textId="77777777" w:rsidR="00EC799F" w:rsidRDefault="00EC799F" w:rsidP="003B2F27">
      <w:pPr>
        <w:widowControl w:val="0"/>
        <w:spacing w:after="160" w:line="360" w:lineRule="auto"/>
        <w:jc w:val="right"/>
        <w:rPr>
          <w:rFonts w:ascii="GHEA Grapalat" w:hAnsi="GHEA Grapalat"/>
          <w:i/>
        </w:rPr>
      </w:pPr>
    </w:p>
    <w:p w14:paraId="262AC46E" w14:textId="77777777" w:rsidR="00EC799F" w:rsidRDefault="00EC799F" w:rsidP="003B2F27">
      <w:pPr>
        <w:widowControl w:val="0"/>
        <w:spacing w:after="160" w:line="360" w:lineRule="auto"/>
        <w:jc w:val="right"/>
        <w:rPr>
          <w:rFonts w:ascii="GHEA Grapalat" w:hAnsi="GHEA Grapalat"/>
          <w:i/>
        </w:rPr>
      </w:pPr>
    </w:p>
    <w:p w14:paraId="51BE684E" w14:textId="77777777" w:rsidR="00EC799F" w:rsidRDefault="00EC799F" w:rsidP="003B2F27">
      <w:pPr>
        <w:widowControl w:val="0"/>
        <w:spacing w:after="160" w:line="360" w:lineRule="auto"/>
        <w:jc w:val="right"/>
        <w:rPr>
          <w:rFonts w:ascii="GHEA Grapalat" w:hAnsi="GHEA Grapalat"/>
          <w:i/>
        </w:rPr>
      </w:pPr>
    </w:p>
    <w:p w14:paraId="10B468F5" w14:textId="77777777" w:rsidR="00EC799F" w:rsidRDefault="00EC799F" w:rsidP="003B2F27">
      <w:pPr>
        <w:widowControl w:val="0"/>
        <w:spacing w:after="160" w:line="360" w:lineRule="auto"/>
        <w:jc w:val="right"/>
        <w:rPr>
          <w:rFonts w:ascii="GHEA Grapalat" w:hAnsi="GHEA Grapalat"/>
          <w:i/>
        </w:rPr>
      </w:pPr>
    </w:p>
    <w:p w14:paraId="742B32B4" w14:textId="77777777" w:rsidR="00EC799F" w:rsidRDefault="00EC799F" w:rsidP="003B2F27">
      <w:pPr>
        <w:widowControl w:val="0"/>
        <w:spacing w:after="160" w:line="360" w:lineRule="auto"/>
        <w:jc w:val="right"/>
        <w:rPr>
          <w:rFonts w:ascii="GHEA Grapalat" w:hAnsi="GHEA Grapalat"/>
          <w:i/>
        </w:rPr>
      </w:pPr>
    </w:p>
    <w:p w14:paraId="384509F8" w14:textId="77777777" w:rsidR="00EC799F" w:rsidRDefault="00EC799F" w:rsidP="003B2F27">
      <w:pPr>
        <w:widowControl w:val="0"/>
        <w:spacing w:after="160" w:line="360" w:lineRule="auto"/>
        <w:jc w:val="right"/>
        <w:rPr>
          <w:rFonts w:ascii="GHEA Grapalat" w:hAnsi="GHEA Grapalat"/>
          <w:i/>
        </w:rPr>
      </w:pPr>
    </w:p>
    <w:p w14:paraId="4B9C3C32" w14:textId="77777777" w:rsidR="00EC799F" w:rsidRDefault="00EC799F" w:rsidP="003B2F27">
      <w:pPr>
        <w:widowControl w:val="0"/>
        <w:spacing w:after="160" w:line="360" w:lineRule="auto"/>
        <w:jc w:val="right"/>
        <w:rPr>
          <w:rFonts w:ascii="GHEA Grapalat" w:hAnsi="GHEA Grapalat"/>
          <w:i/>
        </w:rPr>
      </w:pPr>
    </w:p>
    <w:p w14:paraId="43BE207B" w14:textId="77777777" w:rsidR="00EC799F" w:rsidRDefault="00EC799F" w:rsidP="003B2F27">
      <w:pPr>
        <w:widowControl w:val="0"/>
        <w:spacing w:after="160" w:line="360" w:lineRule="auto"/>
        <w:jc w:val="right"/>
        <w:rPr>
          <w:rFonts w:ascii="GHEA Grapalat" w:hAnsi="GHEA Grapalat"/>
          <w:i/>
        </w:rPr>
      </w:pPr>
    </w:p>
    <w:p w14:paraId="6FF0F21C" w14:textId="77777777" w:rsidR="00EC799F" w:rsidRDefault="00EC799F" w:rsidP="003B2F27">
      <w:pPr>
        <w:widowControl w:val="0"/>
        <w:spacing w:after="160" w:line="360" w:lineRule="auto"/>
        <w:jc w:val="right"/>
        <w:rPr>
          <w:rFonts w:ascii="GHEA Grapalat" w:hAnsi="GHEA Grapalat"/>
          <w:i/>
        </w:rPr>
      </w:pPr>
    </w:p>
    <w:p w14:paraId="09851DCD" w14:textId="77777777" w:rsidR="00EC799F" w:rsidRDefault="00EC799F" w:rsidP="003B2F27">
      <w:pPr>
        <w:widowControl w:val="0"/>
        <w:spacing w:after="160" w:line="360" w:lineRule="auto"/>
        <w:jc w:val="right"/>
        <w:rPr>
          <w:rFonts w:ascii="GHEA Grapalat" w:hAnsi="GHEA Grapalat"/>
          <w:i/>
        </w:rPr>
      </w:pPr>
    </w:p>
    <w:p w14:paraId="52D4FE3D" w14:textId="77777777" w:rsidR="00EC799F" w:rsidRDefault="00EC799F" w:rsidP="003B2F27">
      <w:pPr>
        <w:widowControl w:val="0"/>
        <w:spacing w:after="160" w:line="360" w:lineRule="auto"/>
        <w:jc w:val="right"/>
        <w:rPr>
          <w:rFonts w:ascii="GHEA Grapalat" w:hAnsi="GHEA Grapalat"/>
          <w:i/>
        </w:rPr>
      </w:pPr>
    </w:p>
    <w:p w14:paraId="502A4FEA" w14:textId="77777777" w:rsidR="00EC799F" w:rsidRDefault="00EC799F" w:rsidP="003B2F27">
      <w:pPr>
        <w:widowControl w:val="0"/>
        <w:spacing w:after="160" w:line="360" w:lineRule="auto"/>
        <w:jc w:val="right"/>
        <w:rPr>
          <w:rFonts w:ascii="GHEA Grapalat" w:hAnsi="GHEA Grapalat"/>
          <w:i/>
        </w:rPr>
      </w:pPr>
    </w:p>
    <w:p w14:paraId="0248911D" w14:textId="77777777" w:rsidR="00EC799F" w:rsidRDefault="00EC799F" w:rsidP="003B2F27">
      <w:pPr>
        <w:widowControl w:val="0"/>
        <w:spacing w:after="160" w:line="360" w:lineRule="auto"/>
        <w:jc w:val="right"/>
        <w:rPr>
          <w:rFonts w:ascii="GHEA Grapalat" w:hAnsi="GHEA Grapalat"/>
          <w:i/>
        </w:rPr>
      </w:pPr>
    </w:p>
    <w:p w14:paraId="34F3B57E" w14:textId="77777777" w:rsidR="00EC799F" w:rsidRDefault="00EC799F" w:rsidP="003B2F27">
      <w:pPr>
        <w:widowControl w:val="0"/>
        <w:spacing w:after="160" w:line="360" w:lineRule="auto"/>
        <w:jc w:val="right"/>
        <w:rPr>
          <w:rFonts w:ascii="GHEA Grapalat" w:hAnsi="GHEA Grapalat"/>
          <w:i/>
        </w:rPr>
      </w:pPr>
    </w:p>
    <w:p w14:paraId="04865FD9" w14:textId="77777777"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Приложение № 2</w:t>
      </w:r>
    </w:p>
    <w:p w14:paraId="3217AD5F" w14:textId="66F6B93B" w:rsidR="00200F4D" w:rsidRDefault="003B2F27" w:rsidP="003B2F27">
      <w:pPr>
        <w:widowControl w:val="0"/>
        <w:spacing w:after="160" w:line="360" w:lineRule="auto"/>
        <w:jc w:val="right"/>
        <w:rPr>
          <w:rFonts w:ascii="GHEA Grapalat" w:hAnsi="GHEA Grapalat"/>
          <w:b/>
          <w:i/>
        </w:rPr>
      </w:pPr>
      <w:r w:rsidRPr="00AD29CE">
        <w:rPr>
          <w:rFonts w:ascii="GHEA Grapalat" w:hAnsi="GHEA Grapalat"/>
          <w:i/>
        </w:rPr>
        <w:t xml:space="preserve">к Договору под кодом </w:t>
      </w:r>
      <w:r w:rsidR="00D837A7">
        <w:rPr>
          <w:rFonts w:ascii="GHEA Grapalat" w:hAnsi="GHEA Grapalat"/>
          <w:b/>
          <w:i/>
          <w:lang w:val="en-GB"/>
        </w:rPr>
        <w:t>HFF</w:t>
      </w:r>
      <w:r w:rsidR="00D837A7" w:rsidRPr="00D837A7">
        <w:rPr>
          <w:rFonts w:ascii="GHEA Grapalat" w:hAnsi="GHEA Grapalat"/>
          <w:b/>
          <w:i/>
        </w:rPr>
        <w:t>-</w:t>
      </w:r>
      <w:proofErr w:type="spellStart"/>
      <w:r w:rsidR="00D837A7">
        <w:rPr>
          <w:rFonts w:ascii="GHEA Grapalat" w:hAnsi="GHEA Grapalat"/>
          <w:b/>
          <w:i/>
          <w:lang w:val="en-GB"/>
        </w:rPr>
        <w:t>NTsDzB</w:t>
      </w:r>
      <w:proofErr w:type="spellEnd"/>
      <w:r w:rsidR="00D837A7" w:rsidRPr="00D837A7">
        <w:rPr>
          <w:rFonts w:ascii="GHEA Grapalat" w:hAnsi="GHEA Grapalat"/>
          <w:b/>
          <w:i/>
        </w:rPr>
        <w:t>-2025/2</w:t>
      </w:r>
    </w:p>
    <w:p w14:paraId="5162EF6D" w14:textId="77777777" w:rsidR="003B2F27" w:rsidRPr="00AD29CE" w:rsidRDefault="003B2F27" w:rsidP="003B2F27">
      <w:pPr>
        <w:widowControl w:val="0"/>
        <w:spacing w:after="160" w:line="360" w:lineRule="auto"/>
        <w:jc w:val="right"/>
        <w:rPr>
          <w:rFonts w:ascii="GHEA Grapalat" w:hAnsi="GHEA Grapalat"/>
          <w:i/>
        </w:rPr>
      </w:pP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5B88013D" w14:textId="77777777" w:rsidR="003B2F27" w:rsidRPr="00AD29CE" w:rsidRDefault="003B2F27" w:rsidP="003B2F27">
      <w:pPr>
        <w:widowControl w:val="0"/>
        <w:tabs>
          <w:tab w:val="left" w:pos="9540"/>
        </w:tabs>
        <w:spacing w:after="160" w:line="360" w:lineRule="auto"/>
        <w:jc w:val="center"/>
        <w:rPr>
          <w:rFonts w:ascii="GHEA Grapalat" w:hAnsi="GHEA Grapalat"/>
        </w:rPr>
      </w:pPr>
    </w:p>
    <w:p w14:paraId="0BA4566F" w14:textId="77777777" w:rsidR="003B2F27" w:rsidRPr="002E3B73" w:rsidRDefault="003B2F27" w:rsidP="003B2F27">
      <w:pPr>
        <w:widowControl w:val="0"/>
        <w:spacing w:after="160" w:line="360" w:lineRule="auto"/>
        <w:jc w:val="center"/>
        <w:rPr>
          <w:rFonts w:ascii="GHEA Grapalat" w:hAnsi="GHEA Grapalat"/>
        </w:rPr>
      </w:pPr>
      <w:r>
        <w:rPr>
          <w:rFonts w:ascii="GHEA Grapalat" w:hAnsi="GHEA Grapalat"/>
        </w:rPr>
        <w:t>ГРАФИК ОПЛАТЫ</w:t>
      </w:r>
      <w:r>
        <w:rPr>
          <w:rStyle w:val="FootnoteReference"/>
          <w:rFonts w:ascii="GHEA Grapalat" w:hAnsi="GHEA Grapalat"/>
        </w:rPr>
        <w:footnoteReference w:customMarkFollows="1" w:id="26"/>
        <w:t>*</w:t>
      </w:r>
    </w:p>
    <w:p w14:paraId="3A948890" w14:textId="77777777" w:rsidR="003B2F27" w:rsidRPr="00AD29CE" w:rsidRDefault="003B2F27" w:rsidP="003B2F27">
      <w:pPr>
        <w:widowControl w:val="0"/>
        <w:spacing w:after="160" w:line="360" w:lineRule="auto"/>
        <w:jc w:val="right"/>
        <w:rPr>
          <w:rFonts w:ascii="GHEA Grapalat" w:hAnsi="GHEA Grapalat"/>
        </w:rPr>
      </w:pPr>
      <w:r w:rsidRPr="00AD29CE">
        <w:rPr>
          <w:rFonts w:ascii="GHEA Grapalat" w:hAnsi="GHEA Grapalat"/>
        </w:rPr>
        <w:t>драмов РА</w:t>
      </w:r>
    </w:p>
    <w:tbl>
      <w:tblPr>
        <w:tblW w:w="114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1"/>
        <w:gridCol w:w="1518"/>
        <w:gridCol w:w="1259"/>
        <w:gridCol w:w="586"/>
        <w:gridCol w:w="586"/>
        <w:gridCol w:w="586"/>
        <w:gridCol w:w="586"/>
        <w:gridCol w:w="586"/>
        <w:gridCol w:w="586"/>
        <w:gridCol w:w="586"/>
        <w:gridCol w:w="586"/>
        <w:gridCol w:w="586"/>
        <w:gridCol w:w="586"/>
        <w:gridCol w:w="586"/>
        <w:gridCol w:w="586"/>
        <w:gridCol w:w="638"/>
      </w:tblGrid>
      <w:tr w:rsidR="002E3B73" w:rsidRPr="007B29D3" w14:paraId="2F4BE63C" w14:textId="77777777" w:rsidTr="00120954">
        <w:trPr>
          <w:jc w:val="center"/>
        </w:trPr>
        <w:tc>
          <w:tcPr>
            <w:tcW w:w="11468" w:type="dxa"/>
            <w:gridSpan w:val="16"/>
            <w:vAlign w:val="center"/>
          </w:tcPr>
          <w:p w14:paraId="6F47C48A" w14:textId="77777777" w:rsidR="002E3B73" w:rsidRPr="007B29D3" w:rsidRDefault="002E3B73" w:rsidP="00120954">
            <w:pPr>
              <w:widowControl w:val="0"/>
              <w:spacing w:after="120"/>
              <w:jc w:val="center"/>
              <w:rPr>
                <w:rFonts w:ascii="Sylfaen" w:hAnsi="Sylfaen"/>
                <w:sz w:val="16"/>
                <w:szCs w:val="16"/>
              </w:rPr>
            </w:pPr>
            <w:r w:rsidRPr="007B29D3">
              <w:rPr>
                <w:rFonts w:ascii="Sylfaen" w:hAnsi="Sylfaen"/>
                <w:sz w:val="16"/>
                <w:szCs w:val="16"/>
              </w:rPr>
              <w:t>Услуги</w:t>
            </w:r>
          </w:p>
        </w:tc>
      </w:tr>
      <w:tr w:rsidR="002E3B73" w:rsidRPr="007B29D3" w14:paraId="48B0F4FF" w14:textId="77777777" w:rsidTr="00EC799F">
        <w:trPr>
          <w:jc w:val="center"/>
        </w:trPr>
        <w:tc>
          <w:tcPr>
            <w:tcW w:w="1020" w:type="dxa"/>
            <w:vMerge w:val="restart"/>
            <w:vAlign w:val="center"/>
          </w:tcPr>
          <w:p w14:paraId="0DCC4844" w14:textId="77777777" w:rsidR="002E3B73" w:rsidRPr="007B29D3" w:rsidRDefault="002E3B73" w:rsidP="00120954">
            <w:pPr>
              <w:widowControl w:val="0"/>
              <w:spacing w:after="120"/>
              <w:jc w:val="center"/>
              <w:rPr>
                <w:rFonts w:ascii="Sylfaen" w:hAnsi="Sylfaen"/>
                <w:sz w:val="16"/>
              </w:rPr>
            </w:pPr>
            <w:r w:rsidRPr="007B29D3">
              <w:rPr>
                <w:rFonts w:ascii="Sylfaen" w:hAnsi="Sylfaen"/>
                <w:sz w:val="16"/>
              </w:rPr>
              <w:t>номер предусмот-ренного приглаше-нием лота</w:t>
            </w:r>
          </w:p>
        </w:tc>
        <w:tc>
          <w:tcPr>
            <w:tcW w:w="1518" w:type="dxa"/>
            <w:vMerge w:val="restart"/>
            <w:vAlign w:val="center"/>
          </w:tcPr>
          <w:p w14:paraId="70FD2294" w14:textId="77777777" w:rsidR="002E3B73" w:rsidRPr="007B29D3" w:rsidRDefault="002E3B73" w:rsidP="00120954">
            <w:pPr>
              <w:widowControl w:val="0"/>
              <w:spacing w:after="120"/>
              <w:jc w:val="center"/>
              <w:rPr>
                <w:rFonts w:ascii="Sylfaen" w:hAnsi="Sylfaen"/>
                <w:sz w:val="16"/>
              </w:rPr>
            </w:pPr>
            <w:r w:rsidRPr="007B29D3">
              <w:rPr>
                <w:rFonts w:ascii="Sylfaen" w:hAnsi="Sylfaen"/>
                <w:sz w:val="16"/>
              </w:rPr>
              <w:t>промежуточный код, предусмотренный планом закупок по классификации ЕЗК (CPV)</w:t>
            </w:r>
          </w:p>
        </w:tc>
        <w:tc>
          <w:tcPr>
            <w:tcW w:w="1238" w:type="dxa"/>
            <w:vMerge w:val="restart"/>
            <w:vAlign w:val="center"/>
          </w:tcPr>
          <w:p w14:paraId="3A248BB7" w14:textId="05629F7F" w:rsidR="002E3B73" w:rsidRPr="007B29D3" w:rsidRDefault="00EB5E5C" w:rsidP="00120954">
            <w:pPr>
              <w:widowControl w:val="0"/>
              <w:spacing w:after="120"/>
              <w:jc w:val="center"/>
              <w:rPr>
                <w:rFonts w:ascii="Sylfaen" w:hAnsi="Sylfaen"/>
                <w:sz w:val="16"/>
              </w:rPr>
            </w:pPr>
            <w:r w:rsidRPr="007B29D3">
              <w:rPr>
                <w:rFonts w:ascii="Sylfaen" w:hAnsi="Sylfaen"/>
                <w:sz w:val="16"/>
              </w:rPr>
              <w:t>Н</w:t>
            </w:r>
            <w:r w:rsidR="002E3B73" w:rsidRPr="007B29D3">
              <w:rPr>
                <w:rFonts w:ascii="Sylfaen" w:hAnsi="Sylfaen"/>
                <w:sz w:val="16"/>
              </w:rPr>
              <w:t>аименование</w:t>
            </w:r>
          </w:p>
        </w:tc>
        <w:tc>
          <w:tcPr>
            <w:tcW w:w="7692" w:type="dxa"/>
            <w:gridSpan w:val="13"/>
            <w:vAlign w:val="center"/>
          </w:tcPr>
          <w:p w14:paraId="2710C060" w14:textId="3852DDC1" w:rsidR="002E3B73" w:rsidRPr="007B29D3" w:rsidRDefault="002E3B73" w:rsidP="00120954">
            <w:pPr>
              <w:widowControl w:val="0"/>
              <w:spacing w:after="120"/>
              <w:jc w:val="center"/>
              <w:rPr>
                <w:rFonts w:ascii="Sylfaen" w:hAnsi="Sylfaen"/>
                <w:sz w:val="16"/>
                <w:szCs w:val="16"/>
              </w:rPr>
            </w:pPr>
            <w:r w:rsidRPr="007B29D3">
              <w:rPr>
                <w:rFonts w:ascii="Sylfaen" w:hAnsi="Sylfaen"/>
                <w:sz w:val="16"/>
                <w:szCs w:val="16"/>
              </w:rPr>
              <w:t xml:space="preserve">Оплату работы предусматривается произвести </w:t>
            </w:r>
            <w:r w:rsidRPr="00505D1E">
              <w:rPr>
                <w:rFonts w:ascii="Sylfaen" w:hAnsi="Sylfaen"/>
                <w:sz w:val="16"/>
                <w:szCs w:val="16"/>
              </w:rPr>
              <w:t>в 202</w:t>
            </w:r>
            <w:r w:rsidR="00172B73" w:rsidRPr="00D837A7">
              <w:rPr>
                <w:rFonts w:ascii="Sylfaen" w:hAnsi="Sylfaen"/>
                <w:sz w:val="16"/>
                <w:szCs w:val="16"/>
              </w:rPr>
              <w:t>5</w:t>
            </w:r>
            <w:r w:rsidRPr="00505D1E">
              <w:rPr>
                <w:rFonts w:ascii="Sylfaen" w:hAnsi="Sylfaen"/>
                <w:sz w:val="16"/>
                <w:szCs w:val="16"/>
              </w:rPr>
              <w:t>г.,</w:t>
            </w:r>
            <w:r w:rsidRPr="007B29D3">
              <w:rPr>
                <w:rFonts w:ascii="Sylfaen" w:hAnsi="Sylfaen"/>
                <w:sz w:val="16"/>
                <w:szCs w:val="16"/>
              </w:rPr>
              <w:t xml:space="preserve"> по месяцам, в том числе</w:t>
            </w:r>
          </w:p>
        </w:tc>
      </w:tr>
      <w:tr w:rsidR="002E3B73" w:rsidRPr="007B29D3" w14:paraId="4DBD646B" w14:textId="77777777" w:rsidTr="00EC799F">
        <w:trPr>
          <w:cantSplit/>
          <w:trHeight w:val="1259"/>
          <w:jc w:val="center"/>
        </w:trPr>
        <w:tc>
          <w:tcPr>
            <w:tcW w:w="1020" w:type="dxa"/>
            <w:vMerge/>
            <w:vAlign w:val="center"/>
          </w:tcPr>
          <w:p w14:paraId="47B3B779" w14:textId="77777777" w:rsidR="002E3B73" w:rsidRPr="007B29D3" w:rsidRDefault="002E3B73" w:rsidP="00120954">
            <w:pPr>
              <w:widowControl w:val="0"/>
              <w:spacing w:after="120"/>
              <w:jc w:val="center"/>
              <w:rPr>
                <w:rFonts w:ascii="Sylfaen" w:hAnsi="Sylfaen"/>
                <w:sz w:val="16"/>
                <w:szCs w:val="16"/>
              </w:rPr>
            </w:pPr>
          </w:p>
        </w:tc>
        <w:tc>
          <w:tcPr>
            <w:tcW w:w="1518" w:type="dxa"/>
            <w:vMerge/>
            <w:vAlign w:val="center"/>
          </w:tcPr>
          <w:p w14:paraId="549278D1" w14:textId="77777777" w:rsidR="002E3B73" w:rsidRPr="007B29D3" w:rsidRDefault="002E3B73" w:rsidP="00120954">
            <w:pPr>
              <w:widowControl w:val="0"/>
              <w:spacing w:after="120"/>
              <w:jc w:val="center"/>
              <w:rPr>
                <w:rFonts w:ascii="Sylfaen" w:hAnsi="Sylfaen"/>
                <w:sz w:val="16"/>
                <w:szCs w:val="16"/>
              </w:rPr>
            </w:pPr>
          </w:p>
        </w:tc>
        <w:tc>
          <w:tcPr>
            <w:tcW w:w="1238" w:type="dxa"/>
            <w:vMerge/>
            <w:vAlign w:val="center"/>
          </w:tcPr>
          <w:p w14:paraId="1231DE4B" w14:textId="77777777" w:rsidR="002E3B73" w:rsidRPr="007B29D3" w:rsidRDefault="002E3B73" w:rsidP="00120954">
            <w:pPr>
              <w:widowControl w:val="0"/>
              <w:spacing w:after="120"/>
              <w:jc w:val="center"/>
              <w:rPr>
                <w:rFonts w:ascii="Sylfaen" w:hAnsi="Sylfaen"/>
                <w:sz w:val="16"/>
                <w:szCs w:val="16"/>
              </w:rPr>
            </w:pPr>
          </w:p>
        </w:tc>
        <w:tc>
          <w:tcPr>
            <w:tcW w:w="587" w:type="dxa"/>
            <w:textDirection w:val="btLr"/>
            <w:vAlign w:val="center"/>
          </w:tcPr>
          <w:p w14:paraId="1E299A19" w14:textId="77777777" w:rsidR="002E3B73" w:rsidRPr="007B29D3" w:rsidRDefault="002E3B73" w:rsidP="00120954">
            <w:pPr>
              <w:widowControl w:val="0"/>
              <w:spacing w:after="120"/>
              <w:ind w:left="113" w:right="-7"/>
              <w:jc w:val="center"/>
              <w:rPr>
                <w:rFonts w:ascii="Sylfaen" w:hAnsi="Sylfaen"/>
                <w:sz w:val="16"/>
                <w:szCs w:val="16"/>
              </w:rPr>
            </w:pPr>
            <w:r w:rsidRPr="007B29D3">
              <w:rPr>
                <w:rFonts w:ascii="Sylfaen" w:hAnsi="Sylfaen"/>
                <w:sz w:val="16"/>
                <w:szCs w:val="16"/>
              </w:rPr>
              <w:t>январь</w:t>
            </w:r>
          </w:p>
        </w:tc>
        <w:tc>
          <w:tcPr>
            <w:tcW w:w="587" w:type="dxa"/>
            <w:textDirection w:val="btLr"/>
            <w:vAlign w:val="center"/>
          </w:tcPr>
          <w:p w14:paraId="3D09630F" w14:textId="4E38D452" w:rsidR="002E3B73" w:rsidRPr="00207406" w:rsidRDefault="00114E15" w:rsidP="00120954">
            <w:pPr>
              <w:widowControl w:val="0"/>
              <w:spacing w:after="120"/>
              <w:ind w:left="113" w:right="-7"/>
              <w:jc w:val="center"/>
              <w:rPr>
                <w:rFonts w:ascii="Sylfaen" w:hAnsi="Sylfaen"/>
                <w:sz w:val="16"/>
                <w:szCs w:val="16"/>
              </w:rPr>
            </w:pPr>
            <w:r w:rsidRPr="007B29D3">
              <w:rPr>
                <w:rFonts w:ascii="Sylfaen" w:hAnsi="Sylfaen"/>
                <w:sz w:val="16"/>
                <w:szCs w:val="16"/>
              </w:rPr>
              <w:t>Ф</w:t>
            </w:r>
            <w:r w:rsidR="002E3B73" w:rsidRPr="007B29D3">
              <w:rPr>
                <w:rFonts w:ascii="Sylfaen" w:hAnsi="Sylfaen"/>
                <w:sz w:val="16"/>
                <w:szCs w:val="16"/>
              </w:rPr>
              <w:t>евраль</w:t>
            </w:r>
          </w:p>
        </w:tc>
        <w:tc>
          <w:tcPr>
            <w:tcW w:w="588" w:type="dxa"/>
            <w:textDirection w:val="btLr"/>
            <w:vAlign w:val="center"/>
          </w:tcPr>
          <w:p w14:paraId="2C2A1636" w14:textId="77777777" w:rsidR="002E3B73" w:rsidRPr="007B29D3" w:rsidRDefault="002E3B73" w:rsidP="00120954">
            <w:pPr>
              <w:widowControl w:val="0"/>
              <w:spacing w:after="120"/>
              <w:ind w:left="113" w:right="-7"/>
              <w:jc w:val="center"/>
              <w:rPr>
                <w:rFonts w:ascii="Sylfaen" w:hAnsi="Sylfaen"/>
                <w:sz w:val="16"/>
                <w:szCs w:val="16"/>
              </w:rPr>
            </w:pPr>
            <w:r w:rsidRPr="007B29D3">
              <w:rPr>
                <w:rFonts w:ascii="Sylfaen" w:hAnsi="Sylfaen"/>
                <w:sz w:val="16"/>
                <w:szCs w:val="16"/>
              </w:rPr>
              <w:t>март</w:t>
            </w:r>
          </w:p>
        </w:tc>
        <w:tc>
          <w:tcPr>
            <w:tcW w:w="588" w:type="dxa"/>
            <w:textDirection w:val="btLr"/>
            <w:vAlign w:val="center"/>
          </w:tcPr>
          <w:p w14:paraId="65A2CE56" w14:textId="77777777" w:rsidR="002E3B73" w:rsidRPr="00207406" w:rsidRDefault="002E3B73" w:rsidP="00120954">
            <w:pPr>
              <w:widowControl w:val="0"/>
              <w:spacing w:after="120"/>
              <w:ind w:left="113" w:right="-7"/>
              <w:jc w:val="center"/>
              <w:rPr>
                <w:rFonts w:ascii="Sylfaen" w:hAnsi="Sylfaen"/>
                <w:sz w:val="16"/>
                <w:szCs w:val="16"/>
              </w:rPr>
            </w:pPr>
            <w:r w:rsidRPr="007B29D3">
              <w:rPr>
                <w:rFonts w:ascii="Sylfaen" w:hAnsi="Sylfaen"/>
                <w:sz w:val="16"/>
                <w:szCs w:val="16"/>
              </w:rPr>
              <w:t>апрель</w:t>
            </w:r>
          </w:p>
        </w:tc>
        <w:tc>
          <w:tcPr>
            <w:tcW w:w="588" w:type="dxa"/>
            <w:textDirection w:val="btLr"/>
            <w:vAlign w:val="center"/>
          </w:tcPr>
          <w:p w14:paraId="31D2A657" w14:textId="77777777" w:rsidR="002E3B73" w:rsidRPr="007B29D3" w:rsidRDefault="002E3B73" w:rsidP="00120954">
            <w:pPr>
              <w:widowControl w:val="0"/>
              <w:spacing w:after="120"/>
              <w:ind w:left="113" w:right="-7"/>
              <w:jc w:val="center"/>
              <w:rPr>
                <w:rFonts w:ascii="Sylfaen" w:hAnsi="Sylfaen"/>
                <w:sz w:val="16"/>
                <w:szCs w:val="16"/>
              </w:rPr>
            </w:pPr>
            <w:r w:rsidRPr="007B29D3">
              <w:rPr>
                <w:rFonts w:ascii="Sylfaen" w:hAnsi="Sylfaen"/>
                <w:sz w:val="16"/>
                <w:szCs w:val="16"/>
              </w:rPr>
              <w:t>май</w:t>
            </w:r>
          </w:p>
        </w:tc>
        <w:tc>
          <w:tcPr>
            <w:tcW w:w="588" w:type="dxa"/>
            <w:textDirection w:val="btLr"/>
            <w:vAlign w:val="center"/>
          </w:tcPr>
          <w:p w14:paraId="79441D10" w14:textId="77777777" w:rsidR="002E3B73" w:rsidRPr="007B29D3" w:rsidRDefault="002E3B73" w:rsidP="00120954">
            <w:pPr>
              <w:widowControl w:val="0"/>
              <w:spacing w:after="120"/>
              <w:ind w:left="113" w:right="-7"/>
              <w:jc w:val="center"/>
              <w:rPr>
                <w:rFonts w:ascii="Sylfaen" w:hAnsi="Sylfaen"/>
                <w:sz w:val="16"/>
                <w:szCs w:val="16"/>
              </w:rPr>
            </w:pPr>
            <w:r w:rsidRPr="007B29D3">
              <w:rPr>
                <w:rFonts w:ascii="Sylfaen" w:hAnsi="Sylfaen"/>
                <w:sz w:val="16"/>
                <w:szCs w:val="16"/>
              </w:rPr>
              <w:t>июнь</w:t>
            </w:r>
          </w:p>
        </w:tc>
        <w:tc>
          <w:tcPr>
            <w:tcW w:w="588" w:type="dxa"/>
            <w:textDirection w:val="btLr"/>
            <w:vAlign w:val="center"/>
          </w:tcPr>
          <w:p w14:paraId="451BD743" w14:textId="77777777" w:rsidR="002E3B73" w:rsidRPr="007B29D3" w:rsidRDefault="002E3B73" w:rsidP="00120954">
            <w:pPr>
              <w:widowControl w:val="0"/>
              <w:spacing w:after="120"/>
              <w:ind w:left="113" w:right="-7"/>
              <w:jc w:val="center"/>
              <w:rPr>
                <w:rFonts w:ascii="Sylfaen" w:hAnsi="Sylfaen"/>
                <w:sz w:val="16"/>
                <w:szCs w:val="16"/>
              </w:rPr>
            </w:pPr>
            <w:r w:rsidRPr="007B29D3">
              <w:rPr>
                <w:rFonts w:ascii="Sylfaen" w:hAnsi="Sylfaen"/>
                <w:sz w:val="16"/>
                <w:szCs w:val="16"/>
              </w:rPr>
              <w:t>июль</w:t>
            </w:r>
          </w:p>
        </w:tc>
        <w:tc>
          <w:tcPr>
            <w:tcW w:w="588" w:type="dxa"/>
            <w:textDirection w:val="btLr"/>
            <w:vAlign w:val="center"/>
          </w:tcPr>
          <w:p w14:paraId="581E0745" w14:textId="77777777" w:rsidR="002E3B73" w:rsidRPr="007B29D3" w:rsidRDefault="002E3B73" w:rsidP="00120954">
            <w:pPr>
              <w:widowControl w:val="0"/>
              <w:spacing w:after="120"/>
              <w:ind w:left="113" w:right="-7"/>
              <w:jc w:val="center"/>
              <w:rPr>
                <w:rFonts w:ascii="Sylfaen" w:hAnsi="Sylfaen"/>
                <w:sz w:val="16"/>
                <w:szCs w:val="16"/>
              </w:rPr>
            </w:pPr>
            <w:r w:rsidRPr="007B29D3">
              <w:rPr>
                <w:rFonts w:ascii="Sylfaen" w:hAnsi="Sylfaen"/>
                <w:sz w:val="16"/>
                <w:szCs w:val="16"/>
              </w:rPr>
              <w:t>август</w:t>
            </w:r>
          </w:p>
        </w:tc>
        <w:tc>
          <w:tcPr>
            <w:tcW w:w="588" w:type="dxa"/>
            <w:textDirection w:val="btLr"/>
            <w:vAlign w:val="center"/>
          </w:tcPr>
          <w:p w14:paraId="1309CB6B" w14:textId="77777777" w:rsidR="002E3B73" w:rsidRPr="007B29D3" w:rsidRDefault="002E3B73" w:rsidP="00120954">
            <w:pPr>
              <w:widowControl w:val="0"/>
              <w:spacing w:after="120"/>
              <w:ind w:left="113" w:right="-7"/>
              <w:jc w:val="center"/>
              <w:rPr>
                <w:rFonts w:ascii="Sylfaen" w:hAnsi="Sylfaen"/>
                <w:sz w:val="16"/>
                <w:szCs w:val="16"/>
              </w:rPr>
            </w:pPr>
            <w:r w:rsidRPr="007B29D3">
              <w:rPr>
                <w:rFonts w:ascii="Sylfaen" w:hAnsi="Sylfaen"/>
                <w:sz w:val="16"/>
                <w:szCs w:val="16"/>
              </w:rPr>
              <w:t>сентябрь</w:t>
            </w:r>
          </w:p>
        </w:tc>
        <w:tc>
          <w:tcPr>
            <w:tcW w:w="588" w:type="dxa"/>
            <w:textDirection w:val="btLr"/>
            <w:vAlign w:val="center"/>
          </w:tcPr>
          <w:p w14:paraId="79CD8A2E" w14:textId="77777777" w:rsidR="002E3B73" w:rsidRPr="007B29D3" w:rsidRDefault="002E3B73" w:rsidP="00120954">
            <w:pPr>
              <w:widowControl w:val="0"/>
              <w:spacing w:after="120"/>
              <w:ind w:left="113" w:right="-7"/>
              <w:jc w:val="center"/>
              <w:rPr>
                <w:rFonts w:ascii="Sylfaen" w:hAnsi="Sylfaen"/>
                <w:sz w:val="16"/>
                <w:szCs w:val="16"/>
              </w:rPr>
            </w:pPr>
            <w:r w:rsidRPr="007B29D3">
              <w:rPr>
                <w:rFonts w:ascii="Sylfaen" w:hAnsi="Sylfaen"/>
                <w:sz w:val="16"/>
                <w:szCs w:val="16"/>
              </w:rPr>
              <w:t>октябрь</w:t>
            </w:r>
          </w:p>
        </w:tc>
        <w:tc>
          <w:tcPr>
            <w:tcW w:w="588" w:type="dxa"/>
            <w:textDirection w:val="btLr"/>
            <w:vAlign w:val="center"/>
          </w:tcPr>
          <w:p w14:paraId="5D3AFD65" w14:textId="77777777" w:rsidR="002E3B73" w:rsidRPr="007B29D3" w:rsidRDefault="002E3B73" w:rsidP="00120954">
            <w:pPr>
              <w:widowControl w:val="0"/>
              <w:spacing w:after="120"/>
              <w:ind w:left="113" w:right="-7"/>
              <w:jc w:val="center"/>
              <w:rPr>
                <w:rFonts w:ascii="Sylfaen" w:hAnsi="Sylfaen"/>
                <w:sz w:val="16"/>
                <w:szCs w:val="16"/>
              </w:rPr>
            </w:pPr>
            <w:r w:rsidRPr="007B29D3">
              <w:rPr>
                <w:rFonts w:ascii="Sylfaen" w:hAnsi="Sylfaen"/>
                <w:sz w:val="16"/>
                <w:szCs w:val="16"/>
              </w:rPr>
              <w:t>ноябрь</w:t>
            </w:r>
          </w:p>
        </w:tc>
        <w:tc>
          <w:tcPr>
            <w:tcW w:w="588" w:type="dxa"/>
            <w:textDirection w:val="btLr"/>
            <w:vAlign w:val="center"/>
          </w:tcPr>
          <w:p w14:paraId="3B18011B" w14:textId="77777777" w:rsidR="002E3B73" w:rsidRPr="007B29D3" w:rsidRDefault="002E3B73" w:rsidP="00120954">
            <w:pPr>
              <w:widowControl w:val="0"/>
              <w:spacing w:after="120"/>
              <w:ind w:left="113" w:right="-7"/>
              <w:jc w:val="center"/>
              <w:rPr>
                <w:rFonts w:ascii="Sylfaen" w:hAnsi="Sylfaen"/>
                <w:sz w:val="16"/>
                <w:szCs w:val="16"/>
              </w:rPr>
            </w:pPr>
            <w:r w:rsidRPr="007B29D3">
              <w:rPr>
                <w:rFonts w:ascii="Sylfaen" w:hAnsi="Sylfaen"/>
                <w:sz w:val="16"/>
                <w:szCs w:val="16"/>
              </w:rPr>
              <w:t>декабрь</w:t>
            </w:r>
          </w:p>
        </w:tc>
        <w:tc>
          <w:tcPr>
            <w:tcW w:w="638" w:type="dxa"/>
            <w:vAlign w:val="center"/>
          </w:tcPr>
          <w:p w14:paraId="22EF347D" w14:textId="77777777" w:rsidR="002E3B73" w:rsidRPr="007B29D3" w:rsidRDefault="002E3B73" w:rsidP="00120954">
            <w:pPr>
              <w:widowControl w:val="0"/>
              <w:spacing w:after="120"/>
              <w:ind w:right="-1"/>
              <w:jc w:val="center"/>
              <w:rPr>
                <w:rFonts w:ascii="Sylfaen" w:hAnsi="Sylfaen"/>
                <w:sz w:val="16"/>
                <w:szCs w:val="16"/>
              </w:rPr>
            </w:pPr>
            <w:r w:rsidRPr="007B29D3">
              <w:rPr>
                <w:rFonts w:ascii="Sylfaen" w:hAnsi="Sylfaen"/>
                <w:sz w:val="16"/>
                <w:szCs w:val="16"/>
              </w:rPr>
              <w:t>Всего</w:t>
            </w:r>
          </w:p>
        </w:tc>
      </w:tr>
      <w:tr w:rsidR="00172B73" w:rsidRPr="007B29D3" w14:paraId="1019B798" w14:textId="77777777" w:rsidTr="00172B73">
        <w:trPr>
          <w:cantSplit/>
          <w:trHeight w:val="1134"/>
          <w:jc w:val="center"/>
        </w:trPr>
        <w:tc>
          <w:tcPr>
            <w:tcW w:w="1020" w:type="dxa"/>
            <w:vAlign w:val="center"/>
          </w:tcPr>
          <w:p w14:paraId="75C241DF" w14:textId="77777777" w:rsidR="00172B73" w:rsidRPr="007B29D3" w:rsidRDefault="00172B73" w:rsidP="00172B73">
            <w:pPr>
              <w:widowControl w:val="0"/>
              <w:jc w:val="center"/>
              <w:rPr>
                <w:rFonts w:ascii="Sylfaen" w:hAnsi="Sylfaen"/>
                <w:sz w:val="16"/>
                <w:szCs w:val="16"/>
              </w:rPr>
            </w:pPr>
            <w:r w:rsidRPr="007B29D3">
              <w:rPr>
                <w:rFonts w:ascii="Sylfaen" w:hAnsi="Sylfaen"/>
                <w:sz w:val="16"/>
                <w:szCs w:val="16"/>
              </w:rPr>
              <w:t>1</w:t>
            </w:r>
          </w:p>
        </w:tc>
        <w:tc>
          <w:tcPr>
            <w:tcW w:w="1518" w:type="dxa"/>
            <w:vAlign w:val="center"/>
          </w:tcPr>
          <w:p w14:paraId="38660285" w14:textId="641533F4" w:rsidR="00172B73" w:rsidRPr="00D74950" w:rsidRDefault="00172B73" w:rsidP="00172B73">
            <w:pPr>
              <w:jc w:val="center"/>
              <w:rPr>
                <w:rFonts w:ascii="Sylfaen" w:hAnsi="Sylfaen" w:cs="Calibri"/>
                <w:sz w:val="20"/>
                <w:lang w:val="en-GB"/>
              </w:rPr>
            </w:pPr>
            <w:r w:rsidRPr="00505D1E">
              <w:rPr>
                <w:rFonts w:ascii="Sylfaen" w:hAnsi="Sylfaen"/>
                <w:sz w:val="18"/>
                <w:szCs w:val="20"/>
              </w:rPr>
              <w:t>71241200</w:t>
            </w:r>
            <w:r w:rsidR="00D74950">
              <w:rPr>
                <w:rFonts w:ascii="Sylfaen" w:hAnsi="Sylfaen"/>
                <w:sz w:val="18"/>
                <w:szCs w:val="20"/>
                <w:lang w:val="en-GB"/>
              </w:rPr>
              <w:t>/01</w:t>
            </w:r>
          </w:p>
        </w:tc>
        <w:tc>
          <w:tcPr>
            <w:tcW w:w="1238" w:type="dxa"/>
            <w:vAlign w:val="center"/>
          </w:tcPr>
          <w:p w14:paraId="3C7B818E" w14:textId="77777777" w:rsidR="00172B73" w:rsidRPr="007B29D3" w:rsidRDefault="00172B73" w:rsidP="00172B73">
            <w:pPr>
              <w:tabs>
                <w:tab w:val="left" w:pos="7695"/>
              </w:tabs>
              <w:jc w:val="center"/>
              <w:rPr>
                <w:rFonts w:ascii="Sylfaen" w:hAnsi="Sylfaen"/>
                <w:sz w:val="18"/>
                <w:szCs w:val="18"/>
              </w:rPr>
            </w:pPr>
            <w:r w:rsidRPr="007B29D3">
              <w:rPr>
                <w:rFonts w:ascii="Sylfaen" w:hAnsi="Sylfaen"/>
                <w:sz w:val="18"/>
                <w:szCs w:val="18"/>
                <w:lang w:val="af-ZA"/>
              </w:rPr>
              <w:t>Подготовка проектов, оценка затрат</w:t>
            </w:r>
          </w:p>
        </w:tc>
        <w:tc>
          <w:tcPr>
            <w:tcW w:w="587" w:type="dxa"/>
            <w:textDirection w:val="btLr"/>
            <w:vAlign w:val="center"/>
          </w:tcPr>
          <w:p w14:paraId="69260B3C" w14:textId="77777777" w:rsidR="00172B73" w:rsidRPr="007B29D3" w:rsidRDefault="00172B73" w:rsidP="00172B73">
            <w:pPr>
              <w:ind w:left="113" w:right="113"/>
              <w:jc w:val="center"/>
              <w:rPr>
                <w:rFonts w:ascii="Sylfaen" w:hAnsi="Sylfaen"/>
                <w:sz w:val="18"/>
              </w:rPr>
            </w:pPr>
            <w:r>
              <w:rPr>
                <w:rFonts w:ascii="Sylfaen" w:hAnsi="Sylfaen"/>
                <w:sz w:val="18"/>
              </w:rPr>
              <w:t>…</w:t>
            </w:r>
            <w:r w:rsidRPr="007B29D3">
              <w:rPr>
                <w:rFonts w:ascii="Sylfaen" w:hAnsi="Sylfaen"/>
                <w:sz w:val="18"/>
                <w:lang w:val="pt-BR"/>
              </w:rPr>
              <w:t>%</w:t>
            </w:r>
          </w:p>
        </w:tc>
        <w:tc>
          <w:tcPr>
            <w:tcW w:w="587" w:type="dxa"/>
            <w:textDirection w:val="btLr"/>
          </w:tcPr>
          <w:p w14:paraId="7389F727" w14:textId="090DD3A9" w:rsidR="00172B73" w:rsidRDefault="00D74950" w:rsidP="00172B73">
            <w:pPr>
              <w:ind w:left="113" w:right="113"/>
              <w:jc w:val="center"/>
            </w:pPr>
            <w:r>
              <w:rPr>
                <w:rFonts w:ascii="Sylfaen" w:hAnsi="Sylfaen"/>
                <w:sz w:val="18"/>
              </w:rPr>
              <w:t>…</w:t>
            </w:r>
            <w:r w:rsidRPr="007B29D3">
              <w:rPr>
                <w:rFonts w:ascii="Sylfaen" w:hAnsi="Sylfaen"/>
                <w:sz w:val="18"/>
                <w:lang w:val="pt-BR"/>
              </w:rPr>
              <w:t>%</w:t>
            </w:r>
          </w:p>
        </w:tc>
        <w:tc>
          <w:tcPr>
            <w:tcW w:w="588" w:type="dxa"/>
            <w:textDirection w:val="btLr"/>
          </w:tcPr>
          <w:p w14:paraId="0EDB84C3" w14:textId="7187F16E" w:rsidR="00172B73" w:rsidRDefault="00172B73" w:rsidP="00172B73">
            <w:pPr>
              <w:ind w:left="113" w:right="113"/>
              <w:jc w:val="center"/>
            </w:pPr>
            <w:r w:rsidRPr="005C6A44">
              <w:rPr>
                <w:rFonts w:ascii="Sylfaen" w:hAnsi="Sylfaen"/>
                <w:sz w:val="18"/>
                <w:lang w:val="hy-AM"/>
              </w:rPr>
              <w:t>100</w:t>
            </w:r>
            <w:r w:rsidRPr="005C6A44">
              <w:rPr>
                <w:rFonts w:ascii="Sylfaen" w:hAnsi="Sylfaen"/>
                <w:sz w:val="18"/>
                <w:lang w:val="pt-BR"/>
              </w:rPr>
              <w:t>%</w:t>
            </w:r>
          </w:p>
        </w:tc>
        <w:tc>
          <w:tcPr>
            <w:tcW w:w="588" w:type="dxa"/>
            <w:textDirection w:val="btLr"/>
          </w:tcPr>
          <w:p w14:paraId="1680EE68" w14:textId="22DD98F9" w:rsidR="00172B73" w:rsidRDefault="00172B73" w:rsidP="00172B73">
            <w:pPr>
              <w:ind w:left="113" w:right="113"/>
              <w:jc w:val="center"/>
            </w:pPr>
            <w:r w:rsidRPr="005C6A44">
              <w:rPr>
                <w:rFonts w:ascii="Sylfaen" w:hAnsi="Sylfaen"/>
                <w:sz w:val="18"/>
                <w:lang w:val="hy-AM"/>
              </w:rPr>
              <w:t>100</w:t>
            </w:r>
            <w:r w:rsidRPr="005C6A44">
              <w:rPr>
                <w:rFonts w:ascii="Sylfaen" w:hAnsi="Sylfaen"/>
                <w:sz w:val="18"/>
                <w:lang w:val="pt-BR"/>
              </w:rPr>
              <w:t>%</w:t>
            </w:r>
          </w:p>
        </w:tc>
        <w:tc>
          <w:tcPr>
            <w:tcW w:w="588" w:type="dxa"/>
            <w:textDirection w:val="btLr"/>
          </w:tcPr>
          <w:p w14:paraId="6B46BCC8" w14:textId="4C1B9950" w:rsidR="00172B73" w:rsidRDefault="00172B73" w:rsidP="00172B73">
            <w:pPr>
              <w:ind w:left="113" w:right="113"/>
              <w:jc w:val="center"/>
            </w:pPr>
            <w:r w:rsidRPr="005C6A44">
              <w:rPr>
                <w:rFonts w:ascii="Sylfaen" w:hAnsi="Sylfaen"/>
                <w:sz w:val="18"/>
                <w:lang w:val="hy-AM"/>
              </w:rPr>
              <w:t>100</w:t>
            </w:r>
            <w:r w:rsidRPr="005C6A44">
              <w:rPr>
                <w:rFonts w:ascii="Sylfaen" w:hAnsi="Sylfaen"/>
                <w:sz w:val="18"/>
                <w:lang w:val="pt-BR"/>
              </w:rPr>
              <w:t>%</w:t>
            </w:r>
          </w:p>
        </w:tc>
        <w:tc>
          <w:tcPr>
            <w:tcW w:w="588" w:type="dxa"/>
            <w:textDirection w:val="btLr"/>
          </w:tcPr>
          <w:p w14:paraId="13C53CEB" w14:textId="6B06B52F" w:rsidR="00172B73" w:rsidRDefault="00172B73" w:rsidP="00172B73">
            <w:pPr>
              <w:ind w:left="113" w:right="113"/>
              <w:jc w:val="center"/>
            </w:pPr>
            <w:r w:rsidRPr="005C6A44">
              <w:rPr>
                <w:rFonts w:ascii="Sylfaen" w:hAnsi="Sylfaen"/>
                <w:sz w:val="18"/>
                <w:lang w:val="hy-AM"/>
              </w:rPr>
              <w:t>100</w:t>
            </w:r>
            <w:r w:rsidRPr="005C6A44">
              <w:rPr>
                <w:rFonts w:ascii="Sylfaen" w:hAnsi="Sylfaen"/>
                <w:sz w:val="18"/>
                <w:lang w:val="pt-BR"/>
              </w:rPr>
              <w:t>%</w:t>
            </w:r>
          </w:p>
        </w:tc>
        <w:tc>
          <w:tcPr>
            <w:tcW w:w="588" w:type="dxa"/>
            <w:textDirection w:val="btLr"/>
          </w:tcPr>
          <w:p w14:paraId="10BECB61" w14:textId="6ED5D4EB" w:rsidR="00172B73" w:rsidRDefault="00172B73" w:rsidP="00172B73">
            <w:pPr>
              <w:ind w:left="113" w:right="113"/>
              <w:jc w:val="center"/>
            </w:pPr>
            <w:r w:rsidRPr="005C6A44">
              <w:rPr>
                <w:rFonts w:ascii="Sylfaen" w:hAnsi="Sylfaen"/>
                <w:sz w:val="18"/>
                <w:lang w:val="hy-AM"/>
              </w:rPr>
              <w:t>100</w:t>
            </w:r>
            <w:r w:rsidRPr="005C6A44">
              <w:rPr>
                <w:rFonts w:ascii="Sylfaen" w:hAnsi="Sylfaen"/>
                <w:sz w:val="18"/>
                <w:lang w:val="pt-BR"/>
              </w:rPr>
              <w:t>%</w:t>
            </w:r>
          </w:p>
        </w:tc>
        <w:tc>
          <w:tcPr>
            <w:tcW w:w="588" w:type="dxa"/>
            <w:textDirection w:val="btLr"/>
            <w:vAlign w:val="center"/>
          </w:tcPr>
          <w:p w14:paraId="028D1113" w14:textId="77777777" w:rsidR="00172B73" w:rsidRPr="007B29D3" w:rsidRDefault="00172B73" w:rsidP="00172B73">
            <w:pPr>
              <w:ind w:left="113" w:right="113"/>
              <w:jc w:val="center"/>
              <w:rPr>
                <w:rFonts w:ascii="Sylfaen" w:hAnsi="Sylfaen"/>
                <w:sz w:val="18"/>
              </w:rPr>
            </w:pPr>
            <w:r w:rsidRPr="007B29D3">
              <w:rPr>
                <w:rFonts w:ascii="Sylfaen" w:hAnsi="Sylfaen"/>
                <w:sz w:val="18"/>
                <w:lang w:val="hy-AM"/>
              </w:rPr>
              <w:t>100</w:t>
            </w:r>
            <w:r w:rsidRPr="007B29D3">
              <w:rPr>
                <w:rFonts w:ascii="Sylfaen" w:hAnsi="Sylfaen"/>
                <w:sz w:val="18"/>
                <w:lang w:val="pt-BR"/>
              </w:rPr>
              <w:t>%</w:t>
            </w:r>
          </w:p>
        </w:tc>
        <w:tc>
          <w:tcPr>
            <w:tcW w:w="588" w:type="dxa"/>
            <w:textDirection w:val="btLr"/>
            <w:vAlign w:val="center"/>
          </w:tcPr>
          <w:p w14:paraId="78D4A84B" w14:textId="77777777" w:rsidR="00172B73" w:rsidRPr="007B29D3" w:rsidRDefault="00172B73" w:rsidP="00172B73">
            <w:pPr>
              <w:ind w:left="113" w:right="113"/>
              <w:jc w:val="center"/>
              <w:rPr>
                <w:rFonts w:ascii="Sylfaen" w:hAnsi="Sylfaen"/>
                <w:sz w:val="18"/>
              </w:rPr>
            </w:pPr>
            <w:r w:rsidRPr="007B29D3">
              <w:rPr>
                <w:rFonts w:ascii="Sylfaen" w:hAnsi="Sylfaen"/>
                <w:sz w:val="18"/>
                <w:lang w:val="hy-AM"/>
              </w:rPr>
              <w:t>100</w:t>
            </w:r>
            <w:r w:rsidRPr="007B29D3">
              <w:rPr>
                <w:rFonts w:ascii="Sylfaen" w:hAnsi="Sylfaen"/>
                <w:sz w:val="18"/>
                <w:lang w:val="pt-BR"/>
              </w:rPr>
              <w:t>%</w:t>
            </w:r>
          </w:p>
        </w:tc>
        <w:tc>
          <w:tcPr>
            <w:tcW w:w="588" w:type="dxa"/>
            <w:textDirection w:val="btLr"/>
            <w:vAlign w:val="center"/>
          </w:tcPr>
          <w:p w14:paraId="11492D67" w14:textId="77777777" w:rsidR="00172B73" w:rsidRPr="007B29D3" w:rsidRDefault="00172B73" w:rsidP="00172B73">
            <w:pPr>
              <w:ind w:left="113" w:right="113"/>
              <w:jc w:val="center"/>
              <w:rPr>
                <w:rFonts w:ascii="Sylfaen" w:hAnsi="Sylfaen"/>
                <w:sz w:val="18"/>
              </w:rPr>
            </w:pPr>
            <w:r w:rsidRPr="007B29D3">
              <w:rPr>
                <w:rFonts w:ascii="Sylfaen" w:hAnsi="Sylfaen"/>
                <w:sz w:val="18"/>
                <w:lang w:val="hy-AM"/>
              </w:rPr>
              <w:t>100</w:t>
            </w:r>
            <w:r w:rsidRPr="007B29D3">
              <w:rPr>
                <w:rFonts w:ascii="Sylfaen" w:hAnsi="Sylfaen"/>
                <w:sz w:val="18"/>
                <w:lang w:val="pt-BR"/>
              </w:rPr>
              <w:t>%</w:t>
            </w:r>
          </w:p>
        </w:tc>
        <w:tc>
          <w:tcPr>
            <w:tcW w:w="588" w:type="dxa"/>
            <w:textDirection w:val="btLr"/>
            <w:vAlign w:val="center"/>
          </w:tcPr>
          <w:p w14:paraId="3F5F7F0B" w14:textId="77777777" w:rsidR="00172B73" w:rsidRPr="007B29D3" w:rsidRDefault="00172B73" w:rsidP="00172B73">
            <w:pPr>
              <w:ind w:left="113" w:right="113"/>
              <w:jc w:val="center"/>
              <w:rPr>
                <w:rFonts w:ascii="Sylfaen" w:hAnsi="Sylfaen"/>
                <w:sz w:val="18"/>
              </w:rPr>
            </w:pPr>
            <w:r w:rsidRPr="007B29D3">
              <w:rPr>
                <w:rFonts w:ascii="Sylfaen" w:hAnsi="Sylfaen"/>
                <w:sz w:val="18"/>
                <w:lang w:val="hy-AM"/>
              </w:rPr>
              <w:t>100</w:t>
            </w:r>
            <w:r w:rsidRPr="007B29D3">
              <w:rPr>
                <w:rFonts w:ascii="Sylfaen" w:hAnsi="Sylfaen"/>
                <w:sz w:val="18"/>
                <w:lang w:val="pt-BR"/>
              </w:rPr>
              <w:t>%</w:t>
            </w:r>
          </w:p>
        </w:tc>
        <w:tc>
          <w:tcPr>
            <w:tcW w:w="588" w:type="dxa"/>
            <w:textDirection w:val="btLr"/>
            <w:vAlign w:val="center"/>
          </w:tcPr>
          <w:p w14:paraId="4D998C6E" w14:textId="77777777" w:rsidR="00172B73" w:rsidRPr="007B29D3" w:rsidRDefault="00172B73" w:rsidP="00172B73">
            <w:pPr>
              <w:ind w:left="113" w:right="113"/>
              <w:jc w:val="center"/>
              <w:rPr>
                <w:rFonts w:ascii="Sylfaen" w:hAnsi="Sylfaen"/>
                <w:sz w:val="18"/>
              </w:rPr>
            </w:pPr>
            <w:r w:rsidRPr="007B29D3">
              <w:rPr>
                <w:rFonts w:ascii="Sylfaen" w:hAnsi="Sylfaen"/>
                <w:sz w:val="18"/>
                <w:lang w:val="hy-AM"/>
              </w:rPr>
              <w:t>100</w:t>
            </w:r>
            <w:r w:rsidRPr="007B29D3">
              <w:rPr>
                <w:rFonts w:ascii="Sylfaen" w:hAnsi="Sylfaen"/>
                <w:sz w:val="18"/>
                <w:lang w:val="pt-BR"/>
              </w:rPr>
              <w:t>%</w:t>
            </w:r>
          </w:p>
        </w:tc>
        <w:tc>
          <w:tcPr>
            <w:tcW w:w="638" w:type="dxa"/>
            <w:vAlign w:val="center"/>
          </w:tcPr>
          <w:p w14:paraId="16AD4416" w14:textId="77777777" w:rsidR="00172B73" w:rsidRPr="007B29D3" w:rsidRDefault="00172B73" w:rsidP="00172B73">
            <w:pPr>
              <w:widowControl w:val="0"/>
              <w:spacing w:after="120"/>
              <w:jc w:val="center"/>
              <w:rPr>
                <w:rFonts w:ascii="Sylfaen" w:hAnsi="Sylfaen"/>
                <w:b/>
                <w:sz w:val="16"/>
                <w:szCs w:val="16"/>
              </w:rPr>
            </w:pPr>
            <w:r w:rsidRPr="007B29D3">
              <w:rPr>
                <w:rFonts w:ascii="Sylfaen" w:hAnsi="Sylfaen"/>
                <w:sz w:val="18"/>
                <w:lang w:val="hy-AM"/>
              </w:rPr>
              <w:t>100</w:t>
            </w:r>
            <w:r w:rsidRPr="007B29D3">
              <w:rPr>
                <w:rFonts w:ascii="Sylfaen" w:hAnsi="Sylfaen"/>
                <w:sz w:val="18"/>
                <w:lang w:val="pt-BR"/>
              </w:rPr>
              <w:t>%</w:t>
            </w:r>
          </w:p>
        </w:tc>
      </w:tr>
    </w:tbl>
    <w:p w14:paraId="45A4ED27" w14:textId="77777777" w:rsidR="003B2F27" w:rsidRPr="00AD29CE" w:rsidRDefault="003B2F27" w:rsidP="003B2F27">
      <w:pPr>
        <w:widowControl w:val="0"/>
        <w:spacing w:after="160" w:line="360" w:lineRule="auto"/>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3B2F27" w:rsidRPr="00AD29CE" w14:paraId="727EC7C3" w14:textId="77777777" w:rsidTr="005B7138">
        <w:trPr>
          <w:jc w:val="center"/>
        </w:trPr>
        <w:tc>
          <w:tcPr>
            <w:tcW w:w="4536" w:type="dxa"/>
          </w:tcPr>
          <w:p w14:paraId="632ACE14" w14:textId="77777777"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ЗАКАЗЧИК</w:t>
            </w:r>
          </w:p>
          <w:p w14:paraId="7C30B818" w14:textId="77777777" w:rsidR="003B2F27" w:rsidRPr="00CA2754" w:rsidRDefault="003B2F27" w:rsidP="005B7138">
            <w:pPr>
              <w:widowControl w:val="0"/>
              <w:jc w:val="center"/>
              <w:rPr>
                <w:rFonts w:ascii="GHEA Grapalat" w:hAnsi="GHEA Grapalat"/>
                <w:lang w:val="en-US"/>
              </w:rPr>
            </w:pPr>
            <w:r>
              <w:rPr>
                <w:rFonts w:ascii="GHEA Grapalat" w:hAnsi="GHEA Grapalat"/>
                <w:lang w:val="en-US"/>
              </w:rPr>
              <w:t>_________________________</w:t>
            </w:r>
          </w:p>
          <w:p w14:paraId="741360F5" w14:textId="77777777" w:rsidR="003B2F27" w:rsidRPr="00CA2754" w:rsidRDefault="003B2F27" w:rsidP="005B7138">
            <w:pPr>
              <w:widowControl w:val="0"/>
              <w:spacing w:after="160" w:line="360" w:lineRule="auto"/>
              <w:jc w:val="center"/>
              <w:rPr>
                <w:rFonts w:ascii="GHEA Grapalat" w:hAnsi="GHEA Grapalat"/>
                <w:vertAlign w:val="superscript"/>
              </w:rPr>
            </w:pPr>
            <w:r w:rsidRPr="00CA2754">
              <w:rPr>
                <w:rFonts w:ascii="GHEA Grapalat" w:hAnsi="GHEA Grapalat"/>
                <w:vertAlign w:val="superscript"/>
              </w:rPr>
              <w:t>/подпись/</w:t>
            </w:r>
          </w:p>
          <w:p w14:paraId="267B9B1B" w14:textId="77777777"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14:paraId="6EFA1746" w14:textId="77777777" w:rsidR="003B2F27" w:rsidRPr="00AD29CE" w:rsidRDefault="003B2F27" w:rsidP="005B7138">
            <w:pPr>
              <w:widowControl w:val="0"/>
              <w:spacing w:after="160" w:line="360" w:lineRule="auto"/>
              <w:jc w:val="center"/>
              <w:rPr>
                <w:rFonts w:ascii="GHEA Grapalat" w:hAnsi="GHEA Grapalat"/>
              </w:rPr>
            </w:pPr>
          </w:p>
        </w:tc>
        <w:tc>
          <w:tcPr>
            <w:tcW w:w="4343" w:type="dxa"/>
          </w:tcPr>
          <w:p w14:paraId="0B5BC8AD" w14:textId="77777777"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14:paraId="5B2E4C38" w14:textId="77777777" w:rsidR="003B2F27" w:rsidRPr="00CA2754" w:rsidRDefault="003B2F27" w:rsidP="005B7138">
            <w:pPr>
              <w:widowControl w:val="0"/>
              <w:jc w:val="center"/>
              <w:rPr>
                <w:rFonts w:ascii="GHEA Grapalat" w:hAnsi="GHEA Grapalat"/>
                <w:lang w:val="en-US"/>
              </w:rPr>
            </w:pPr>
            <w:r>
              <w:rPr>
                <w:rFonts w:ascii="GHEA Grapalat" w:hAnsi="GHEA Grapalat"/>
                <w:lang w:val="en-US"/>
              </w:rPr>
              <w:t>_________________________</w:t>
            </w:r>
          </w:p>
          <w:p w14:paraId="1A2EE31A" w14:textId="77777777" w:rsidR="003B2F27" w:rsidRPr="00CA2754" w:rsidRDefault="003B2F27" w:rsidP="005B7138">
            <w:pPr>
              <w:widowControl w:val="0"/>
              <w:spacing w:after="160" w:line="360" w:lineRule="auto"/>
              <w:jc w:val="center"/>
              <w:rPr>
                <w:rFonts w:ascii="GHEA Grapalat" w:hAnsi="GHEA Grapalat"/>
                <w:vertAlign w:val="superscript"/>
              </w:rPr>
            </w:pPr>
            <w:r w:rsidRPr="00CA2754">
              <w:rPr>
                <w:rFonts w:ascii="GHEA Grapalat" w:hAnsi="GHEA Grapalat"/>
                <w:vertAlign w:val="superscript"/>
              </w:rPr>
              <w:t>/подпись/</w:t>
            </w:r>
          </w:p>
          <w:p w14:paraId="13CB1F5C" w14:textId="77777777"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r>
    </w:tbl>
    <w:p w14:paraId="04C27EA7" w14:textId="77777777" w:rsidR="003B2F27" w:rsidRPr="00AD29CE" w:rsidRDefault="003B2F27" w:rsidP="003B2F27">
      <w:pPr>
        <w:widowControl w:val="0"/>
        <w:spacing w:after="160" w:line="360" w:lineRule="auto"/>
        <w:rPr>
          <w:rFonts w:ascii="GHEA Grapalat" w:hAnsi="GHEA Grapalat"/>
        </w:rPr>
        <w:sectPr w:rsidR="003B2F27" w:rsidRPr="00AD29CE" w:rsidSect="00B16F41">
          <w:footerReference w:type="default" r:id="rId13"/>
          <w:footnotePr>
            <w:pos w:val="beneathText"/>
          </w:footnotePr>
          <w:pgSz w:w="11907" w:h="16840" w:code="9"/>
          <w:pgMar w:top="1134" w:right="1418" w:bottom="993" w:left="1418" w:header="561" w:footer="561" w:gutter="0"/>
          <w:cols w:space="720"/>
          <w:titlePg/>
          <w:docGrid w:linePitch="326"/>
        </w:sectPr>
      </w:pPr>
    </w:p>
    <w:p w14:paraId="3481750E" w14:textId="77777777"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lastRenderedPageBreak/>
        <w:t>Приложение № 3</w:t>
      </w:r>
    </w:p>
    <w:p w14:paraId="65747040" w14:textId="77777777"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3F03431B" w14:textId="77777777"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p>
    <w:tbl>
      <w:tblPr>
        <w:tblW w:w="9750" w:type="dxa"/>
        <w:jc w:val="center"/>
        <w:tblCellSpacing w:w="7" w:type="dxa"/>
        <w:tblCellMar>
          <w:left w:w="0" w:type="dxa"/>
          <w:right w:w="0" w:type="dxa"/>
        </w:tblCellMar>
        <w:tblLook w:val="0000" w:firstRow="0" w:lastRow="0" w:firstColumn="0" w:lastColumn="0" w:noHBand="0" w:noVBand="0"/>
      </w:tblPr>
      <w:tblGrid>
        <w:gridCol w:w="4838"/>
        <w:gridCol w:w="14"/>
        <w:gridCol w:w="4898"/>
      </w:tblGrid>
      <w:tr w:rsidR="003B2F27" w:rsidRPr="00AD29CE" w:rsidDel="004B29A5" w14:paraId="3662152E" w14:textId="77777777" w:rsidTr="005B7138">
        <w:trPr>
          <w:tblCellSpacing w:w="7" w:type="dxa"/>
          <w:jc w:val="center"/>
        </w:trPr>
        <w:tc>
          <w:tcPr>
            <w:tcW w:w="0" w:type="auto"/>
            <w:gridSpan w:val="2"/>
            <w:vAlign w:val="center"/>
          </w:tcPr>
          <w:p w14:paraId="7B32464F" w14:textId="77777777" w:rsidR="003B2F27" w:rsidRPr="00AD29CE" w:rsidDel="004B29A5" w:rsidRDefault="003B2F27" w:rsidP="005B7138">
            <w:pPr>
              <w:widowControl w:val="0"/>
              <w:spacing w:after="160" w:line="360" w:lineRule="auto"/>
              <w:rPr>
                <w:rFonts w:ascii="GHEA Grapalat" w:hAnsi="GHEA Grapalat"/>
                <w:iCs/>
                <w:color w:val="000000"/>
              </w:rPr>
            </w:pPr>
          </w:p>
        </w:tc>
        <w:tc>
          <w:tcPr>
            <w:tcW w:w="0" w:type="auto"/>
            <w:vAlign w:val="center"/>
          </w:tcPr>
          <w:p w14:paraId="52C04D4B" w14:textId="77777777" w:rsidR="003B2F27" w:rsidRPr="00AD29CE" w:rsidDel="004B29A5" w:rsidRDefault="003B2F27" w:rsidP="005B7138">
            <w:pPr>
              <w:widowControl w:val="0"/>
              <w:spacing w:after="160" w:line="360" w:lineRule="auto"/>
              <w:rPr>
                <w:rFonts w:ascii="GHEA Grapalat" w:hAnsi="GHEA Grapalat" w:cs="Arial"/>
                <w:iCs/>
                <w:color w:val="000000"/>
              </w:rPr>
            </w:pPr>
          </w:p>
        </w:tc>
      </w:tr>
      <w:tr w:rsidR="003B2F27" w:rsidRPr="00AD29CE" w14:paraId="3C21DC78" w14:textId="77777777" w:rsidTr="005B7138">
        <w:trPr>
          <w:tblCellSpacing w:w="7" w:type="dxa"/>
          <w:jc w:val="center"/>
        </w:trPr>
        <w:tc>
          <w:tcPr>
            <w:tcW w:w="0" w:type="auto"/>
            <w:vAlign w:val="center"/>
          </w:tcPr>
          <w:p w14:paraId="6BD364DE"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rPr>
              <w:t>Сторона договора</w:t>
            </w:r>
            <w:r w:rsidRPr="00AD29CE">
              <w:rPr>
                <w:rFonts w:ascii="GHEA Grapalat" w:hAnsi="GHEA Grapalat"/>
                <w:color w:val="000000"/>
              </w:rPr>
              <w:t xml:space="preserve"> </w:t>
            </w:r>
          </w:p>
          <w:p w14:paraId="27D18CB7" w14:textId="77777777"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___________________________</w:t>
            </w:r>
            <w:r w:rsidRPr="00CA2754">
              <w:rPr>
                <w:rFonts w:ascii="GHEA Grapalat" w:hAnsi="GHEA Grapalat"/>
                <w:color w:val="000000"/>
              </w:rPr>
              <w:t>____</w:t>
            </w:r>
          </w:p>
          <w:p w14:paraId="2D1009E5"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__________________________</w:t>
            </w:r>
            <w:r w:rsidRPr="00CA2754">
              <w:rPr>
                <w:rFonts w:ascii="GHEA Grapalat" w:hAnsi="GHEA Grapalat"/>
                <w:color w:val="000000"/>
              </w:rPr>
              <w:t>_____</w:t>
            </w:r>
            <w:r w:rsidRPr="00AD29CE">
              <w:rPr>
                <w:rFonts w:ascii="GHEA Grapalat" w:hAnsi="GHEA Grapalat"/>
                <w:color w:val="000000"/>
              </w:rPr>
              <w:t>_</w:t>
            </w:r>
          </w:p>
          <w:p w14:paraId="5B585F9F"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место нахождения ___________</w:t>
            </w:r>
            <w:r w:rsidRPr="00CA2754">
              <w:rPr>
                <w:rFonts w:ascii="GHEA Grapalat" w:hAnsi="GHEA Grapalat"/>
                <w:color w:val="000000"/>
              </w:rPr>
              <w:t>_</w:t>
            </w:r>
            <w:r w:rsidRPr="00AD29CE">
              <w:rPr>
                <w:rFonts w:ascii="GHEA Grapalat" w:hAnsi="GHEA Grapalat"/>
                <w:color w:val="000000"/>
              </w:rPr>
              <w:t>___</w:t>
            </w:r>
          </w:p>
          <w:p w14:paraId="685930E6" w14:textId="77777777" w:rsidR="003B2F27" w:rsidRPr="00CA2754" w:rsidRDefault="003B2F27" w:rsidP="005B7138">
            <w:pPr>
              <w:widowControl w:val="0"/>
              <w:spacing w:after="160" w:line="360" w:lineRule="auto"/>
              <w:jc w:val="center"/>
              <w:rPr>
                <w:rFonts w:ascii="GHEA Grapalat" w:hAnsi="GHEA Grapalat"/>
                <w:iCs/>
                <w:color w:val="000000"/>
              </w:rPr>
            </w:pPr>
            <w:r>
              <w:rPr>
                <w:rFonts w:ascii="GHEA Grapalat" w:hAnsi="GHEA Grapalat"/>
                <w:color w:val="000000"/>
              </w:rPr>
              <w:t>Р/С_______________________</w:t>
            </w:r>
            <w:r w:rsidRPr="00CA2754">
              <w:rPr>
                <w:rFonts w:ascii="GHEA Grapalat" w:hAnsi="GHEA Grapalat"/>
                <w:color w:val="000000"/>
              </w:rPr>
              <w:t>____</w:t>
            </w:r>
            <w:r>
              <w:rPr>
                <w:rFonts w:ascii="GHEA Grapalat" w:hAnsi="GHEA Grapalat"/>
                <w:color w:val="000000"/>
              </w:rPr>
              <w:t>__</w:t>
            </w:r>
          </w:p>
          <w:p w14:paraId="40B5D51A" w14:textId="77777777"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УНН_____________________</w:t>
            </w:r>
            <w:r w:rsidRPr="00CA2754">
              <w:rPr>
                <w:rFonts w:ascii="GHEA Grapalat" w:hAnsi="GHEA Grapalat"/>
                <w:color w:val="000000"/>
              </w:rPr>
              <w:t>_____</w:t>
            </w:r>
            <w:r w:rsidRPr="00AD29CE">
              <w:rPr>
                <w:rFonts w:ascii="GHEA Grapalat" w:hAnsi="GHEA Grapalat"/>
                <w:color w:val="000000"/>
              </w:rPr>
              <w:t>__</w:t>
            </w:r>
          </w:p>
        </w:tc>
        <w:tc>
          <w:tcPr>
            <w:tcW w:w="0" w:type="auto"/>
            <w:gridSpan w:val="2"/>
            <w:vAlign w:val="center"/>
          </w:tcPr>
          <w:p w14:paraId="1ABD0F5A" w14:textId="77777777" w:rsidR="003B2F27" w:rsidRPr="00CA2754" w:rsidRDefault="003B2F27" w:rsidP="005B7138">
            <w:pPr>
              <w:widowControl w:val="0"/>
              <w:spacing w:after="160" w:line="360" w:lineRule="auto"/>
              <w:jc w:val="center"/>
              <w:rPr>
                <w:rFonts w:ascii="GHEA Grapalat" w:hAnsi="GHEA Grapalat"/>
                <w:iCs/>
                <w:color w:val="000000"/>
              </w:rPr>
            </w:pPr>
            <w:r>
              <w:rPr>
                <w:rFonts w:ascii="GHEA Grapalat" w:hAnsi="GHEA Grapalat"/>
                <w:color w:val="000000"/>
              </w:rPr>
              <w:t>Заказчик</w:t>
            </w:r>
          </w:p>
          <w:p w14:paraId="6202BF6B" w14:textId="77777777"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_________</w:t>
            </w:r>
            <w:r w:rsidRPr="00CA2754">
              <w:rPr>
                <w:rFonts w:ascii="GHEA Grapalat" w:hAnsi="GHEA Grapalat"/>
                <w:color w:val="000000"/>
              </w:rPr>
              <w:t>___</w:t>
            </w:r>
            <w:r>
              <w:rPr>
                <w:rFonts w:ascii="GHEA Grapalat" w:hAnsi="GHEA Grapalat"/>
                <w:color w:val="000000"/>
              </w:rPr>
              <w:t>__________</w:t>
            </w:r>
            <w:r w:rsidRPr="00561745">
              <w:rPr>
                <w:rFonts w:ascii="GHEA Grapalat" w:hAnsi="GHEA Grapalat"/>
                <w:color w:val="000000"/>
              </w:rPr>
              <w:t>_</w:t>
            </w:r>
            <w:r>
              <w:rPr>
                <w:rFonts w:ascii="GHEA Grapalat" w:hAnsi="GHEA Grapalat"/>
                <w:color w:val="000000"/>
              </w:rPr>
              <w:t>___</w:t>
            </w:r>
            <w:r w:rsidRPr="00CA2754">
              <w:rPr>
                <w:rFonts w:ascii="GHEA Grapalat" w:hAnsi="GHEA Grapalat"/>
                <w:color w:val="000000"/>
              </w:rPr>
              <w:t>_</w:t>
            </w:r>
            <w:r>
              <w:rPr>
                <w:rFonts w:ascii="GHEA Grapalat" w:hAnsi="GHEA Grapalat"/>
                <w:color w:val="000000"/>
              </w:rPr>
              <w:t>_____</w:t>
            </w:r>
          </w:p>
          <w:p w14:paraId="1E764FE7" w14:textId="77777777"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w:t>
            </w:r>
            <w:r w:rsidRPr="00CA2754">
              <w:rPr>
                <w:rFonts w:ascii="GHEA Grapalat" w:hAnsi="GHEA Grapalat"/>
                <w:color w:val="000000"/>
              </w:rPr>
              <w:t>___</w:t>
            </w:r>
            <w:r w:rsidRPr="00AD29CE">
              <w:rPr>
                <w:rFonts w:ascii="GHEA Grapalat" w:hAnsi="GHEA Grapalat"/>
                <w:color w:val="000000"/>
              </w:rPr>
              <w:t>______________</w:t>
            </w:r>
            <w:r w:rsidRPr="00561745">
              <w:rPr>
                <w:rFonts w:ascii="GHEA Grapalat" w:hAnsi="GHEA Grapalat"/>
                <w:color w:val="000000"/>
              </w:rPr>
              <w:t>_</w:t>
            </w:r>
            <w:r w:rsidRPr="00AD29CE">
              <w:rPr>
                <w:rFonts w:ascii="GHEA Grapalat" w:hAnsi="GHEA Grapalat"/>
                <w:color w:val="000000"/>
              </w:rPr>
              <w:t>___</w:t>
            </w:r>
            <w:r w:rsidRPr="00561745">
              <w:rPr>
                <w:rFonts w:ascii="GHEA Grapalat" w:hAnsi="GHEA Grapalat"/>
                <w:color w:val="000000"/>
              </w:rPr>
              <w:t>_</w:t>
            </w:r>
            <w:r>
              <w:rPr>
                <w:rFonts w:ascii="GHEA Grapalat" w:hAnsi="GHEA Grapalat"/>
                <w:color w:val="000000"/>
              </w:rPr>
              <w:t>____</w:t>
            </w:r>
          </w:p>
          <w:p w14:paraId="3BE41734" w14:textId="77777777"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место нахождения</w:t>
            </w:r>
            <w:r>
              <w:rPr>
                <w:rFonts w:ascii="GHEA Grapalat" w:hAnsi="GHEA Grapalat"/>
                <w:color w:val="000000"/>
              </w:rPr>
              <w:t xml:space="preserve"> ________________</w:t>
            </w:r>
          </w:p>
          <w:p w14:paraId="385AE7E7"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Р/С___________________________</w:t>
            </w:r>
            <w:r w:rsidRPr="00CA2754">
              <w:rPr>
                <w:rFonts w:ascii="GHEA Grapalat" w:hAnsi="GHEA Grapalat"/>
                <w:color w:val="000000"/>
              </w:rPr>
              <w:t>_</w:t>
            </w:r>
            <w:r w:rsidRPr="00AD29CE">
              <w:rPr>
                <w:rFonts w:ascii="GHEA Grapalat" w:hAnsi="GHEA Grapalat"/>
                <w:color w:val="000000"/>
              </w:rPr>
              <w:t>_</w:t>
            </w:r>
          </w:p>
          <w:p w14:paraId="127F63BC"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УНН_______________________</w:t>
            </w:r>
            <w:r w:rsidRPr="00565EAA">
              <w:rPr>
                <w:rFonts w:ascii="GHEA Grapalat" w:hAnsi="GHEA Grapalat"/>
                <w:color w:val="000000"/>
              </w:rPr>
              <w:t>_</w:t>
            </w:r>
            <w:r w:rsidRPr="00AD29CE">
              <w:rPr>
                <w:rFonts w:ascii="GHEA Grapalat" w:hAnsi="GHEA Grapalat"/>
                <w:color w:val="000000"/>
              </w:rPr>
              <w:t>____</w:t>
            </w:r>
          </w:p>
        </w:tc>
      </w:tr>
    </w:tbl>
    <w:p w14:paraId="7A13B1C5" w14:textId="77777777" w:rsidR="003B2F27" w:rsidRPr="00AD29CE" w:rsidRDefault="003B2F27" w:rsidP="003B2F27">
      <w:pPr>
        <w:widowControl w:val="0"/>
        <w:spacing w:after="160" w:line="360" w:lineRule="auto"/>
        <w:ind w:firstLine="375"/>
        <w:rPr>
          <w:rFonts w:ascii="GHEA Grapalat" w:hAnsi="GHEA Grapalat"/>
          <w:iCs/>
          <w:color w:val="000000"/>
        </w:rPr>
      </w:pPr>
    </w:p>
    <w:p w14:paraId="6097CC06" w14:textId="77777777" w:rsidR="003B2F27" w:rsidRPr="00AD29CE" w:rsidRDefault="003B2F27" w:rsidP="003B2F27">
      <w:pPr>
        <w:widowControl w:val="0"/>
        <w:spacing w:after="160" w:line="360" w:lineRule="auto"/>
        <w:ind w:left="567" w:right="566"/>
        <w:jc w:val="center"/>
        <w:rPr>
          <w:rFonts w:ascii="GHEA Grapalat" w:hAnsi="GHEA Grapalat"/>
          <w:iCs/>
          <w:color w:val="000000"/>
        </w:rPr>
      </w:pPr>
      <w:r w:rsidRPr="00AD29CE">
        <w:rPr>
          <w:rFonts w:ascii="GHEA Grapalat" w:hAnsi="GHEA Grapalat"/>
          <w:b/>
          <w:color w:val="000000"/>
        </w:rPr>
        <w:t>АКТ №</w:t>
      </w:r>
    </w:p>
    <w:p w14:paraId="3A7AECF4" w14:textId="77777777" w:rsidR="003B2F27" w:rsidRPr="00CA2754" w:rsidRDefault="003B2F27" w:rsidP="003B2F27">
      <w:pPr>
        <w:widowControl w:val="0"/>
        <w:spacing w:after="160" w:line="360" w:lineRule="auto"/>
        <w:ind w:left="567" w:right="566"/>
        <w:jc w:val="center"/>
        <w:rPr>
          <w:rFonts w:ascii="GHEA Grapalat" w:hAnsi="GHEA Grapalat"/>
          <w:b/>
          <w:bCs/>
          <w:iCs/>
          <w:color w:val="000000"/>
        </w:rPr>
      </w:pPr>
      <w:r w:rsidRPr="00AD29CE">
        <w:rPr>
          <w:rFonts w:ascii="GHEA Grapalat" w:hAnsi="GHEA Grapalat"/>
          <w:b/>
          <w:color w:val="000000"/>
        </w:rPr>
        <w:t xml:space="preserve">СДАЧИ-ПРИЕМКИ РЕЗУЛЬТАТОВ </w:t>
      </w:r>
      <w:r w:rsidRPr="00CA2754">
        <w:rPr>
          <w:rFonts w:ascii="GHEA Grapalat" w:hAnsi="GHEA Grapalat"/>
          <w:b/>
          <w:color w:val="000000"/>
        </w:rPr>
        <w:br/>
      </w:r>
      <w:r w:rsidRPr="00AD29CE">
        <w:rPr>
          <w:rFonts w:ascii="GHEA Grapalat" w:hAnsi="GHEA Grapalat"/>
          <w:b/>
          <w:color w:val="000000"/>
        </w:rPr>
        <w:t>ИСПОЛНЕНИЯ ДОГОВОРА ИЛИ ЕГО ЧАСТИ</w:t>
      </w:r>
    </w:p>
    <w:p w14:paraId="18E12043" w14:textId="77777777" w:rsidR="003B2F27" w:rsidRPr="00AD29CE" w:rsidRDefault="003B2F27" w:rsidP="003B2F27">
      <w:pPr>
        <w:pStyle w:val="BodyTextIndent"/>
        <w:widowControl w:val="0"/>
        <w:spacing w:after="160"/>
        <w:ind w:firstLine="0"/>
        <w:jc w:val="center"/>
        <w:rPr>
          <w:rFonts w:ascii="GHEA Grapalat" w:hAnsi="GHEA Grapalat"/>
          <w:b/>
          <w:bCs/>
          <w:iCs/>
          <w:sz w:val="24"/>
          <w:szCs w:val="24"/>
        </w:rPr>
      </w:pPr>
    </w:p>
    <w:p w14:paraId="0F9F7918" w14:textId="77777777" w:rsidR="003B2F27" w:rsidRPr="00AD29CE" w:rsidRDefault="003B2F27" w:rsidP="003B2F27">
      <w:pPr>
        <w:pStyle w:val="BodyTextIndent"/>
        <w:widowControl w:val="0"/>
        <w:tabs>
          <w:tab w:val="left" w:pos="1134"/>
          <w:tab w:val="left" w:pos="1985"/>
        </w:tabs>
        <w:spacing w:after="160"/>
        <w:ind w:firstLine="540"/>
        <w:rPr>
          <w:rFonts w:ascii="GHEA Grapalat" w:hAnsi="GHEA Grapalat"/>
          <w:iCs/>
          <w:sz w:val="24"/>
          <w:szCs w:val="24"/>
        </w:rPr>
      </w:pPr>
      <w:r w:rsidRPr="00AD29CE">
        <w:rPr>
          <w:rFonts w:ascii="GHEA Grapalat" w:hAnsi="GHEA Grapalat"/>
          <w:sz w:val="24"/>
          <w:szCs w:val="24"/>
        </w:rPr>
        <w:t>"</w:t>
      </w:r>
      <w:r w:rsidRPr="00561745">
        <w:rPr>
          <w:rFonts w:ascii="GHEA Grapalat" w:hAnsi="GHEA Grapalat"/>
          <w:sz w:val="24"/>
          <w:szCs w:val="24"/>
        </w:rPr>
        <w:tab/>
      </w:r>
      <w:r w:rsidRPr="00AD29CE">
        <w:rPr>
          <w:rFonts w:ascii="GHEA Grapalat" w:hAnsi="GHEA Grapalat"/>
          <w:sz w:val="24"/>
          <w:szCs w:val="24"/>
        </w:rPr>
        <w:t>" "</w:t>
      </w:r>
      <w:r w:rsidRPr="00561745">
        <w:rPr>
          <w:rFonts w:ascii="GHEA Grapalat" w:hAnsi="GHEA Grapalat"/>
          <w:sz w:val="24"/>
          <w:szCs w:val="24"/>
        </w:rPr>
        <w:tab/>
      </w:r>
      <w:r w:rsidRPr="00AD29CE">
        <w:rPr>
          <w:rFonts w:ascii="GHEA Grapalat" w:hAnsi="GHEA Grapalat"/>
          <w:sz w:val="24"/>
          <w:szCs w:val="24"/>
        </w:rPr>
        <w:t>"</w:t>
      </w:r>
      <w:r>
        <w:rPr>
          <w:rFonts w:ascii="GHEA Grapalat" w:hAnsi="GHEA Grapalat"/>
          <w:sz w:val="24"/>
          <w:szCs w:val="24"/>
        </w:rPr>
        <w:t xml:space="preserve"> </w:t>
      </w:r>
      <w:r w:rsidRPr="00AD29CE">
        <w:rPr>
          <w:rFonts w:ascii="GHEA Grapalat" w:hAnsi="GHEA Grapalat"/>
          <w:sz w:val="24"/>
          <w:szCs w:val="24"/>
        </w:rPr>
        <w:t>2</w:t>
      </w:r>
      <w:r>
        <w:rPr>
          <w:rFonts w:ascii="GHEA Grapalat" w:hAnsi="GHEA Grapalat"/>
          <w:sz w:val="24"/>
          <w:szCs w:val="24"/>
        </w:rPr>
        <w:t>0.</w:t>
      </w:r>
      <w:r>
        <w:rPr>
          <w:rFonts w:ascii="GHEA Grapalat" w:hAnsi="GHEA Grapalat"/>
          <w:sz w:val="24"/>
          <w:szCs w:val="24"/>
        </w:rPr>
        <w:tab/>
      </w:r>
      <w:r w:rsidRPr="00AD29CE">
        <w:rPr>
          <w:rFonts w:ascii="GHEA Grapalat" w:hAnsi="GHEA Grapalat"/>
          <w:sz w:val="24"/>
          <w:szCs w:val="24"/>
        </w:rPr>
        <w:t>г.</w:t>
      </w:r>
    </w:p>
    <w:p w14:paraId="73F53D85" w14:textId="77777777" w:rsidR="003B2F27" w:rsidRPr="00AD29CE" w:rsidRDefault="003B2F27" w:rsidP="003B2F27">
      <w:pPr>
        <w:pStyle w:val="NormalWeb"/>
        <w:widowControl w:val="0"/>
        <w:spacing w:before="0" w:beforeAutospacing="0" w:after="160" w:afterAutospacing="0" w:line="360" w:lineRule="auto"/>
        <w:rPr>
          <w:rFonts w:ascii="GHEA Grapalat" w:hAnsi="GHEA Grapalat"/>
          <w:color w:val="000000"/>
        </w:rPr>
      </w:pPr>
      <w:r w:rsidRPr="00AD29CE">
        <w:rPr>
          <w:rFonts w:ascii="GHEA Grapalat" w:hAnsi="GHEA Grapalat"/>
          <w:color w:val="000000"/>
        </w:rPr>
        <w:t>Наименование договора (далее — Договор)</w:t>
      </w:r>
      <w:r w:rsidRPr="00CA2754">
        <w:rPr>
          <w:rFonts w:ascii="GHEA Grapalat" w:hAnsi="GHEA Grapalat"/>
          <w:color w:val="000000"/>
        </w:rPr>
        <w:t xml:space="preserve"> </w:t>
      </w:r>
      <w:r w:rsidRPr="00AD29CE">
        <w:rPr>
          <w:rFonts w:ascii="GHEA Grapalat" w:hAnsi="GHEA Grapalat"/>
          <w:color w:val="000000"/>
        </w:rPr>
        <w:t>__________________________________</w:t>
      </w:r>
    </w:p>
    <w:p w14:paraId="2246132D" w14:textId="77777777" w:rsidR="003B2F27" w:rsidRPr="00AD29CE" w:rsidRDefault="003B2F27" w:rsidP="003B2F27">
      <w:pPr>
        <w:pStyle w:val="NormalWeb"/>
        <w:widowControl w:val="0"/>
        <w:tabs>
          <w:tab w:val="left" w:pos="8789"/>
        </w:tabs>
        <w:spacing w:before="0" w:beforeAutospacing="0" w:after="160" w:afterAutospacing="0" w:line="360" w:lineRule="auto"/>
        <w:rPr>
          <w:rFonts w:ascii="GHEA Grapalat" w:hAnsi="GHEA Grapalat"/>
          <w:color w:val="000000"/>
        </w:rPr>
      </w:pPr>
      <w:r w:rsidRPr="00AD29CE">
        <w:rPr>
          <w:rFonts w:ascii="GHEA Grapalat" w:hAnsi="GHEA Grapalat"/>
          <w:color w:val="000000"/>
        </w:rPr>
        <w:t>Дата заключения Договора "__</w:t>
      </w:r>
      <w:r w:rsidRPr="00CA2754">
        <w:rPr>
          <w:rFonts w:ascii="GHEA Grapalat" w:hAnsi="GHEA Grapalat"/>
          <w:color w:val="000000"/>
        </w:rPr>
        <w:t>_______</w:t>
      </w:r>
      <w:r w:rsidRPr="00AD29CE">
        <w:rPr>
          <w:rFonts w:ascii="GHEA Grapalat" w:hAnsi="GHEA Grapalat"/>
          <w:color w:val="000000"/>
        </w:rPr>
        <w:t>__" "________</w:t>
      </w:r>
      <w:r>
        <w:rPr>
          <w:rFonts w:ascii="GHEA Grapalat" w:hAnsi="GHEA Grapalat"/>
          <w:color w:val="000000"/>
        </w:rPr>
        <w:t>_______</w:t>
      </w:r>
      <w:r w:rsidRPr="00AD29CE">
        <w:rPr>
          <w:rFonts w:ascii="GHEA Grapalat" w:hAnsi="GHEA Grapalat"/>
          <w:color w:val="000000"/>
        </w:rPr>
        <w:t>__________" 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w:t>
      </w:r>
    </w:p>
    <w:p w14:paraId="755A6290" w14:textId="77777777" w:rsidR="003B2F27" w:rsidRPr="00AD29CE" w:rsidRDefault="003B2F27" w:rsidP="003B2F27">
      <w:pPr>
        <w:pStyle w:val="NormalWeb"/>
        <w:widowControl w:val="0"/>
        <w:spacing w:before="0" w:beforeAutospacing="0" w:after="160" w:afterAutospacing="0" w:line="360" w:lineRule="auto"/>
        <w:rPr>
          <w:rFonts w:ascii="GHEA Grapalat" w:hAnsi="GHEA Grapalat"/>
          <w:color w:val="000000"/>
        </w:rPr>
      </w:pPr>
      <w:r w:rsidRPr="00AD29CE">
        <w:rPr>
          <w:rFonts w:ascii="GHEA Grapalat" w:hAnsi="GHEA Grapalat"/>
          <w:color w:val="000000"/>
        </w:rPr>
        <w:t>Номер Договора ______</w:t>
      </w:r>
      <w:r w:rsidRPr="00CA2754">
        <w:rPr>
          <w:rFonts w:ascii="GHEA Grapalat" w:hAnsi="GHEA Grapalat"/>
          <w:color w:val="000000"/>
        </w:rPr>
        <w:t>________________________________________________</w:t>
      </w:r>
      <w:r w:rsidRPr="00AD29CE">
        <w:rPr>
          <w:rFonts w:ascii="GHEA Grapalat" w:hAnsi="GHEA Grapalat"/>
          <w:color w:val="000000"/>
        </w:rPr>
        <w:t>____</w:t>
      </w:r>
    </w:p>
    <w:p w14:paraId="27841783" w14:textId="77777777" w:rsidR="003B2F27" w:rsidRPr="00AD29CE" w:rsidRDefault="003B2F27" w:rsidP="003B2F27">
      <w:pPr>
        <w:widowControl w:val="0"/>
        <w:tabs>
          <w:tab w:val="left" w:pos="5387"/>
          <w:tab w:val="left" w:pos="6237"/>
        </w:tabs>
        <w:spacing w:after="160" w:line="360" w:lineRule="auto"/>
        <w:jc w:val="both"/>
        <w:rPr>
          <w:rFonts w:ascii="GHEA Grapalat" w:hAnsi="GHEA Grapalat" w:cs="Sylfaen"/>
          <w:iCs/>
        </w:rPr>
      </w:pPr>
      <w:r w:rsidRPr="00AD29CE">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 составили настоящий акт о следующем:</w:t>
      </w:r>
    </w:p>
    <w:p w14:paraId="1186D755" w14:textId="77777777" w:rsidR="003B2F27" w:rsidRPr="00AD29CE" w:rsidRDefault="003B2F27" w:rsidP="003B2F27">
      <w:pPr>
        <w:widowControl w:val="0"/>
        <w:spacing w:after="160" w:line="360" w:lineRule="auto"/>
        <w:jc w:val="both"/>
        <w:rPr>
          <w:rFonts w:ascii="GHEA Grapalat" w:hAnsi="GHEA Grapalat"/>
          <w:iCs/>
          <w:color w:val="000000"/>
        </w:rPr>
      </w:pPr>
      <w:r w:rsidRPr="00AD29CE">
        <w:rPr>
          <w:rFonts w:ascii="GHEA Grapalat" w:hAnsi="GHEA Grapalat"/>
          <w:color w:val="000000"/>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B2F27" w:rsidRPr="00CA2754" w14:paraId="11931E43" w14:textId="77777777" w:rsidTr="005B7138">
        <w:trPr>
          <w:jc w:val="center"/>
        </w:trPr>
        <w:tc>
          <w:tcPr>
            <w:tcW w:w="357" w:type="dxa"/>
            <w:vMerge w:val="restart"/>
            <w:shd w:val="clear" w:color="auto" w:fill="auto"/>
            <w:vAlign w:val="center"/>
          </w:tcPr>
          <w:p w14:paraId="7CFF8A14"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lastRenderedPageBreak/>
              <w:t>№</w:t>
            </w:r>
          </w:p>
        </w:tc>
        <w:tc>
          <w:tcPr>
            <w:tcW w:w="10348" w:type="dxa"/>
            <w:gridSpan w:val="8"/>
            <w:shd w:val="clear" w:color="auto" w:fill="auto"/>
            <w:vAlign w:val="center"/>
          </w:tcPr>
          <w:p w14:paraId="726115ED"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Предоставленные услуги</w:t>
            </w:r>
          </w:p>
        </w:tc>
      </w:tr>
      <w:tr w:rsidR="003B2F27" w:rsidRPr="00CA2754" w14:paraId="46C67DC7" w14:textId="77777777" w:rsidTr="005B7138">
        <w:trPr>
          <w:jc w:val="center"/>
        </w:trPr>
        <w:tc>
          <w:tcPr>
            <w:tcW w:w="357" w:type="dxa"/>
            <w:vMerge/>
            <w:shd w:val="clear" w:color="auto" w:fill="auto"/>
          </w:tcPr>
          <w:p w14:paraId="53FC98E0"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73" w:type="dxa"/>
            <w:vMerge w:val="restart"/>
            <w:shd w:val="clear" w:color="auto" w:fill="auto"/>
            <w:vAlign w:val="center"/>
          </w:tcPr>
          <w:p w14:paraId="1C81AD7B"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наименование</w:t>
            </w:r>
          </w:p>
        </w:tc>
        <w:tc>
          <w:tcPr>
            <w:tcW w:w="1440" w:type="dxa"/>
            <w:vMerge w:val="restart"/>
            <w:shd w:val="clear" w:color="auto" w:fill="auto"/>
            <w:vAlign w:val="center"/>
          </w:tcPr>
          <w:p w14:paraId="35E914F0"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краткое изложение технической характеристики</w:t>
            </w:r>
          </w:p>
        </w:tc>
        <w:tc>
          <w:tcPr>
            <w:tcW w:w="2916" w:type="dxa"/>
            <w:gridSpan w:val="2"/>
            <w:shd w:val="clear" w:color="auto" w:fill="auto"/>
            <w:vAlign w:val="center"/>
          </w:tcPr>
          <w:p w14:paraId="49D4F914"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количественный показатель</w:t>
            </w:r>
          </w:p>
        </w:tc>
        <w:tc>
          <w:tcPr>
            <w:tcW w:w="2976" w:type="dxa"/>
            <w:gridSpan w:val="2"/>
            <w:shd w:val="clear" w:color="auto" w:fill="auto"/>
            <w:vAlign w:val="center"/>
          </w:tcPr>
          <w:p w14:paraId="0A644F75"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срок исполнения</w:t>
            </w:r>
          </w:p>
        </w:tc>
        <w:tc>
          <w:tcPr>
            <w:tcW w:w="1168" w:type="dxa"/>
            <w:vMerge w:val="restart"/>
            <w:shd w:val="clear" w:color="auto" w:fill="auto"/>
            <w:vAlign w:val="center"/>
          </w:tcPr>
          <w:p w14:paraId="4548F127"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сумма, подлежащая уплате (тыс. драмов)</w:t>
            </w:r>
          </w:p>
        </w:tc>
        <w:tc>
          <w:tcPr>
            <w:tcW w:w="675" w:type="dxa"/>
            <w:vMerge w:val="restart"/>
            <w:shd w:val="clear" w:color="auto" w:fill="auto"/>
            <w:vAlign w:val="center"/>
          </w:tcPr>
          <w:p w14:paraId="1A58411C"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срок оплаты (по графику оплаты)</w:t>
            </w:r>
          </w:p>
        </w:tc>
      </w:tr>
      <w:tr w:rsidR="003B2F27" w:rsidRPr="00CA2754" w14:paraId="2B655F56" w14:textId="77777777" w:rsidTr="005B7138">
        <w:trPr>
          <w:trHeight w:val="1105"/>
          <w:jc w:val="center"/>
        </w:trPr>
        <w:tc>
          <w:tcPr>
            <w:tcW w:w="357" w:type="dxa"/>
            <w:vMerge/>
            <w:tcBorders>
              <w:bottom w:val="single" w:sz="4" w:space="0" w:color="auto"/>
            </w:tcBorders>
            <w:shd w:val="clear" w:color="auto" w:fill="auto"/>
          </w:tcPr>
          <w:p w14:paraId="47D41462"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73" w:type="dxa"/>
            <w:vMerge/>
            <w:tcBorders>
              <w:bottom w:val="single" w:sz="4" w:space="0" w:color="auto"/>
            </w:tcBorders>
            <w:shd w:val="clear" w:color="auto" w:fill="auto"/>
            <w:vAlign w:val="center"/>
          </w:tcPr>
          <w:p w14:paraId="2E1ECC51"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440" w:type="dxa"/>
            <w:vMerge/>
            <w:tcBorders>
              <w:bottom w:val="single" w:sz="4" w:space="0" w:color="auto"/>
            </w:tcBorders>
            <w:shd w:val="clear" w:color="auto" w:fill="auto"/>
            <w:vAlign w:val="center"/>
          </w:tcPr>
          <w:p w14:paraId="6E911BA9"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800" w:type="dxa"/>
            <w:tcBorders>
              <w:bottom w:val="single" w:sz="4" w:space="0" w:color="auto"/>
            </w:tcBorders>
            <w:shd w:val="clear" w:color="auto" w:fill="auto"/>
            <w:vAlign w:val="center"/>
          </w:tcPr>
          <w:p w14:paraId="4FDF133C"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16" w:type="dxa"/>
            <w:tcBorders>
              <w:bottom w:val="single" w:sz="4" w:space="0" w:color="auto"/>
            </w:tcBorders>
            <w:shd w:val="clear" w:color="auto" w:fill="auto"/>
            <w:vAlign w:val="center"/>
          </w:tcPr>
          <w:p w14:paraId="3BF1D3EB"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842" w:type="dxa"/>
            <w:tcBorders>
              <w:bottom w:val="single" w:sz="4" w:space="0" w:color="auto"/>
            </w:tcBorders>
            <w:shd w:val="clear" w:color="auto" w:fill="auto"/>
            <w:vAlign w:val="center"/>
          </w:tcPr>
          <w:p w14:paraId="475BA028"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34" w:type="dxa"/>
            <w:tcBorders>
              <w:bottom w:val="single" w:sz="4" w:space="0" w:color="auto"/>
            </w:tcBorders>
            <w:shd w:val="clear" w:color="auto" w:fill="auto"/>
            <w:vAlign w:val="center"/>
          </w:tcPr>
          <w:p w14:paraId="211C0ACE"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168" w:type="dxa"/>
            <w:vMerge/>
            <w:tcBorders>
              <w:bottom w:val="single" w:sz="4" w:space="0" w:color="auto"/>
            </w:tcBorders>
            <w:shd w:val="clear" w:color="auto" w:fill="auto"/>
            <w:vAlign w:val="center"/>
          </w:tcPr>
          <w:p w14:paraId="4BD7465E"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675" w:type="dxa"/>
            <w:vMerge/>
            <w:tcBorders>
              <w:bottom w:val="single" w:sz="4" w:space="0" w:color="auto"/>
            </w:tcBorders>
            <w:shd w:val="clear" w:color="auto" w:fill="auto"/>
            <w:vAlign w:val="center"/>
          </w:tcPr>
          <w:p w14:paraId="1CB37392"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r>
      <w:tr w:rsidR="003B2F27" w:rsidRPr="00CA2754" w14:paraId="60AEDB4A" w14:textId="77777777" w:rsidTr="005B7138">
        <w:trPr>
          <w:jc w:val="center"/>
        </w:trPr>
        <w:tc>
          <w:tcPr>
            <w:tcW w:w="357" w:type="dxa"/>
            <w:shd w:val="clear" w:color="auto" w:fill="auto"/>
            <w:vAlign w:val="center"/>
          </w:tcPr>
          <w:p w14:paraId="6B074207"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73" w:type="dxa"/>
            <w:shd w:val="clear" w:color="auto" w:fill="auto"/>
            <w:vAlign w:val="center"/>
          </w:tcPr>
          <w:p w14:paraId="107CF3F1"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440" w:type="dxa"/>
            <w:shd w:val="clear" w:color="auto" w:fill="auto"/>
            <w:vAlign w:val="center"/>
          </w:tcPr>
          <w:p w14:paraId="24A71F85"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800" w:type="dxa"/>
            <w:shd w:val="clear" w:color="auto" w:fill="auto"/>
            <w:vAlign w:val="center"/>
          </w:tcPr>
          <w:p w14:paraId="3A710948"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16" w:type="dxa"/>
            <w:shd w:val="clear" w:color="auto" w:fill="auto"/>
            <w:vAlign w:val="center"/>
          </w:tcPr>
          <w:p w14:paraId="1D7DF270"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842" w:type="dxa"/>
            <w:shd w:val="clear" w:color="auto" w:fill="auto"/>
            <w:vAlign w:val="center"/>
          </w:tcPr>
          <w:p w14:paraId="03CA8004"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34" w:type="dxa"/>
            <w:shd w:val="clear" w:color="auto" w:fill="auto"/>
            <w:vAlign w:val="center"/>
          </w:tcPr>
          <w:p w14:paraId="0A9DDE51"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68" w:type="dxa"/>
            <w:shd w:val="clear" w:color="auto" w:fill="auto"/>
            <w:vAlign w:val="center"/>
          </w:tcPr>
          <w:p w14:paraId="65667A21"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675" w:type="dxa"/>
            <w:shd w:val="clear" w:color="auto" w:fill="auto"/>
            <w:vAlign w:val="center"/>
          </w:tcPr>
          <w:p w14:paraId="27682060"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r>
      <w:tr w:rsidR="003B2F27" w:rsidRPr="00CA2754" w14:paraId="74B5EBC7" w14:textId="77777777" w:rsidTr="005B7138">
        <w:trPr>
          <w:jc w:val="center"/>
        </w:trPr>
        <w:tc>
          <w:tcPr>
            <w:tcW w:w="357" w:type="dxa"/>
            <w:shd w:val="clear" w:color="auto" w:fill="auto"/>
          </w:tcPr>
          <w:p w14:paraId="2F1F8C9C"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73" w:type="dxa"/>
            <w:shd w:val="clear" w:color="auto" w:fill="auto"/>
          </w:tcPr>
          <w:p w14:paraId="686217A2"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440" w:type="dxa"/>
            <w:shd w:val="clear" w:color="auto" w:fill="auto"/>
          </w:tcPr>
          <w:p w14:paraId="16318F53"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800" w:type="dxa"/>
            <w:shd w:val="clear" w:color="auto" w:fill="auto"/>
          </w:tcPr>
          <w:p w14:paraId="06542518"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16" w:type="dxa"/>
            <w:shd w:val="clear" w:color="auto" w:fill="auto"/>
          </w:tcPr>
          <w:p w14:paraId="651FB733"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842" w:type="dxa"/>
            <w:shd w:val="clear" w:color="auto" w:fill="auto"/>
          </w:tcPr>
          <w:p w14:paraId="0CC4032F"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34" w:type="dxa"/>
            <w:shd w:val="clear" w:color="auto" w:fill="auto"/>
          </w:tcPr>
          <w:p w14:paraId="56BAEBE1"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68" w:type="dxa"/>
            <w:shd w:val="clear" w:color="auto" w:fill="auto"/>
          </w:tcPr>
          <w:p w14:paraId="5BF7ED5B"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675" w:type="dxa"/>
            <w:shd w:val="clear" w:color="auto" w:fill="auto"/>
          </w:tcPr>
          <w:p w14:paraId="515994FF"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r>
    </w:tbl>
    <w:p w14:paraId="022315C7" w14:textId="77777777" w:rsidR="003B2F27" w:rsidRPr="00CA2754" w:rsidRDefault="003B2F27" w:rsidP="003B2F27">
      <w:pPr>
        <w:widowControl w:val="0"/>
        <w:spacing w:after="160" w:line="360" w:lineRule="auto"/>
        <w:ind w:firstLine="375"/>
        <w:jc w:val="both"/>
        <w:rPr>
          <w:rFonts w:ascii="GHEA Grapalat" w:hAnsi="GHEA Grapalat" w:cs="Arial"/>
          <w:iCs/>
          <w:color w:val="000000"/>
          <w:lang w:val="en-US"/>
        </w:rPr>
      </w:pPr>
    </w:p>
    <w:p w14:paraId="170716BD" w14:textId="77777777" w:rsidR="003B2F27" w:rsidRPr="00AD29CE" w:rsidRDefault="003B2F27" w:rsidP="003B2F27">
      <w:pPr>
        <w:widowControl w:val="0"/>
        <w:spacing w:after="160" w:line="360" w:lineRule="auto"/>
        <w:ind w:firstLine="567"/>
        <w:jc w:val="both"/>
        <w:rPr>
          <w:rFonts w:ascii="GHEA Grapalat" w:hAnsi="GHEA Grapalat"/>
          <w:iCs/>
          <w:snapToGrid w:val="0"/>
          <w:color w:val="000000"/>
        </w:rPr>
      </w:pPr>
      <w:r w:rsidRPr="00AD29CE">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B2F27" w:rsidRPr="00AD29CE" w14:paraId="51A1525A" w14:textId="77777777" w:rsidTr="005B7138">
        <w:trPr>
          <w:trHeight w:val="266"/>
          <w:tblCellSpacing w:w="7" w:type="dxa"/>
          <w:jc w:val="center"/>
        </w:trPr>
        <w:tc>
          <w:tcPr>
            <w:tcW w:w="0" w:type="auto"/>
            <w:vAlign w:val="center"/>
          </w:tcPr>
          <w:p w14:paraId="060000EC"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 xml:space="preserve">Услугу сдал </w:t>
            </w:r>
          </w:p>
        </w:tc>
        <w:tc>
          <w:tcPr>
            <w:tcW w:w="0" w:type="auto"/>
            <w:vAlign w:val="center"/>
          </w:tcPr>
          <w:p w14:paraId="493000F3"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Услугу принял</w:t>
            </w:r>
          </w:p>
        </w:tc>
      </w:tr>
      <w:tr w:rsidR="003B2F27" w:rsidRPr="00AD29CE" w14:paraId="03F7B515" w14:textId="77777777" w:rsidTr="005B7138">
        <w:trPr>
          <w:trHeight w:val="473"/>
          <w:tblCellSpacing w:w="7" w:type="dxa"/>
          <w:jc w:val="center"/>
        </w:trPr>
        <w:tc>
          <w:tcPr>
            <w:tcW w:w="0" w:type="auto"/>
            <w:vAlign w:val="center"/>
          </w:tcPr>
          <w:p w14:paraId="34E12C00" w14:textId="77777777" w:rsidR="003B2F27" w:rsidRPr="00AD29CE" w:rsidRDefault="003B2F27" w:rsidP="005B7138">
            <w:pPr>
              <w:widowControl w:val="0"/>
              <w:jc w:val="center"/>
              <w:rPr>
                <w:rFonts w:ascii="GHEA Grapalat" w:hAnsi="GHEA Grapalat"/>
                <w:iCs/>
              </w:rPr>
            </w:pPr>
            <w:r w:rsidRPr="00AD29CE">
              <w:rPr>
                <w:rFonts w:ascii="GHEA Grapalat" w:hAnsi="GHEA Grapalat"/>
              </w:rPr>
              <w:t xml:space="preserve">___________________________ </w:t>
            </w:r>
          </w:p>
          <w:p w14:paraId="3D61C5A8" w14:textId="77777777"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c>
          <w:tcPr>
            <w:tcW w:w="0" w:type="auto"/>
            <w:vAlign w:val="center"/>
          </w:tcPr>
          <w:p w14:paraId="6AE886B6" w14:textId="77777777" w:rsidR="003B2F27" w:rsidRPr="00AD29CE" w:rsidRDefault="003B2F27" w:rsidP="005B7138">
            <w:pPr>
              <w:widowControl w:val="0"/>
              <w:jc w:val="center"/>
              <w:rPr>
                <w:rFonts w:ascii="GHEA Grapalat" w:hAnsi="GHEA Grapalat"/>
                <w:iCs/>
              </w:rPr>
            </w:pPr>
            <w:r w:rsidRPr="00AD29CE">
              <w:rPr>
                <w:rFonts w:ascii="GHEA Grapalat" w:hAnsi="GHEA Grapalat"/>
              </w:rPr>
              <w:t>___________________________</w:t>
            </w:r>
          </w:p>
          <w:p w14:paraId="7584D54C" w14:textId="77777777"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r>
      <w:tr w:rsidR="003B2F27" w:rsidRPr="00AD29CE" w14:paraId="3663DE96" w14:textId="77777777" w:rsidTr="005B7138">
        <w:trPr>
          <w:trHeight w:val="503"/>
          <w:tblCellSpacing w:w="7" w:type="dxa"/>
          <w:jc w:val="center"/>
        </w:trPr>
        <w:tc>
          <w:tcPr>
            <w:tcW w:w="0" w:type="auto"/>
            <w:vAlign w:val="center"/>
          </w:tcPr>
          <w:p w14:paraId="50EA8C78" w14:textId="77777777" w:rsidR="003B2F27" w:rsidRPr="00AD29CE" w:rsidRDefault="003B2F27" w:rsidP="005B7138">
            <w:pPr>
              <w:widowControl w:val="0"/>
              <w:jc w:val="center"/>
              <w:rPr>
                <w:rFonts w:ascii="GHEA Grapalat" w:hAnsi="GHEA Grapalat"/>
                <w:iCs/>
              </w:rPr>
            </w:pPr>
            <w:r w:rsidRPr="00AD29CE">
              <w:rPr>
                <w:rFonts w:ascii="GHEA Grapalat" w:hAnsi="GHEA Grapalat"/>
              </w:rPr>
              <w:t xml:space="preserve">___________________________ </w:t>
            </w:r>
          </w:p>
          <w:p w14:paraId="511BA704" w14:textId="77777777"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c>
          <w:tcPr>
            <w:tcW w:w="0" w:type="auto"/>
            <w:vAlign w:val="center"/>
          </w:tcPr>
          <w:p w14:paraId="2CE332F9" w14:textId="77777777" w:rsidR="003B2F27" w:rsidRPr="00AD29CE" w:rsidRDefault="003B2F27" w:rsidP="005B7138">
            <w:pPr>
              <w:widowControl w:val="0"/>
              <w:jc w:val="center"/>
              <w:rPr>
                <w:rFonts w:ascii="GHEA Grapalat" w:hAnsi="GHEA Grapalat"/>
                <w:iCs/>
              </w:rPr>
            </w:pPr>
            <w:r w:rsidRPr="00AD29CE">
              <w:rPr>
                <w:rFonts w:ascii="GHEA Grapalat" w:hAnsi="GHEA Grapalat"/>
              </w:rPr>
              <w:t>___________________________</w:t>
            </w:r>
          </w:p>
          <w:p w14:paraId="2327513A" w14:textId="77777777"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r>
      <w:tr w:rsidR="003B2F27" w:rsidRPr="00AD29CE" w14:paraId="6618369D" w14:textId="77777777" w:rsidTr="005B7138">
        <w:trPr>
          <w:trHeight w:val="281"/>
          <w:tblCellSpacing w:w="7" w:type="dxa"/>
          <w:jc w:val="center"/>
        </w:trPr>
        <w:tc>
          <w:tcPr>
            <w:tcW w:w="0" w:type="auto"/>
            <w:vAlign w:val="center"/>
          </w:tcPr>
          <w:p w14:paraId="305EE308"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 П.</w:t>
            </w:r>
          </w:p>
        </w:tc>
        <w:tc>
          <w:tcPr>
            <w:tcW w:w="0" w:type="auto"/>
            <w:vAlign w:val="center"/>
          </w:tcPr>
          <w:p w14:paraId="433868C5"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 П.</w:t>
            </w:r>
          </w:p>
        </w:tc>
      </w:tr>
    </w:tbl>
    <w:p w14:paraId="49F41833" w14:textId="77777777"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rPr>
      </w:pPr>
    </w:p>
    <w:p w14:paraId="34513D56" w14:textId="77777777" w:rsidR="003B2F27" w:rsidRDefault="003B2F27" w:rsidP="003B2F27">
      <w:pPr>
        <w:rPr>
          <w:rFonts w:ascii="GHEA Grapalat" w:hAnsi="GHEA Grapalat"/>
        </w:rPr>
      </w:pPr>
      <w:r>
        <w:rPr>
          <w:rFonts w:ascii="GHEA Grapalat" w:hAnsi="GHEA Grapalat"/>
        </w:rPr>
        <w:br w:type="page"/>
      </w:r>
    </w:p>
    <w:p w14:paraId="2BAAD9CB" w14:textId="77777777"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lastRenderedPageBreak/>
        <w:t>Приложение № 3.1</w:t>
      </w:r>
    </w:p>
    <w:p w14:paraId="54721A82" w14:textId="77777777"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386FDE4B" w14:textId="77777777" w:rsidR="003B2F27" w:rsidRPr="00AD29CE" w:rsidRDefault="003B2F27" w:rsidP="003B2F27">
      <w:pPr>
        <w:widowControl w:val="0"/>
        <w:spacing w:after="160" w:line="360" w:lineRule="auto"/>
        <w:rPr>
          <w:rFonts w:ascii="GHEA Grapalat" w:hAnsi="GHEA Grapalat"/>
        </w:rPr>
      </w:pPr>
    </w:p>
    <w:p w14:paraId="36AFC0C2" w14:textId="77777777" w:rsidR="003B2F27" w:rsidRPr="00565EAA" w:rsidRDefault="003B2F27" w:rsidP="003B2F27">
      <w:pPr>
        <w:widowControl w:val="0"/>
        <w:tabs>
          <w:tab w:val="left" w:pos="2250"/>
        </w:tabs>
        <w:spacing w:after="160" w:line="360" w:lineRule="auto"/>
        <w:jc w:val="center"/>
        <w:rPr>
          <w:rFonts w:ascii="GHEA Grapalat" w:hAnsi="GHEA Grapalat" w:cs="Sylfaen"/>
          <w:bCs/>
        </w:rPr>
      </w:pPr>
      <w:r w:rsidRPr="00F65D1E">
        <w:rPr>
          <w:rFonts w:ascii="GHEA Grapalat" w:hAnsi="GHEA Grapalat"/>
        </w:rPr>
        <w:t>АКТ №</w:t>
      </w:r>
      <w:r>
        <w:rPr>
          <w:rFonts w:ascii="GHEA Grapalat" w:hAnsi="GHEA Grapalat"/>
        </w:rPr>
        <w:t xml:space="preserve"> </w:t>
      </w:r>
      <w:r w:rsidRPr="00565EAA">
        <w:rPr>
          <w:rFonts w:ascii="GHEA Grapalat" w:hAnsi="GHEA Grapalat"/>
        </w:rPr>
        <w:t>________</w:t>
      </w:r>
    </w:p>
    <w:p w14:paraId="0F82A055" w14:textId="77777777" w:rsidR="003B2F27" w:rsidRPr="00007AA4" w:rsidRDefault="003B2F27" w:rsidP="003B2F27">
      <w:pPr>
        <w:widowControl w:val="0"/>
        <w:tabs>
          <w:tab w:val="left" w:pos="360"/>
          <w:tab w:val="left" w:pos="540"/>
          <w:tab w:val="left" w:pos="2250"/>
        </w:tabs>
        <w:spacing w:after="160" w:line="360" w:lineRule="auto"/>
        <w:jc w:val="center"/>
        <w:rPr>
          <w:rFonts w:ascii="GHEA Grapalat" w:hAnsi="GHEA Grapalat"/>
        </w:rPr>
      </w:pPr>
      <w:r w:rsidRPr="00F65D1E">
        <w:rPr>
          <w:rFonts w:ascii="GHEA Grapalat" w:hAnsi="GHEA Grapalat"/>
        </w:rPr>
        <w:t>относительно фиксирования факта сдачи Заказчику результата договора</w:t>
      </w:r>
    </w:p>
    <w:p w14:paraId="214D85CB" w14:textId="77777777" w:rsidR="003B2F27" w:rsidRPr="00F65D1E" w:rsidRDefault="003B2F27" w:rsidP="003B2F27">
      <w:pPr>
        <w:widowControl w:val="0"/>
        <w:tabs>
          <w:tab w:val="left" w:pos="360"/>
          <w:tab w:val="left" w:pos="540"/>
          <w:tab w:val="left" w:pos="2250"/>
        </w:tabs>
        <w:spacing w:after="160" w:line="360" w:lineRule="auto"/>
        <w:jc w:val="center"/>
        <w:rPr>
          <w:rFonts w:ascii="GHEA Grapalat" w:hAnsi="GHEA Grapalat" w:cs="Sylfaen"/>
          <w:bCs/>
        </w:rPr>
      </w:pPr>
    </w:p>
    <w:p w14:paraId="361276F7" w14:textId="77777777" w:rsidR="003B2F27" w:rsidRPr="005A78CD" w:rsidRDefault="003B2F27" w:rsidP="003B2F27">
      <w:pPr>
        <w:widowControl w:val="0"/>
        <w:ind w:firstLine="567"/>
        <w:jc w:val="both"/>
        <w:rPr>
          <w:rFonts w:ascii="GHEA Grapalat" w:hAnsi="GHEA Grapalat"/>
        </w:rPr>
      </w:pPr>
      <w:r w:rsidRPr="00C7119C">
        <w:rPr>
          <w:rFonts w:ascii="GHEA Grapalat" w:hAnsi="GHEA Grapalat"/>
        </w:rPr>
        <w:t>Настоящим фик</w:t>
      </w:r>
      <w:r>
        <w:rPr>
          <w:rFonts w:ascii="GHEA Grapalat" w:hAnsi="GHEA Grapalat"/>
        </w:rPr>
        <w:t>сируется, что в рамках договора</w:t>
      </w:r>
      <w:r w:rsidRPr="005A78CD">
        <w:rPr>
          <w:rFonts w:ascii="GHEA Grapalat" w:hAnsi="GHEA Grapalat"/>
        </w:rPr>
        <w:t xml:space="preserve"> </w:t>
      </w:r>
      <w:r w:rsidRPr="00F65D1E">
        <w:rPr>
          <w:rFonts w:ascii="GHEA Grapalat" w:hAnsi="GHEA Grapalat"/>
        </w:rPr>
        <w:t>закупки</w:t>
      </w:r>
      <w:r w:rsidRPr="00C7119C">
        <w:rPr>
          <w:rFonts w:ascii="GHEA Grapalat" w:hAnsi="GHEA Grapalat"/>
        </w:rPr>
        <w:t xml:space="preserve"> № </w:t>
      </w:r>
      <w:r>
        <w:rPr>
          <w:rFonts w:ascii="GHEA Grapalat" w:hAnsi="GHEA Grapalat"/>
        </w:rPr>
        <w:t>_________</w:t>
      </w:r>
      <w:r w:rsidRPr="005A78CD">
        <w:rPr>
          <w:rFonts w:ascii="GHEA Grapalat" w:hAnsi="GHEA Grapalat"/>
        </w:rPr>
        <w:t>_</w:t>
      </w:r>
      <w:r w:rsidRPr="00C7119C">
        <w:rPr>
          <w:rFonts w:ascii="GHEA Grapalat" w:hAnsi="GHEA Grapalat"/>
        </w:rPr>
        <w:t>____,</w:t>
      </w:r>
    </w:p>
    <w:p w14:paraId="7D6AC0BC" w14:textId="77777777" w:rsidR="003B2F27" w:rsidRPr="0096584B" w:rsidRDefault="003B2F27" w:rsidP="003B2F27">
      <w:pPr>
        <w:widowControl w:val="0"/>
        <w:spacing w:after="120"/>
        <w:ind w:left="7371" w:hanging="141"/>
        <w:jc w:val="both"/>
        <w:rPr>
          <w:rFonts w:ascii="GHEA Grapalat" w:hAnsi="GHEA Grapalat"/>
          <w:sz w:val="16"/>
        </w:rPr>
      </w:pPr>
      <w:r w:rsidRPr="00A979AE">
        <w:rPr>
          <w:rFonts w:ascii="GHEA Grapalat" w:hAnsi="GHEA Grapalat"/>
          <w:sz w:val="16"/>
        </w:rPr>
        <w:t>номер договора</w:t>
      </w:r>
    </w:p>
    <w:p w14:paraId="0370F8CB" w14:textId="77777777" w:rsidR="003B2F27" w:rsidRPr="00C7119C" w:rsidRDefault="003B2F27" w:rsidP="003B2F27">
      <w:pPr>
        <w:widowControl w:val="0"/>
        <w:tabs>
          <w:tab w:val="left" w:pos="4480"/>
        </w:tabs>
        <w:jc w:val="both"/>
        <w:rPr>
          <w:rFonts w:ascii="GHEA Grapalat" w:hAnsi="GHEA Grapalat" w:cs="Sylfaen"/>
        </w:rPr>
      </w:pPr>
      <w:r w:rsidRPr="00C7119C">
        <w:rPr>
          <w:rFonts w:ascii="GHEA Grapalat" w:hAnsi="GHEA Grapalat"/>
        </w:rPr>
        <w:t>заключенного __</w:t>
      </w:r>
      <w:r>
        <w:rPr>
          <w:rFonts w:ascii="GHEA Grapalat" w:hAnsi="GHEA Grapalat"/>
        </w:rPr>
        <w:t>__</w:t>
      </w:r>
      <w:r w:rsidRPr="00C7119C">
        <w:rPr>
          <w:rFonts w:ascii="GHEA Grapalat" w:hAnsi="GHEA Grapalat"/>
        </w:rPr>
        <w:t>___</w:t>
      </w:r>
      <w:r w:rsidRPr="0096584B">
        <w:rPr>
          <w:rFonts w:ascii="GHEA Grapalat" w:hAnsi="GHEA Grapalat"/>
        </w:rPr>
        <w:t>____</w:t>
      </w:r>
      <w:r w:rsidRPr="005A78CD">
        <w:rPr>
          <w:rFonts w:ascii="GHEA Grapalat" w:hAnsi="GHEA Grapalat"/>
        </w:rPr>
        <w:t>__</w:t>
      </w:r>
      <w:r w:rsidRPr="0096584B">
        <w:rPr>
          <w:rFonts w:ascii="GHEA Grapalat" w:hAnsi="GHEA Grapalat"/>
        </w:rPr>
        <w:t>___</w:t>
      </w:r>
      <w:r w:rsidRPr="00C7119C">
        <w:rPr>
          <w:rFonts w:ascii="GHEA Grapalat" w:hAnsi="GHEA Grapalat"/>
        </w:rPr>
        <w:t>__ 20</w:t>
      </w:r>
      <w:r w:rsidRPr="005A78CD">
        <w:rPr>
          <w:rFonts w:ascii="GHEA Grapalat" w:hAnsi="GHEA Grapalat"/>
        </w:rPr>
        <w:tab/>
      </w:r>
      <w:r w:rsidRPr="00C7119C">
        <w:rPr>
          <w:rFonts w:ascii="GHEA Grapalat" w:hAnsi="GHEA Grapalat"/>
        </w:rPr>
        <w:t>г.</w:t>
      </w:r>
      <w:r w:rsidRPr="00A979AE">
        <w:rPr>
          <w:rFonts w:ascii="GHEA Grapalat" w:hAnsi="GHEA Grapalat"/>
        </w:rPr>
        <w:t xml:space="preserve"> </w:t>
      </w:r>
      <w:r w:rsidRPr="00C7119C">
        <w:rPr>
          <w:rFonts w:ascii="GHEA Grapalat" w:hAnsi="GHEA Grapalat"/>
        </w:rPr>
        <w:t xml:space="preserve">между </w:t>
      </w:r>
      <w:r w:rsidRPr="00A979AE">
        <w:rPr>
          <w:rFonts w:ascii="GHEA Grapalat" w:hAnsi="GHEA Grapalat"/>
        </w:rPr>
        <w:t>____</w:t>
      </w:r>
      <w:r w:rsidRPr="005A78CD">
        <w:rPr>
          <w:rFonts w:ascii="GHEA Grapalat" w:hAnsi="GHEA Grapalat"/>
        </w:rPr>
        <w:t>________________</w:t>
      </w:r>
      <w:r w:rsidRPr="00A979AE">
        <w:rPr>
          <w:rFonts w:ascii="GHEA Grapalat" w:hAnsi="GHEA Grapalat"/>
        </w:rPr>
        <w:t>___</w:t>
      </w:r>
      <w:r w:rsidRPr="0096584B">
        <w:rPr>
          <w:rFonts w:ascii="GHEA Grapalat" w:hAnsi="GHEA Grapalat"/>
        </w:rPr>
        <w:t>_</w:t>
      </w:r>
      <w:r>
        <w:rPr>
          <w:rFonts w:ascii="GHEA Grapalat" w:hAnsi="GHEA Grapalat"/>
        </w:rPr>
        <w:t>_____</w:t>
      </w:r>
    </w:p>
    <w:p w14:paraId="2005270A" w14:textId="77777777" w:rsidR="003B2F27" w:rsidRPr="005A78CD" w:rsidRDefault="003B2F27" w:rsidP="003B2F27">
      <w:pPr>
        <w:widowControl w:val="0"/>
        <w:tabs>
          <w:tab w:val="left" w:pos="6379"/>
        </w:tabs>
        <w:spacing w:after="120"/>
        <w:ind w:left="1701" w:right="-360"/>
        <w:jc w:val="both"/>
        <w:rPr>
          <w:rFonts w:ascii="GHEA Grapalat" w:hAnsi="GHEA Grapalat" w:cs="Sylfaen"/>
          <w:sz w:val="8"/>
        </w:rPr>
      </w:pPr>
      <w:r w:rsidRPr="0096584B">
        <w:rPr>
          <w:rFonts w:ascii="GHEA Grapalat" w:hAnsi="GHEA Grapalat"/>
          <w:sz w:val="16"/>
        </w:rPr>
        <w:t xml:space="preserve">дата заключения договора </w:t>
      </w:r>
      <w:r w:rsidRPr="0096584B">
        <w:rPr>
          <w:rFonts w:ascii="GHEA Grapalat" w:hAnsi="GHEA Grapalat"/>
          <w:sz w:val="16"/>
        </w:rPr>
        <w:tab/>
      </w:r>
      <w:r w:rsidRPr="00410F7A">
        <w:rPr>
          <w:rFonts w:ascii="GHEA Grapalat" w:hAnsi="GHEA Grapalat"/>
          <w:sz w:val="16"/>
        </w:rPr>
        <w:t>имя Заказчика</w:t>
      </w:r>
    </w:p>
    <w:p w14:paraId="00B77351" w14:textId="77777777" w:rsidR="003B2F27" w:rsidRPr="0096584B" w:rsidRDefault="003B2F27" w:rsidP="003B2F27">
      <w:pPr>
        <w:widowControl w:val="0"/>
        <w:tabs>
          <w:tab w:val="left" w:pos="360"/>
          <w:tab w:val="left" w:pos="540"/>
        </w:tabs>
        <w:ind w:right="-2"/>
        <w:jc w:val="both"/>
        <w:rPr>
          <w:rFonts w:ascii="GHEA Grapalat" w:hAnsi="GHEA Grapalat"/>
        </w:rPr>
      </w:pPr>
      <w:r w:rsidRPr="00C7119C">
        <w:rPr>
          <w:rFonts w:ascii="GHEA Grapalat" w:hAnsi="GHEA Grapalat"/>
        </w:rPr>
        <w:t xml:space="preserve">(далее — </w:t>
      </w:r>
      <w:r w:rsidRPr="00F65D1E">
        <w:rPr>
          <w:rFonts w:ascii="GHEA Grapalat" w:hAnsi="GHEA Grapalat"/>
        </w:rPr>
        <w:t>Заказчик</w:t>
      </w:r>
      <w:r w:rsidRPr="00C7119C">
        <w:rPr>
          <w:rFonts w:ascii="GHEA Grapalat" w:hAnsi="GHEA Grapalat"/>
        </w:rPr>
        <w:t>)</w:t>
      </w:r>
      <w:r w:rsidRPr="0096584B">
        <w:rPr>
          <w:rFonts w:ascii="GHEA Grapalat" w:hAnsi="GHEA Grapalat"/>
        </w:rPr>
        <w:t xml:space="preserve"> </w:t>
      </w:r>
      <w:r w:rsidRPr="00C7119C">
        <w:rPr>
          <w:rFonts w:ascii="GHEA Grapalat" w:hAnsi="GHEA Grapalat"/>
        </w:rPr>
        <w:t xml:space="preserve">и </w:t>
      </w:r>
      <w:r w:rsidRPr="0096584B">
        <w:rPr>
          <w:rFonts w:ascii="GHEA Grapalat" w:hAnsi="GHEA Grapalat"/>
        </w:rPr>
        <w:t>_____</w:t>
      </w:r>
      <w:r>
        <w:rPr>
          <w:rFonts w:ascii="GHEA Grapalat" w:hAnsi="GHEA Grapalat"/>
        </w:rPr>
        <w:t>______</w:t>
      </w:r>
      <w:r w:rsidRPr="0096584B">
        <w:rPr>
          <w:rFonts w:ascii="GHEA Grapalat" w:hAnsi="GHEA Grapalat"/>
        </w:rPr>
        <w:t>__________________</w:t>
      </w:r>
      <w:r>
        <w:rPr>
          <w:rFonts w:ascii="GHEA Grapalat" w:hAnsi="GHEA Grapalat"/>
        </w:rPr>
        <w:t>___</w:t>
      </w:r>
      <w:r w:rsidRPr="0096584B">
        <w:rPr>
          <w:rFonts w:ascii="GHEA Grapalat" w:hAnsi="GHEA Grapalat"/>
        </w:rPr>
        <w:t xml:space="preserve"> </w:t>
      </w:r>
      <w:r w:rsidRPr="00C7119C">
        <w:rPr>
          <w:rFonts w:ascii="GHEA Grapalat" w:hAnsi="GHEA Grapalat"/>
        </w:rPr>
        <w:t xml:space="preserve">(далее — </w:t>
      </w:r>
      <w:r w:rsidRPr="00F65D1E">
        <w:rPr>
          <w:rFonts w:ascii="GHEA Grapalat" w:hAnsi="GHEA Grapalat"/>
        </w:rPr>
        <w:t>Исполнитель</w:t>
      </w:r>
      <w:r w:rsidRPr="00C7119C">
        <w:rPr>
          <w:rFonts w:ascii="GHEA Grapalat" w:hAnsi="GHEA Grapalat"/>
        </w:rPr>
        <w:t>),</w:t>
      </w:r>
      <w:r w:rsidRPr="0096584B">
        <w:rPr>
          <w:rFonts w:ascii="GHEA Grapalat" w:hAnsi="GHEA Grapalat"/>
        </w:rPr>
        <w:t xml:space="preserve"> </w:t>
      </w:r>
    </w:p>
    <w:p w14:paraId="18CFA53F" w14:textId="77777777" w:rsidR="003B2F27" w:rsidRPr="00A979AE" w:rsidRDefault="003B2F27" w:rsidP="003B2F27">
      <w:pPr>
        <w:widowControl w:val="0"/>
        <w:spacing w:after="120"/>
        <w:ind w:left="3544" w:right="-360"/>
        <w:jc w:val="both"/>
        <w:rPr>
          <w:rFonts w:ascii="GHEA Grapalat" w:hAnsi="GHEA Grapalat"/>
          <w:sz w:val="16"/>
        </w:rPr>
      </w:pPr>
      <w:r w:rsidRPr="00410F7A">
        <w:rPr>
          <w:rFonts w:ascii="GHEA Grapalat" w:hAnsi="GHEA Grapalat"/>
          <w:sz w:val="16"/>
        </w:rPr>
        <w:t>имя Исполнителя</w:t>
      </w:r>
    </w:p>
    <w:p w14:paraId="71032BEA" w14:textId="77777777" w:rsidR="003B2F27" w:rsidRPr="00E467E3" w:rsidRDefault="003B2F27" w:rsidP="003B2F27">
      <w:pPr>
        <w:widowControl w:val="0"/>
        <w:tabs>
          <w:tab w:val="left" w:pos="360"/>
          <w:tab w:val="left" w:pos="540"/>
        </w:tabs>
        <w:spacing w:after="160" w:line="360" w:lineRule="auto"/>
        <w:jc w:val="both"/>
        <w:rPr>
          <w:rFonts w:ascii="GHEA Grapalat" w:hAnsi="GHEA Grapalat"/>
        </w:rPr>
      </w:pPr>
      <w:r w:rsidRPr="00F65D1E">
        <w:rPr>
          <w:rFonts w:ascii="GHEA Grapalat" w:hAnsi="GHEA Grapalat"/>
        </w:rPr>
        <w:t>Исполнитель</w:t>
      </w:r>
      <w:r w:rsidRPr="00C7119C">
        <w:rPr>
          <w:rFonts w:ascii="GHEA Grapalat" w:hAnsi="GHEA Grapalat"/>
        </w:rPr>
        <w:t xml:space="preserve"> _______ 20</w:t>
      </w:r>
      <w:r w:rsidRPr="0096584B">
        <w:rPr>
          <w:rFonts w:ascii="GHEA Grapalat" w:hAnsi="GHEA Grapalat"/>
        </w:rPr>
        <w:tab/>
      </w:r>
      <w:r w:rsidRPr="00C7119C">
        <w:rPr>
          <w:rFonts w:ascii="GHEA Grapalat" w:hAnsi="GHEA Grapalat"/>
        </w:rPr>
        <w:t xml:space="preserve">г. </w:t>
      </w:r>
      <w:r w:rsidRPr="00F65D1E">
        <w:rPr>
          <w:rFonts w:ascii="GHEA Grapalat" w:hAnsi="GHEA Grapalat"/>
        </w:rPr>
        <w:t>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3B2F27" w:rsidRPr="00AD29CE" w14:paraId="43ECB93E" w14:textId="77777777"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21B8A709" w14:textId="77777777" w:rsidR="003B2F27" w:rsidRPr="00AD29CE" w:rsidRDefault="003B2F27" w:rsidP="005B7138">
            <w:pPr>
              <w:widowControl w:val="0"/>
              <w:spacing w:after="120"/>
              <w:jc w:val="center"/>
              <w:rPr>
                <w:rFonts w:ascii="GHEA Grapalat" w:hAnsi="GHEA Grapalat" w:cs="Sylfaen"/>
                <w:bCs/>
              </w:rPr>
            </w:pPr>
            <w:r w:rsidRPr="00AD29CE">
              <w:rPr>
                <w:rFonts w:ascii="GHEA Grapalat" w:hAnsi="GHEA Grapalat"/>
              </w:rPr>
              <w:t>Услуги</w:t>
            </w:r>
          </w:p>
        </w:tc>
      </w:tr>
      <w:tr w:rsidR="003B2F27" w:rsidRPr="00AD29CE" w14:paraId="1677DDE3"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6B8B6978" w14:textId="5D3036E7" w:rsidR="003B2F27" w:rsidRPr="00AD29CE" w:rsidRDefault="00D74950" w:rsidP="005B7138">
            <w:pPr>
              <w:widowControl w:val="0"/>
              <w:spacing w:after="120"/>
              <w:jc w:val="center"/>
              <w:rPr>
                <w:rFonts w:ascii="GHEA Grapalat" w:hAnsi="GHEA Grapalat"/>
              </w:rPr>
            </w:pPr>
            <w:r w:rsidRPr="00AD29CE">
              <w:rPr>
                <w:rFonts w:ascii="GHEA Grapalat" w:hAnsi="GHEA Grapalat"/>
              </w:rPr>
              <w:t>Н</w:t>
            </w:r>
            <w:r w:rsidR="003B2F27" w:rsidRPr="00AD29CE">
              <w:rPr>
                <w:rFonts w:ascii="GHEA Grapalat" w:hAnsi="GHEA Grapalat"/>
              </w:rPr>
              <w:t>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5E5A1AA7" w14:textId="77777777" w:rsidR="003B2F27" w:rsidRPr="00AD29CE" w:rsidRDefault="003B2F27" w:rsidP="005B7138">
            <w:pPr>
              <w:widowControl w:val="0"/>
              <w:spacing w:after="120"/>
              <w:jc w:val="center"/>
              <w:rPr>
                <w:rFonts w:ascii="GHEA Grapalat" w:hAnsi="GHEA Grapalat"/>
              </w:rPr>
            </w:pPr>
            <w:r w:rsidRPr="00AD29CE">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41BD4E76" w14:textId="77777777" w:rsidR="003B2F27" w:rsidRPr="00AD29CE" w:rsidRDefault="003B2F27" w:rsidP="005B7138">
            <w:pPr>
              <w:widowControl w:val="0"/>
              <w:spacing w:after="120"/>
              <w:jc w:val="center"/>
              <w:rPr>
                <w:rFonts w:ascii="GHEA Grapalat" w:hAnsi="GHEA Grapalat"/>
              </w:rPr>
            </w:pPr>
            <w:r w:rsidRPr="00AD29CE">
              <w:rPr>
                <w:rFonts w:ascii="GHEA Grapalat" w:hAnsi="GHEA Grapalat"/>
              </w:rPr>
              <w:t>объем (фактический)</w:t>
            </w:r>
          </w:p>
        </w:tc>
      </w:tr>
      <w:tr w:rsidR="003B2F27" w:rsidRPr="00AD29CE" w14:paraId="1302B27D"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0F87F8DA" w14:textId="77777777" w:rsidR="003B2F27" w:rsidRPr="00AD29CE" w:rsidRDefault="003B2F27" w:rsidP="005B7138">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14:paraId="6E627D30" w14:textId="77777777" w:rsidR="003B2F27" w:rsidRPr="00AD29CE" w:rsidRDefault="003B2F27" w:rsidP="005B7138">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14:paraId="53698AE7" w14:textId="77777777" w:rsidR="003B2F27" w:rsidRPr="00AD29CE" w:rsidRDefault="003B2F27" w:rsidP="005B7138">
            <w:pPr>
              <w:widowControl w:val="0"/>
              <w:spacing w:after="120"/>
              <w:rPr>
                <w:rFonts w:ascii="GHEA Grapalat" w:hAnsi="GHEA Grapalat" w:cs="Sylfaen"/>
              </w:rPr>
            </w:pPr>
          </w:p>
        </w:tc>
      </w:tr>
      <w:tr w:rsidR="003B2F27" w:rsidRPr="00AD29CE" w14:paraId="05E683DA"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69860E78" w14:textId="77777777" w:rsidR="003B2F27" w:rsidRPr="00AD29CE" w:rsidRDefault="003B2F27" w:rsidP="005B7138">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14:paraId="56E6001D" w14:textId="77777777" w:rsidR="003B2F27" w:rsidRPr="00AD29CE" w:rsidRDefault="003B2F27" w:rsidP="005B7138">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14:paraId="509F2F4D" w14:textId="77777777" w:rsidR="003B2F27" w:rsidRPr="00AD29CE" w:rsidRDefault="003B2F27" w:rsidP="005B7138">
            <w:pPr>
              <w:widowControl w:val="0"/>
              <w:spacing w:after="120"/>
              <w:rPr>
                <w:rFonts w:ascii="GHEA Grapalat" w:hAnsi="GHEA Grapalat" w:cs="Sylfaen"/>
              </w:rPr>
            </w:pPr>
          </w:p>
        </w:tc>
      </w:tr>
    </w:tbl>
    <w:p w14:paraId="775D04BB" w14:textId="77777777" w:rsidR="003B2F27" w:rsidRPr="00AD29CE" w:rsidRDefault="003B2F27" w:rsidP="003B2F27">
      <w:pPr>
        <w:widowControl w:val="0"/>
        <w:spacing w:after="160" w:line="360" w:lineRule="auto"/>
        <w:ind w:firstLine="567"/>
        <w:jc w:val="both"/>
        <w:rPr>
          <w:rFonts w:ascii="GHEA Grapalat" w:hAnsi="GHEA Grapalat" w:cs="Sylfaen"/>
        </w:rPr>
      </w:pPr>
      <w:r w:rsidRPr="00AD29CE">
        <w:rPr>
          <w:rFonts w:ascii="GHEA Grapalat" w:hAnsi="GHEA Grapalat"/>
        </w:rPr>
        <w:t>Настоящий акт составлен в 2 экземплярах, каждой из сторон предоставляется по одному экземпляру.</w:t>
      </w:r>
    </w:p>
    <w:p w14:paraId="468B5F29" w14:textId="77777777" w:rsidR="003B2F27" w:rsidRDefault="003B2F27" w:rsidP="003B2F27">
      <w:pPr>
        <w:rPr>
          <w:rFonts w:ascii="GHEA Grapalat" w:hAnsi="GHEA Grapalat" w:cs="Sylfaen"/>
        </w:rPr>
      </w:pPr>
      <w:r>
        <w:rPr>
          <w:rFonts w:ascii="GHEA Grapalat" w:hAnsi="GHEA Grapalat" w:cs="Sylfaen"/>
        </w:rPr>
        <w:br w:type="page"/>
      </w:r>
    </w:p>
    <w:p w14:paraId="6BCE9104" w14:textId="77777777"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rPr>
        <w:lastRenderedPageBreak/>
        <w:t>СТОРОНЫ</w:t>
      </w:r>
    </w:p>
    <w:p w14:paraId="6E9E4095" w14:textId="77777777" w:rsidR="003B2F27" w:rsidRPr="00AD29CE" w:rsidRDefault="003B2F27" w:rsidP="003B2F27">
      <w:pPr>
        <w:widowControl w:val="0"/>
        <w:tabs>
          <w:tab w:val="left" w:pos="360"/>
          <w:tab w:val="left" w:pos="540"/>
        </w:tabs>
        <w:spacing w:after="160" w:line="360" w:lineRule="auto"/>
        <w:rPr>
          <w:rFonts w:ascii="GHEA Grapalat" w:hAnsi="GHEA Grapalat" w:cs="Sylfaen"/>
        </w:rPr>
      </w:pPr>
    </w:p>
    <w:tbl>
      <w:tblPr>
        <w:tblW w:w="0" w:type="auto"/>
        <w:tblLook w:val="00A0" w:firstRow="1" w:lastRow="0" w:firstColumn="1" w:lastColumn="0" w:noHBand="0" w:noVBand="0"/>
      </w:tblPr>
      <w:tblGrid>
        <w:gridCol w:w="4429"/>
        <w:gridCol w:w="4857"/>
      </w:tblGrid>
      <w:tr w:rsidR="003B2F27" w:rsidRPr="00AD29CE" w14:paraId="145A301D" w14:textId="77777777" w:rsidTr="005B7138">
        <w:tc>
          <w:tcPr>
            <w:tcW w:w="4785" w:type="dxa"/>
          </w:tcPr>
          <w:p w14:paraId="48209754" w14:textId="77777777" w:rsidR="003B2F27" w:rsidRPr="00AD29CE" w:rsidRDefault="003B2F27" w:rsidP="005B7138">
            <w:pPr>
              <w:widowControl w:val="0"/>
              <w:tabs>
                <w:tab w:val="left" w:pos="360"/>
                <w:tab w:val="left" w:pos="540"/>
              </w:tabs>
              <w:spacing w:after="160" w:line="360" w:lineRule="auto"/>
              <w:jc w:val="center"/>
              <w:rPr>
                <w:rFonts w:ascii="GHEA Grapalat" w:hAnsi="GHEA Grapalat" w:cs="Sylfaen"/>
                <w:b/>
                <w:bCs/>
              </w:rPr>
            </w:pPr>
            <w:r w:rsidRPr="00AD29CE">
              <w:rPr>
                <w:rFonts w:ascii="GHEA Grapalat" w:hAnsi="GHEA Grapalat"/>
                <w:b/>
              </w:rPr>
              <w:t>Сдал</w:t>
            </w:r>
          </w:p>
        </w:tc>
        <w:tc>
          <w:tcPr>
            <w:tcW w:w="5223" w:type="dxa"/>
          </w:tcPr>
          <w:p w14:paraId="255A4D74" w14:textId="77777777" w:rsidR="003B2F27" w:rsidRPr="00AD29CE" w:rsidRDefault="003B2F27" w:rsidP="005B7138">
            <w:pPr>
              <w:widowControl w:val="0"/>
              <w:tabs>
                <w:tab w:val="left" w:pos="360"/>
                <w:tab w:val="left" w:pos="540"/>
              </w:tabs>
              <w:spacing w:after="160" w:line="360" w:lineRule="auto"/>
              <w:jc w:val="center"/>
              <w:rPr>
                <w:rFonts w:ascii="GHEA Grapalat" w:hAnsi="GHEA Grapalat" w:cs="Sylfaen"/>
                <w:b/>
                <w:bCs/>
              </w:rPr>
            </w:pPr>
            <w:r>
              <w:rPr>
                <w:rFonts w:ascii="GHEA Grapalat" w:hAnsi="GHEA Grapalat"/>
                <w:b/>
              </w:rPr>
              <w:t xml:space="preserve"> </w:t>
            </w:r>
            <w:r w:rsidRPr="00AD29CE">
              <w:rPr>
                <w:rFonts w:ascii="GHEA Grapalat" w:hAnsi="GHEA Grapalat"/>
                <w:b/>
              </w:rPr>
              <w:t>Принял</w:t>
            </w:r>
          </w:p>
        </w:tc>
      </w:tr>
    </w:tbl>
    <w:p w14:paraId="62F47B43" w14:textId="77777777" w:rsidR="003B2F27" w:rsidRPr="00AD29CE" w:rsidRDefault="003B2F27" w:rsidP="003B2F27">
      <w:pPr>
        <w:widowControl w:val="0"/>
        <w:tabs>
          <w:tab w:val="left" w:pos="360"/>
          <w:tab w:val="left" w:pos="540"/>
        </w:tabs>
        <w:spacing w:after="160" w:line="360" w:lineRule="auto"/>
        <w:jc w:val="right"/>
        <w:rPr>
          <w:rFonts w:ascii="GHEA Grapalat" w:hAnsi="GHEA Grapalat" w:cs="Sylfaen"/>
        </w:rPr>
      </w:pPr>
      <w:r w:rsidRPr="00AD29CE">
        <w:rPr>
          <w:rFonts w:ascii="GHEA Grapalat" w:hAnsi="GHEA Grapalat"/>
        </w:rPr>
        <w:t>представитель, спроектировавший заявку:</w:t>
      </w:r>
    </w:p>
    <w:p w14:paraId="5829920E" w14:textId="77777777" w:rsidR="003B2F27" w:rsidRPr="00AD29CE" w:rsidRDefault="003B2F27" w:rsidP="003B2F27">
      <w:pPr>
        <w:widowControl w:val="0"/>
        <w:tabs>
          <w:tab w:val="left" w:pos="360"/>
          <w:tab w:val="left" w:pos="540"/>
        </w:tabs>
        <w:spacing w:after="160" w:line="360" w:lineRule="auto"/>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3B2F27" w:rsidRPr="00AD29CE" w14:paraId="7D37F2DC" w14:textId="77777777" w:rsidTr="005B7138">
        <w:trPr>
          <w:tblCellSpacing w:w="7" w:type="dxa"/>
          <w:jc w:val="center"/>
        </w:trPr>
        <w:tc>
          <w:tcPr>
            <w:tcW w:w="0" w:type="auto"/>
            <w:vAlign w:val="center"/>
          </w:tcPr>
          <w:p w14:paraId="4DD4FF52" w14:textId="77777777"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14:paraId="7F53DDA1" w14:textId="77777777"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c>
          <w:tcPr>
            <w:tcW w:w="0" w:type="auto"/>
            <w:vAlign w:val="center"/>
          </w:tcPr>
          <w:p w14:paraId="4F6A5875" w14:textId="77777777"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___________________________</w:t>
            </w:r>
          </w:p>
          <w:p w14:paraId="3DD05ACB" w14:textId="77777777"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r>
      <w:tr w:rsidR="003B2F27" w:rsidRPr="00AD29CE" w14:paraId="7419EBB5" w14:textId="77777777" w:rsidTr="005B7138">
        <w:trPr>
          <w:tblCellSpacing w:w="7" w:type="dxa"/>
          <w:jc w:val="center"/>
        </w:trPr>
        <w:tc>
          <w:tcPr>
            <w:tcW w:w="0" w:type="auto"/>
            <w:vAlign w:val="center"/>
          </w:tcPr>
          <w:p w14:paraId="666CEF4F" w14:textId="77777777"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14:paraId="7C25A09B" w14:textId="77777777"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c>
          <w:tcPr>
            <w:tcW w:w="0" w:type="auto"/>
            <w:vAlign w:val="center"/>
          </w:tcPr>
          <w:p w14:paraId="4A8F64A0" w14:textId="77777777"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___________________________</w:t>
            </w:r>
          </w:p>
          <w:p w14:paraId="7A1433F3" w14:textId="77777777"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r>
      <w:tr w:rsidR="003B2F27" w:rsidRPr="00AD29CE" w14:paraId="0A539F0C" w14:textId="77777777" w:rsidTr="005B7138">
        <w:trPr>
          <w:tblCellSpacing w:w="7" w:type="dxa"/>
          <w:jc w:val="center"/>
        </w:trPr>
        <w:tc>
          <w:tcPr>
            <w:tcW w:w="0" w:type="auto"/>
            <w:vAlign w:val="center"/>
          </w:tcPr>
          <w:p w14:paraId="21747777" w14:textId="77777777" w:rsidR="003B2F27" w:rsidRPr="00AD29CE" w:rsidRDefault="003B2F27" w:rsidP="005B7138">
            <w:pPr>
              <w:widowControl w:val="0"/>
              <w:spacing w:after="160" w:line="360" w:lineRule="auto"/>
              <w:rPr>
                <w:rFonts w:ascii="GHEA Grapalat" w:hAnsi="GHEA Grapalat" w:cs="GHEA Grapalat"/>
                <w:color w:val="000000"/>
              </w:rPr>
            </w:pPr>
            <w:r>
              <w:rPr>
                <w:rFonts w:ascii="GHEA Grapalat" w:hAnsi="GHEA Grapalat"/>
                <w:color w:val="000000"/>
              </w:rPr>
              <w:t xml:space="preserve"> </w:t>
            </w:r>
          </w:p>
        </w:tc>
        <w:tc>
          <w:tcPr>
            <w:tcW w:w="0" w:type="auto"/>
            <w:vAlign w:val="center"/>
          </w:tcPr>
          <w:p w14:paraId="0C17DBB0" w14:textId="77777777" w:rsidR="003B2F27" w:rsidRPr="00AD29CE" w:rsidRDefault="003B2F27" w:rsidP="005B7138">
            <w:pPr>
              <w:widowControl w:val="0"/>
              <w:spacing w:after="160" w:line="360" w:lineRule="auto"/>
              <w:rPr>
                <w:rFonts w:ascii="GHEA Grapalat" w:hAnsi="GHEA Grapalat" w:cs="GHEA Grapalat"/>
                <w:color w:val="000000"/>
              </w:rPr>
            </w:pPr>
          </w:p>
        </w:tc>
      </w:tr>
    </w:tbl>
    <w:p w14:paraId="45093400" w14:textId="77777777" w:rsidR="003B2F27" w:rsidRPr="00AD29CE" w:rsidRDefault="003B2F27" w:rsidP="003B2F27">
      <w:pPr>
        <w:widowControl w:val="0"/>
        <w:spacing w:after="160" w:line="360" w:lineRule="auto"/>
        <w:ind w:left="-142" w:firstLine="142"/>
        <w:jc w:val="center"/>
        <w:rPr>
          <w:rFonts w:ascii="GHEA Grapalat" w:hAnsi="GHEA Grapalat" w:cs="Sylfaen"/>
          <w:b/>
        </w:rPr>
      </w:pPr>
    </w:p>
    <w:p w14:paraId="0D1CB706" w14:textId="77777777" w:rsidR="003B2F27" w:rsidRPr="00AD29CE" w:rsidRDefault="003B2F27" w:rsidP="003B2F27">
      <w:pPr>
        <w:pStyle w:val="norm"/>
        <w:widowControl w:val="0"/>
        <w:spacing w:after="160" w:line="360" w:lineRule="auto"/>
        <w:ind w:firstLine="284"/>
        <w:jc w:val="center"/>
        <w:rPr>
          <w:rFonts w:ascii="GHEA Grapalat" w:hAnsi="GHEA Grapalat"/>
          <w:b/>
          <w:sz w:val="24"/>
          <w:szCs w:val="24"/>
        </w:rPr>
      </w:pPr>
    </w:p>
    <w:p w14:paraId="21A61E8C" w14:textId="77777777" w:rsidR="008D352C" w:rsidRPr="003B2F27" w:rsidRDefault="008D352C" w:rsidP="00B46D58">
      <w:pPr>
        <w:widowControl w:val="0"/>
        <w:spacing w:after="160"/>
        <w:ind w:left="-142" w:firstLine="142"/>
        <w:jc w:val="center"/>
        <w:rPr>
          <w:rFonts w:ascii="GHEA Grapalat" w:hAnsi="GHEA Grapalat"/>
          <w:i/>
          <w:lang w:val="en-US"/>
        </w:rPr>
      </w:pPr>
    </w:p>
    <w:sectPr w:rsidR="008D352C" w:rsidRPr="003B2F27" w:rsidSect="003B2F27">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EA35AE" w14:textId="77777777" w:rsidR="000A13A9" w:rsidRDefault="000A13A9">
      <w:r>
        <w:separator/>
      </w:r>
    </w:p>
  </w:endnote>
  <w:endnote w:type="continuationSeparator" w:id="0">
    <w:p w14:paraId="0798E10D" w14:textId="77777777" w:rsidR="000A13A9" w:rsidRDefault="000A13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Unicode">
    <w:altName w:val="Arial"/>
    <w:charset w:val="00"/>
    <w:family w:val="swiss"/>
    <w:pitch w:val="variable"/>
    <w:sig w:usb0="00000287" w:usb1="00000000" w:usb2="00000000" w:usb3="00000000" w:csb0="0000009F" w:csb1="00000000"/>
  </w:font>
  <w:font w:name="GHEA Grapalat">
    <w:altName w:val="Sylfaen"/>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altName w:val="Arial"/>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81950196"/>
      <w:docPartObj>
        <w:docPartGallery w:val="Page Numbers (Bottom of Page)"/>
        <w:docPartUnique/>
      </w:docPartObj>
    </w:sdtPr>
    <w:sdtEndPr>
      <w:rPr>
        <w:rFonts w:ascii="GHEA Grapalat" w:hAnsi="GHEA Grapalat"/>
        <w:sz w:val="24"/>
        <w:szCs w:val="24"/>
      </w:rPr>
    </w:sdtEndPr>
    <w:sdtContent>
      <w:p w14:paraId="2B07DDD6" w14:textId="77777777" w:rsidR="00AB5994" w:rsidRPr="00305BEC" w:rsidRDefault="00AB5994">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5C10CC">
          <w:rPr>
            <w:rFonts w:ascii="GHEA Grapalat" w:hAnsi="GHEA Grapalat"/>
            <w:noProof/>
            <w:sz w:val="24"/>
            <w:szCs w:val="24"/>
          </w:rPr>
          <w:t>20</w:t>
        </w:r>
        <w:r w:rsidRPr="00305BE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F795A4" w14:textId="77777777" w:rsidR="000A13A9" w:rsidRDefault="000A13A9">
      <w:r>
        <w:separator/>
      </w:r>
    </w:p>
  </w:footnote>
  <w:footnote w:type="continuationSeparator" w:id="0">
    <w:p w14:paraId="557E8B8E" w14:textId="77777777" w:rsidR="000A13A9" w:rsidRDefault="000A13A9">
      <w:r>
        <w:continuationSeparator/>
      </w:r>
    </w:p>
  </w:footnote>
  <w:footnote w:id="1">
    <w:p w14:paraId="08FD057B" w14:textId="77777777" w:rsidR="00452591" w:rsidRPr="00541313" w:rsidRDefault="00452591" w:rsidP="00452591">
      <w:pPr>
        <w:widowControl w:val="0"/>
        <w:ind w:hanging="567"/>
        <w:jc w:val="both"/>
        <w:rPr>
          <w:rFonts w:ascii="GHEA Grapalat" w:hAnsi="GHEA Grapalat"/>
          <w:i/>
          <w:sz w:val="20"/>
          <w:szCs w:val="20"/>
        </w:rPr>
      </w:pPr>
      <w:r w:rsidRPr="00541313">
        <w:rPr>
          <w:rFonts w:ascii="GHEA Grapalat" w:hAnsi="GHEA Grapalat"/>
          <w:i/>
          <w:sz w:val="20"/>
          <w:szCs w:val="20"/>
        </w:rPr>
        <w:t xml:space="preserve">       </w:t>
      </w:r>
      <w:r w:rsidRPr="00D3436F">
        <w:rPr>
          <w:i/>
          <w:sz w:val="20"/>
          <w:szCs w:val="20"/>
        </w:rPr>
        <w:footnoteRef/>
      </w:r>
      <w:r w:rsidRPr="00D3436F">
        <w:rPr>
          <w:rFonts w:ascii="GHEA Grapalat" w:hAnsi="GHEA Grapalat"/>
          <w:i/>
          <w:sz w:val="20"/>
          <w:szCs w:val="20"/>
        </w:rPr>
        <w:t xml:space="preserve">   Настоящий пункт</w:t>
      </w:r>
      <w:r>
        <w:rPr>
          <w:rFonts w:ascii="GHEA Grapalat" w:hAnsi="GHEA Grapalat"/>
          <w:i/>
          <w:sz w:val="20"/>
          <w:szCs w:val="20"/>
        </w:rPr>
        <w:t xml:space="preserve">, а также </w:t>
      </w:r>
      <w:r w:rsidRPr="002D6A4F">
        <w:rPr>
          <w:rFonts w:ascii="GHEA Grapalat" w:hAnsi="GHEA Grapalat"/>
          <w:i/>
          <w:sz w:val="20"/>
          <w:szCs w:val="20"/>
        </w:rPr>
        <w:t>7-й раздел первой части приглашения</w:t>
      </w:r>
      <w:r>
        <w:rPr>
          <w:rFonts w:ascii="GHEA Grapalat" w:hAnsi="GHEA Grapalat"/>
          <w:i/>
          <w:sz w:val="20"/>
          <w:szCs w:val="20"/>
        </w:rPr>
        <w:t xml:space="preserve"> </w:t>
      </w:r>
      <w:r w:rsidRPr="00D3436F">
        <w:rPr>
          <w:rFonts w:ascii="GHEA Grapalat" w:hAnsi="GHEA Grapalat"/>
          <w:i/>
          <w:sz w:val="20"/>
          <w:szCs w:val="20"/>
        </w:rPr>
        <w:t xml:space="preserve"> исключа</w:t>
      </w:r>
      <w:r>
        <w:rPr>
          <w:rFonts w:ascii="GHEA Grapalat" w:hAnsi="GHEA Grapalat"/>
          <w:i/>
          <w:sz w:val="20"/>
          <w:szCs w:val="20"/>
        </w:rPr>
        <w:t>ю</w:t>
      </w:r>
      <w:r w:rsidRPr="00D3436F">
        <w:rPr>
          <w:rFonts w:ascii="GHEA Grapalat" w:hAnsi="GHEA Grapalat"/>
          <w:i/>
          <w:sz w:val="20"/>
          <w:szCs w:val="20"/>
        </w:rPr>
        <w:t xml:space="preserve">тся из приглашения, если </w:t>
      </w:r>
      <w:r w:rsidRPr="00541313">
        <w:rPr>
          <w:rFonts w:ascii="GHEA Grapalat" w:hAnsi="GHEA Grapalat"/>
          <w:i/>
          <w:sz w:val="20"/>
          <w:szCs w:val="20"/>
        </w:rPr>
        <w:t>:</w:t>
      </w:r>
    </w:p>
    <w:p w14:paraId="6DC7F1BC" w14:textId="77777777" w:rsidR="00452591" w:rsidRDefault="00452591" w:rsidP="00452591">
      <w:pPr>
        <w:widowControl w:val="0"/>
        <w:jc w:val="both"/>
        <w:rPr>
          <w:rFonts w:ascii="GHEA Grapalat" w:hAnsi="GHEA Grapalat"/>
          <w:i/>
          <w:sz w:val="20"/>
          <w:szCs w:val="20"/>
        </w:rPr>
      </w:pPr>
      <w:r>
        <w:rPr>
          <w:rFonts w:ascii="GHEA Grapalat" w:hAnsi="GHEA Grapalat"/>
          <w:i/>
          <w:sz w:val="20"/>
          <w:szCs w:val="20"/>
        </w:rPr>
        <w:t>-</w:t>
      </w:r>
      <w:r w:rsidRPr="00541313">
        <w:rPr>
          <w:rFonts w:ascii="GHEA Grapalat" w:hAnsi="GHEA Grapalat"/>
          <w:i/>
          <w:sz w:val="20"/>
          <w:szCs w:val="20"/>
        </w:rPr>
        <w:t xml:space="preserve"> </w:t>
      </w:r>
      <w:r w:rsidRPr="00D3436F">
        <w:rPr>
          <w:rFonts w:ascii="GHEA Grapalat" w:hAnsi="GHEA Grapalat"/>
          <w:i/>
          <w:sz w:val="20"/>
          <w:szCs w:val="20"/>
        </w:rPr>
        <w:t>процедура закупки организована на основании</w:t>
      </w:r>
      <w:r>
        <w:rPr>
          <w:rFonts w:ascii="GHEA Grapalat" w:hAnsi="GHEA Grapalat"/>
          <w:i/>
          <w:sz w:val="20"/>
          <w:szCs w:val="20"/>
        </w:rPr>
        <w:t xml:space="preserve"> </w:t>
      </w:r>
      <w:r w:rsidRPr="004D3746">
        <w:rPr>
          <w:rFonts w:ascii="GHEA Grapalat" w:hAnsi="GHEA Grapalat"/>
          <w:i/>
          <w:sz w:val="20"/>
          <w:szCs w:val="20"/>
        </w:rPr>
        <w:t>1-</w:t>
      </w:r>
      <w:r>
        <w:rPr>
          <w:rFonts w:ascii="GHEA Grapalat" w:hAnsi="GHEA Grapalat"/>
          <w:i/>
          <w:sz w:val="20"/>
          <w:szCs w:val="20"/>
        </w:rPr>
        <w:t xml:space="preserve"> ого пункта </w:t>
      </w:r>
      <w:r w:rsidRPr="00D3436F">
        <w:rPr>
          <w:rFonts w:ascii="GHEA Grapalat" w:hAnsi="GHEA Grapalat"/>
          <w:i/>
          <w:sz w:val="20"/>
          <w:szCs w:val="20"/>
        </w:rPr>
        <w:t>части 6 статьи 15 Закона РА "О закупках</w:t>
      </w:r>
      <w:r w:rsidRPr="00D3436F">
        <w:rPr>
          <w:rFonts w:ascii="GHEA Grapalat" w:hAnsi="GHEA Grapalat"/>
          <w:i/>
        </w:rPr>
        <w:t>"</w:t>
      </w:r>
      <w:r w:rsidRPr="00D3436F">
        <w:rPr>
          <w:rFonts w:ascii="GHEA Grapalat" w:hAnsi="GHEA Grapalat"/>
          <w:i/>
          <w:sz w:val="20"/>
          <w:szCs w:val="20"/>
        </w:rPr>
        <w:t>,</w:t>
      </w:r>
    </w:p>
    <w:p w14:paraId="2A91A006" w14:textId="77777777" w:rsidR="00452591" w:rsidRDefault="00452591" w:rsidP="00452591">
      <w:pPr>
        <w:widowControl w:val="0"/>
        <w:jc w:val="both"/>
        <w:rPr>
          <w:rFonts w:ascii="GHEA Grapalat" w:hAnsi="GHEA Grapalat"/>
          <w:i/>
          <w:sz w:val="20"/>
          <w:szCs w:val="20"/>
        </w:rPr>
      </w:pPr>
      <w:r w:rsidRPr="00D3436F">
        <w:rPr>
          <w:rFonts w:ascii="GHEA Grapalat" w:hAnsi="GHEA Grapalat"/>
          <w:i/>
          <w:sz w:val="20"/>
          <w:szCs w:val="20"/>
        </w:rPr>
        <w:t xml:space="preserve"> </w:t>
      </w:r>
      <w:r>
        <w:rPr>
          <w:rFonts w:ascii="GHEA Grapalat" w:hAnsi="GHEA Grapalat"/>
          <w:i/>
          <w:sz w:val="20"/>
          <w:szCs w:val="20"/>
        </w:rPr>
        <w:t>-</w:t>
      </w:r>
      <w:r w:rsidRPr="00C27A88">
        <w:t xml:space="preserve"> </w:t>
      </w:r>
      <w:r w:rsidRPr="00541313">
        <w:t xml:space="preserve"> </w:t>
      </w:r>
      <w:r>
        <w:rPr>
          <w:rFonts w:ascii="GHEA Grapalat" w:hAnsi="GHEA Grapalat"/>
          <w:i/>
          <w:sz w:val="18"/>
          <w:szCs w:val="18"/>
        </w:rPr>
        <w:t>за</w:t>
      </w:r>
      <w:r w:rsidRPr="00253325">
        <w:rPr>
          <w:rFonts w:ascii="GHEA Grapalat" w:hAnsi="GHEA Grapalat"/>
          <w:i/>
          <w:sz w:val="18"/>
          <w:szCs w:val="18"/>
        </w:rPr>
        <w:t>планир</w:t>
      </w:r>
      <w:r>
        <w:rPr>
          <w:rFonts w:ascii="GHEA Grapalat" w:hAnsi="GHEA Grapalat"/>
          <w:i/>
          <w:sz w:val="18"/>
          <w:szCs w:val="18"/>
        </w:rPr>
        <w:t>ованная (прогнозируемая)</w:t>
      </w:r>
      <w:r w:rsidRPr="00253325">
        <w:rPr>
          <w:rFonts w:ascii="GHEA Grapalat" w:hAnsi="GHEA Grapalat"/>
          <w:i/>
          <w:sz w:val="18"/>
          <w:szCs w:val="18"/>
        </w:rPr>
        <w:t xml:space="preserve"> общая цена</w:t>
      </w:r>
      <w:r>
        <w:rPr>
          <w:rFonts w:ascii="GHEA Grapalat" w:hAnsi="GHEA Grapalat"/>
          <w:i/>
          <w:sz w:val="18"/>
          <w:szCs w:val="18"/>
        </w:rPr>
        <w:t xml:space="preserve"> за</w:t>
      </w:r>
      <w:r w:rsidRPr="00253325">
        <w:rPr>
          <w:rFonts w:ascii="GHEA Grapalat" w:hAnsi="GHEA Grapalat"/>
          <w:i/>
          <w:sz w:val="18"/>
          <w:szCs w:val="18"/>
        </w:rPr>
        <w:t xml:space="preserve">купки товара, </w:t>
      </w:r>
      <w:r w:rsidRPr="00C27A88">
        <w:rPr>
          <w:rFonts w:ascii="GHEA Grapalat" w:hAnsi="GHEA Grapalat"/>
          <w:i/>
          <w:sz w:val="20"/>
          <w:szCs w:val="20"/>
        </w:rPr>
        <w:t>по заявке на закупку в рамках данной процеду</w:t>
      </w:r>
      <w:r>
        <w:rPr>
          <w:rFonts w:ascii="GHEA Grapalat" w:hAnsi="GHEA Grapalat"/>
          <w:i/>
          <w:sz w:val="20"/>
          <w:szCs w:val="20"/>
        </w:rPr>
        <w:t xml:space="preserve">ры не превышает </w:t>
      </w:r>
      <w:r w:rsidRPr="00511594">
        <w:rPr>
          <w:rFonts w:ascii="GHEA Grapalat" w:hAnsi="GHEA Grapalat"/>
          <w:i/>
          <w:sz w:val="20"/>
          <w:szCs w:val="20"/>
        </w:rPr>
        <w:t xml:space="preserve">25 </w:t>
      </w:r>
      <w:r>
        <w:rPr>
          <w:rFonts w:ascii="GHEA Grapalat" w:hAnsi="GHEA Grapalat"/>
          <w:i/>
          <w:sz w:val="20"/>
          <w:szCs w:val="20"/>
        </w:rPr>
        <w:t>млн. драмов РА</w:t>
      </w:r>
    </w:p>
    <w:p w14:paraId="2FB4E138" w14:textId="77777777" w:rsidR="00452591" w:rsidRDefault="00452591" w:rsidP="00452591">
      <w:pPr>
        <w:widowControl w:val="0"/>
        <w:jc w:val="both"/>
        <w:rPr>
          <w:rFonts w:ascii="GHEA Grapalat" w:hAnsi="GHEA Grapalat"/>
          <w:i/>
          <w:sz w:val="20"/>
          <w:szCs w:val="20"/>
        </w:rPr>
      </w:pPr>
      <w:r w:rsidRPr="00541313">
        <w:rPr>
          <w:rFonts w:ascii="GHEA Grapalat" w:hAnsi="GHEA Grapalat"/>
          <w:i/>
          <w:sz w:val="20"/>
          <w:szCs w:val="20"/>
        </w:rPr>
        <w:t xml:space="preserve">  </w:t>
      </w:r>
      <w:r>
        <w:rPr>
          <w:rFonts w:ascii="GHEA Grapalat" w:hAnsi="GHEA Grapalat"/>
          <w:i/>
          <w:sz w:val="20"/>
          <w:szCs w:val="20"/>
        </w:rPr>
        <w:t>-</w:t>
      </w:r>
      <w:r w:rsidRPr="001831C4">
        <w:t xml:space="preserve"> </w:t>
      </w:r>
      <w:r>
        <w:rPr>
          <w:rFonts w:ascii="GHEA Grapalat" w:hAnsi="GHEA Grapalat"/>
          <w:i/>
          <w:sz w:val="20"/>
          <w:szCs w:val="20"/>
        </w:rPr>
        <w:t>за</w:t>
      </w:r>
      <w:r w:rsidRPr="001831C4">
        <w:rPr>
          <w:rFonts w:ascii="GHEA Grapalat" w:hAnsi="GHEA Grapalat"/>
          <w:i/>
          <w:sz w:val="20"/>
          <w:szCs w:val="20"/>
        </w:rPr>
        <w:t xml:space="preserve">купка осуществляется в форме </w:t>
      </w:r>
      <w:r>
        <w:rPr>
          <w:rFonts w:ascii="GHEA Grapalat" w:hAnsi="GHEA Grapalat"/>
          <w:i/>
          <w:sz w:val="20"/>
          <w:szCs w:val="20"/>
        </w:rPr>
        <w:t>за</w:t>
      </w:r>
      <w:r w:rsidRPr="001831C4">
        <w:rPr>
          <w:rFonts w:ascii="GHEA Grapalat" w:hAnsi="GHEA Grapalat"/>
          <w:i/>
          <w:sz w:val="20"/>
          <w:szCs w:val="20"/>
        </w:rPr>
        <w:t>купки у одного лица, обусловленн</w:t>
      </w:r>
      <w:r>
        <w:rPr>
          <w:rFonts w:ascii="GHEA Grapalat" w:hAnsi="GHEA Grapalat"/>
          <w:i/>
          <w:sz w:val="20"/>
          <w:szCs w:val="20"/>
        </w:rPr>
        <w:t>ая безотлагательностью.</w:t>
      </w:r>
    </w:p>
    <w:p w14:paraId="4930EF6B" w14:textId="77777777" w:rsidR="00452591" w:rsidRPr="00D3436F" w:rsidRDefault="00452591" w:rsidP="00452591">
      <w:pPr>
        <w:widowControl w:val="0"/>
        <w:ind w:firstLine="142"/>
        <w:jc w:val="both"/>
        <w:rPr>
          <w:rFonts w:ascii="GHEA Grapalat" w:hAnsi="GHEA Grapalat"/>
          <w:i/>
          <w:sz w:val="20"/>
          <w:szCs w:val="20"/>
        </w:rPr>
      </w:pPr>
      <w:r w:rsidRPr="001831C4">
        <w:rPr>
          <w:rFonts w:ascii="GHEA Grapalat" w:hAnsi="GHEA Grapalat"/>
          <w:i/>
          <w:sz w:val="20"/>
          <w:szCs w:val="20"/>
        </w:rPr>
        <w:t>При применении данного условия редактируются пункты</w:t>
      </w:r>
      <w:r>
        <w:rPr>
          <w:rFonts w:ascii="GHEA Grapalat" w:hAnsi="GHEA Grapalat"/>
          <w:i/>
          <w:sz w:val="20"/>
          <w:szCs w:val="20"/>
        </w:rPr>
        <w:t xml:space="preserve"> и разделы</w:t>
      </w:r>
      <w:r w:rsidRPr="001831C4">
        <w:rPr>
          <w:rFonts w:ascii="GHEA Grapalat" w:hAnsi="GHEA Grapalat"/>
          <w:i/>
          <w:sz w:val="20"/>
          <w:szCs w:val="20"/>
        </w:rPr>
        <w:t xml:space="preserve"> приглашения, </w:t>
      </w:r>
      <w:r>
        <w:rPr>
          <w:rFonts w:ascii="GHEA Grapalat" w:hAnsi="GHEA Grapalat"/>
          <w:i/>
          <w:sz w:val="20"/>
          <w:szCs w:val="20"/>
        </w:rPr>
        <w:t>и  соответствующие к ним ссылки.</w:t>
      </w:r>
    </w:p>
    <w:p w14:paraId="755DC00C" w14:textId="77777777" w:rsidR="00452591" w:rsidRPr="008842CE" w:rsidRDefault="00452591" w:rsidP="00452591">
      <w:pPr>
        <w:pStyle w:val="FootnoteText"/>
        <w:widowControl w:val="0"/>
        <w:jc w:val="both"/>
        <w:rPr>
          <w:rFonts w:ascii="GHEA Grapalat" w:hAnsi="GHEA Grapalat"/>
          <w:lang w:val="af-ZA"/>
        </w:rPr>
      </w:pPr>
    </w:p>
    <w:p w14:paraId="289D86F2" w14:textId="77777777" w:rsidR="00452591" w:rsidRPr="008842CE" w:rsidRDefault="00452591" w:rsidP="00452591">
      <w:pPr>
        <w:pStyle w:val="FootnoteText"/>
        <w:widowControl w:val="0"/>
        <w:jc w:val="both"/>
        <w:rPr>
          <w:rFonts w:ascii="GHEA Grapalat" w:hAnsi="GHEA Grapalat"/>
          <w:lang w:val="af-ZA"/>
        </w:rPr>
      </w:pPr>
    </w:p>
  </w:footnote>
  <w:footnote w:id="2">
    <w:p w14:paraId="3E4EABAF" w14:textId="77777777" w:rsidR="00AB5994" w:rsidRPr="00617E69" w:rsidRDefault="00AB5994" w:rsidP="00FC69A8">
      <w:pPr>
        <w:pStyle w:val="FootnoteText"/>
        <w:jc w:val="both"/>
        <w:rPr>
          <w:rFonts w:ascii="GHEA Grapalat" w:hAnsi="GHEA Grapalat"/>
          <w:i/>
        </w:rPr>
      </w:pPr>
      <w:r>
        <w:rPr>
          <w:rStyle w:val="FootnoteReference"/>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r w:rsidRPr="00617E69">
        <w:rPr>
          <w:rFonts w:ascii="GHEA Grapalat" w:hAnsi="GHEA Grapalat"/>
          <w:i/>
        </w:rPr>
        <w:t>:</w:t>
      </w:r>
    </w:p>
    <w:p w14:paraId="6B1D3422" w14:textId="77777777" w:rsidR="00AB5994" w:rsidRPr="00CD6B60" w:rsidRDefault="00AB5994" w:rsidP="00FC69A8">
      <w:pPr>
        <w:widowControl w:val="0"/>
        <w:tabs>
          <w:tab w:val="left" w:pos="1134"/>
        </w:tabs>
        <w:spacing w:after="160"/>
        <w:ind w:firstLine="142"/>
        <w:contextualSpacing/>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w:t>
      </w:r>
      <w:r>
        <w:rPr>
          <w:rFonts w:ascii="GHEA Grapalat" w:hAnsi="GHEA Grapalat"/>
          <w:i/>
          <w:sz w:val="20"/>
          <w:szCs w:val="20"/>
        </w:rPr>
        <w:t xml:space="preserve"> </w:t>
      </w:r>
      <w:r w:rsidRPr="00CD6B60">
        <w:rPr>
          <w:rFonts w:ascii="GHEA Grapalat" w:hAnsi="GHEA Grapalat"/>
          <w:i/>
          <w:sz w:val="20"/>
          <w:szCs w:val="20"/>
        </w:rPr>
        <w:t>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14:paraId="5A65FB34" w14:textId="77777777" w:rsidR="00AB5994" w:rsidRPr="001115E9" w:rsidRDefault="00AB5994" w:rsidP="00BD2C67">
      <w:pPr>
        <w:widowControl w:val="0"/>
        <w:tabs>
          <w:tab w:val="left" w:pos="1134"/>
        </w:tabs>
        <w:spacing w:after="160"/>
        <w:ind w:firstLine="142"/>
        <w:contextualSpacing/>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14:paraId="1562E7AA" w14:textId="77777777" w:rsidR="00AB5994" w:rsidRPr="00CD6B60" w:rsidRDefault="00AB5994" w:rsidP="00BD2C67">
      <w:pPr>
        <w:widowControl w:val="0"/>
        <w:tabs>
          <w:tab w:val="left" w:pos="1134"/>
        </w:tabs>
        <w:spacing w:after="160"/>
        <w:ind w:firstLine="142"/>
        <w:contextualSpacing/>
        <w:jc w:val="both"/>
        <w:rPr>
          <w:rFonts w:ascii="GHEA Grapalat" w:hAnsi="GHEA Grapalat"/>
          <w:i/>
        </w:rPr>
      </w:pPr>
      <w:r w:rsidRPr="00CD6B60">
        <w:rPr>
          <w:rFonts w:ascii="GHEA Grapalat" w:hAnsi="GHEA Grapalat"/>
          <w:i/>
        </w:rPr>
        <w:t xml:space="preserve"> </w:t>
      </w:r>
      <w:r w:rsidRPr="00BD2C67">
        <w:rPr>
          <w:rFonts w:ascii="GHEA Grapalat" w:hAnsi="GHEA Grapalat"/>
          <w:i/>
          <w:sz w:val="20"/>
          <w:szCs w:val="20"/>
        </w:rPr>
        <w:t>-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w:t>
      </w:r>
      <w:r w:rsidRPr="00CD6B60">
        <w:rPr>
          <w:rFonts w:ascii="GHEA Grapalat" w:hAnsi="GHEA Grapalat"/>
          <w:i/>
        </w:rPr>
        <w:t xml:space="preserve"> </w:t>
      </w:r>
    </w:p>
  </w:footnote>
  <w:footnote w:id="3">
    <w:p w14:paraId="0E5E1C35" w14:textId="77777777" w:rsidR="00AB5994" w:rsidRDefault="00AB5994" w:rsidP="002B51FB">
      <w:pPr>
        <w:widowControl w:val="0"/>
        <w:jc w:val="both"/>
        <w:rPr>
          <w:rFonts w:ascii="GHEA Grapalat" w:hAnsi="GHEA Grapalat"/>
          <w:i/>
          <w:sz w:val="20"/>
          <w:szCs w:val="20"/>
        </w:rPr>
      </w:pPr>
      <w:r>
        <w:rPr>
          <w:rStyle w:val="FootnoteReference"/>
          <w:rFonts w:ascii="Times Armenian" w:hAnsi="Times Armenian"/>
          <w:sz w:val="20"/>
          <w:szCs w:val="20"/>
        </w:rPr>
        <w:t>6</w:t>
      </w:r>
      <w:r>
        <w:rPr>
          <w:rFonts w:ascii="Times Armenian" w:hAnsi="Times Armenian"/>
          <w:sz w:val="20"/>
          <w:szCs w:val="20"/>
        </w:rPr>
        <w:t xml:space="preserve"> </w:t>
      </w:r>
      <w:r w:rsidRPr="00F332DF">
        <w:rPr>
          <w:rFonts w:ascii="GHEA Grapalat" w:hAnsi="GHEA Grapalat"/>
          <w:i/>
          <w:sz w:val="20"/>
          <w:szCs w:val="20"/>
        </w:rPr>
        <w:t>При организации закупок по конкурсу или по запросу котировок,</w:t>
      </w:r>
      <w:r>
        <w:rPr>
          <w:rFonts w:ascii="GHEA Grapalat" w:hAnsi="GHEA Grapalat"/>
          <w:i/>
          <w:sz w:val="20"/>
          <w:szCs w:val="20"/>
        </w:rPr>
        <w:t xml:space="preserve"> н</w:t>
      </w:r>
      <w:r w:rsidRPr="00561AD9">
        <w:rPr>
          <w:rFonts w:ascii="GHEA Grapalat" w:hAnsi="GHEA Grapalat"/>
          <w:i/>
          <w:sz w:val="20"/>
          <w:szCs w:val="20"/>
        </w:rPr>
        <w:t>астоящее предложение исключается из приглашения</w:t>
      </w:r>
      <w:r w:rsidRPr="00BC07EB">
        <w:rPr>
          <w:rFonts w:ascii="GHEA Grapalat" w:hAnsi="GHEA Grapalat"/>
          <w:i/>
          <w:sz w:val="20"/>
          <w:szCs w:val="20"/>
        </w:rPr>
        <w:t xml:space="preserve">, если </w:t>
      </w:r>
    </w:p>
    <w:p w14:paraId="4B6CE09D" w14:textId="77777777" w:rsidR="00AB5994" w:rsidRDefault="00AB5994" w:rsidP="002B51FB">
      <w:pPr>
        <w:widowControl w:val="0"/>
        <w:jc w:val="both"/>
        <w:rPr>
          <w:rFonts w:ascii="GHEA Grapalat" w:hAnsi="GHEA Grapalat"/>
          <w:i/>
          <w:sz w:val="20"/>
          <w:szCs w:val="20"/>
        </w:rPr>
      </w:pPr>
      <w:r>
        <w:rPr>
          <w:rFonts w:ascii="GHEA Grapalat" w:hAnsi="GHEA Grapalat"/>
          <w:i/>
          <w:sz w:val="20"/>
          <w:szCs w:val="20"/>
        </w:rPr>
        <w:t>-</w:t>
      </w:r>
      <w:r w:rsidRPr="00BC07EB">
        <w:rPr>
          <w:rFonts w:ascii="GHEA Grapalat" w:hAnsi="GHEA Grapalat"/>
          <w:i/>
          <w:sz w:val="20"/>
          <w:szCs w:val="20"/>
        </w:rPr>
        <w:t xml:space="preserve">процедура закупки организована на основании </w:t>
      </w:r>
      <w:r>
        <w:rPr>
          <w:rFonts w:ascii="GHEA Grapalat" w:hAnsi="GHEA Grapalat"/>
          <w:i/>
          <w:sz w:val="20"/>
          <w:szCs w:val="20"/>
        </w:rPr>
        <w:t>1-ого пункта</w:t>
      </w:r>
      <w:r w:rsidRPr="00BC07EB">
        <w:rPr>
          <w:rFonts w:ascii="GHEA Grapalat" w:hAnsi="GHEA Grapalat"/>
          <w:i/>
          <w:sz w:val="20"/>
          <w:szCs w:val="20"/>
        </w:rPr>
        <w:t xml:space="preserve"> части 6 статьи 15 Закона, </w:t>
      </w:r>
    </w:p>
    <w:p w14:paraId="2AF1CC31" w14:textId="77777777" w:rsidR="00AB5994" w:rsidRPr="009E2596" w:rsidRDefault="00AB5994" w:rsidP="005B2723">
      <w:pPr>
        <w:widowControl w:val="0"/>
        <w:tabs>
          <w:tab w:val="left" w:pos="142"/>
        </w:tabs>
        <w:ind w:left="142" w:hanging="142"/>
        <w:jc w:val="both"/>
        <w:rPr>
          <w:rFonts w:ascii="GHEA Grapalat" w:hAnsi="GHEA Grapalat"/>
          <w:i/>
          <w:sz w:val="20"/>
          <w:szCs w:val="20"/>
        </w:rPr>
      </w:pPr>
      <w:r>
        <w:rPr>
          <w:rFonts w:ascii="GHEA Grapalat" w:hAnsi="GHEA Grapalat"/>
          <w:i/>
          <w:sz w:val="20"/>
          <w:szCs w:val="20"/>
        </w:rPr>
        <w:t>-</w:t>
      </w:r>
      <w:r w:rsidRPr="00654F96">
        <w:rPr>
          <w:rFonts w:ascii="GHEA Grapalat" w:hAnsi="GHEA Grapalat"/>
          <w:i/>
          <w:sz w:val="20"/>
          <w:szCs w:val="20"/>
        </w:rPr>
        <w:t xml:space="preserve"> запланированная (прогнозируемая) общая цена закупки </w:t>
      </w:r>
      <w:r>
        <w:rPr>
          <w:rFonts w:ascii="GHEA Grapalat" w:hAnsi="GHEA Grapalat"/>
          <w:i/>
          <w:sz w:val="20"/>
          <w:szCs w:val="20"/>
        </w:rPr>
        <w:t xml:space="preserve">услуги </w:t>
      </w:r>
      <w:r w:rsidRPr="00C27A88">
        <w:rPr>
          <w:rFonts w:ascii="GHEA Grapalat" w:hAnsi="GHEA Grapalat"/>
          <w:i/>
          <w:sz w:val="20"/>
          <w:szCs w:val="20"/>
        </w:rPr>
        <w:t>по заявке на закупку в рамках данной процеду</w:t>
      </w:r>
      <w:r>
        <w:rPr>
          <w:rFonts w:ascii="GHEA Grapalat" w:hAnsi="GHEA Grapalat"/>
          <w:i/>
          <w:sz w:val="20"/>
          <w:szCs w:val="20"/>
        </w:rPr>
        <w:t>ры не превышает 25 млн. драмов РА.</w:t>
      </w:r>
    </w:p>
  </w:footnote>
  <w:footnote w:id="4">
    <w:p w14:paraId="19332F85" w14:textId="77777777" w:rsidR="00AB5994" w:rsidRPr="00C24DBE" w:rsidRDefault="00AB5994" w:rsidP="008D64EE">
      <w:pPr>
        <w:pStyle w:val="FootnoteText"/>
        <w:widowControl w:val="0"/>
        <w:jc w:val="both"/>
        <w:rPr>
          <w:rFonts w:ascii="GHEA Grapalat" w:hAnsi="GHEA Grapalat"/>
          <w:i/>
          <w:lang w:val="hy-AM"/>
        </w:rPr>
      </w:pPr>
      <w:r w:rsidRPr="005838BB">
        <w:rPr>
          <w:rFonts w:ascii="GHEA Grapalat" w:hAnsi="GHEA Grapalat"/>
          <w:i/>
          <w:vertAlign w:val="superscript"/>
          <w:lang w:val="hy-AM"/>
        </w:rPr>
        <w:t>6.1</w:t>
      </w:r>
      <w:r w:rsidRPr="005838BB">
        <w:rPr>
          <w:rFonts w:ascii="GHEA Grapalat" w:hAnsi="GHEA Grapalat"/>
          <w:i/>
        </w:rPr>
        <w:t>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sidRPr="005838BB">
        <w:rPr>
          <w:rFonts w:ascii="GHEA Grapalat" w:hAnsi="GHEA Grapalat"/>
          <w:i/>
          <w:lang w:val="hy-AM"/>
        </w:rPr>
        <w:t>.</w:t>
      </w:r>
    </w:p>
    <w:p w14:paraId="5BB2D23D" w14:textId="77777777" w:rsidR="00AB5994" w:rsidRPr="005838BB" w:rsidRDefault="00AB5994" w:rsidP="00AF1F59">
      <w:pPr>
        <w:pStyle w:val="FootnoteText"/>
        <w:jc w:val="both"/>
        <w:rPr>
          <w:rFonts w:asciiTheme="minorHAnsi" w:hAnsiTheme="minorHAnsi"/>
        </w:rPr>
      </w:pPr>
    </w:p>
    <w:p w14:paraId="76384E97" w14:textId="77777777" w:rsidR="00AB5994" w:rsidRPr="00D3436F" w:rsidRDefault="00AB5994" w:rsidP="00AF1F59">
      <w:pPr>
        <w:pStyle w:val="FootnoteText"/>
        <w:jc w:val="both"/>
        <w:rPr>
          <w:rFonts w:ascii="GHEA Grapalat" w:hAnsi="GHEA Grapalat"/>
          <w:i/>
        </w:rPr>
      </w:pPr>
      <w:r>
        <w:rPr>
          <w:rStyle w:val="FootnoteReference"/>
        </w:rPr>
        <w:t>7</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14:paraId="692BEE4A" w14:textId="77777777" w:rsidR="00AB5994" w:rsidRPr="000811C1" w:rsidRDefault="00AB5994">
      <w:pPr>
        <w:pStyle w:val="FootnoteText"/>
        <w:rPr>
          <w:rFonts w:asciiTheme="minorHAnsi" w:hAnsiTheme="minorHAnsi"/>
        </w:rPr>
      </w:pPr>
    </w:p>
  </w:footnote>
  <w:footnote w:id="5">
    <w:p w14:paraId="55617B67" w14:textId="77777777" w:rsidR="00452591" w:rsidRDefault="00452591" w:rsidP="00452591">
      <w:pPr>
        <w:pStyle w:val="FootnoteText"/>
        <w:rPr>
          <w:ins w:id="0" w:author="Vardan" w:date="2022-10-30T19:26:00Z"/>
          <w:rFonts w:ascii="GHEA Grapalat" w:hAnsi="GHEA Grapalat"/>
          <w:i/>
        </w:rPr>
      </w:pPr>
      <w:r>
        <w:rPr>
          <w:rStyle w:val="FootnoteReference"/>
        </w:rPr>
        <w:t>8</w:t>
      </w:r>
      <w:r>
        <w:t xml:space="preserve"> </w:t>
      </w:r>
      <w:r w:rsidRPr="008842CE">
        <w:rPr>
          <w:rFonts w:ascii="GHEA Grapalat" w:hAnsi="GHEA Grapalat"/>
          <w:i/>
        </w:rPr>
        <w:t>Настоящий пункт исключается из приглашения, если процедура закупки не организуется по лотам</w:t>
      </w:r>
      <w:r>
        <w:rPr>
          <w:rFonts w:ascii="GHEA Grapalat" w:hAnsi="GHEA Grapalat"/>
          <w:i/>
        </w:rPr>
        <w:t>.</w:t>
      </w:r>
    </w:p>
    <w:p w14:paraId="17C7F530" w14:textId="77777777" w:rsidR="00452591" w:rsidRPr="0093507A" w:rsidRDefault="00452591" w:rsidP="00452591">
      <w:pPr>
        <w:pStyle w:val="FootnoteText"/>
        <w:rPr>
          <w:rFonts w:ascii="GHEA Grapalat" w:hAnsi="GHEA Grapalat"/>
          <w:i/>
        </w:rPr>
      </w:pPr>
      <w:r w:rsidRPr="0093507A">
        <w:rPr>
          <w:rFonts w:ascii="GHEA Grapalat" w:hAnsi="GHEA Grapalat"/>
          <w:i/>
        </w:rPr>
        <w:t>8.1П</w:t>
      </w:r>
      <w:r>
        <w:rPr>
          <w:rFonts w:ascii="GHEA Grapalat" w:hAnsi="GHEA Grapalat"/>
          <w:i/>
        </w:rPr>
        <w:t>редп</w:t>
      </w:r>
      <w:r w:rsidRPr="0093507A">
        <w:rPr>
          <w:rFonts w:ascii="GHEA Grapalat" w:hAnsi="GHEA Grapalat"/>
          <w:i/>
        </w:rPr>
        <w:t>оследний абзац пункта 7.1 снимается из приглашения, если процедура закупки не организована на основании пункта 2 части 6 статьи 15 Закона.</w:t>
      </w:r>
    </w:p>
    <w:p w14:paraId="6D15F2F3" w14:textId="77777777" w:rsidR="00452591" w:rsidRPr="0093507A" w:rsidRDefault="00452591" w:rsidP="00452591">
      <w:pPr>
        <w:pStyle w:val="FootnoteText"/>
        <w:jc w:val="both"/>
        <w:rPr>
          <w:rFonts w:ascii="GHEA Grapalat" w:hAnsi="GHEA Grapalat"/>
          <w:i/>
        </w:rPr>
      </w:pPr>
      <w:r w:rsidRPr="0093507A">
        <w:rPr>
          <w:rFonts w:ascii="GHEA Grapalat" w:hAnsi="GHEA Grapalat"/>
          <w:i/>
        </w:rPr>
        <w:t>8.2. Если процедура организуется на основании пункта 2 части 6 статьи 15 Закона &lt;&lt;О закупках &gt;&gt; и по заявке на закупку общая запланированная (прогнозируемая) закупочная цена закупаемо</w:t>
      </w:r>
      <w:r>
        <w:rPr>
          <w:rFonts w:ascii="GHEA Grapalat" w:hAnsi="GHEA Grapalat"/>
          <w:i/>
        </w:rPr>
        <w:t>й</w:t>
      </w:r>
      <w:r w:rsidRPr="0093507A">
        <w:rPr>
          <w:rFonts w:ascii="GHEA Grapalat" w:hAnsi="GHEA Grapalat"/>
          <w:i/>
        </w:rPr>
        <w:t xml:space="preserve"> в рамках данной процедуры </w:t>
      </w:r>
      <w:r>
        <w:rPr>
          <w:rFonts w:ascii="GHEA Grapalat" w:hAnsi="GHEA Grapalat"/>
          <w:i/>
        </w:rPr>
        <w:t>услуги</w:t>
      </w:r>
      <w:r w:rsidRPr="0093507A">
        <w:rPr>
          <w:rFonts w:ascii="GHEA Grapalat" w:hAnsi="GHEA Grapalat"/>
          <w:i/>
        </w:rPr>
        <w:t xml:space="preserve"> превышает 25 млн. драмов РА, то в пункте 7.4 слова &lt;&lt;</w:t>
      </w:r>
      <w:r w:rsidRPr="002A3375">
        <w:rPr>
          <w:rFonts w:ascii="GHEA Grapalat" w:hAnsi="GHEA Grapalat"/>
          <w:i/>
        </w:rPr>
        <w:t>90</w:t>
      </w:r>
      <w:r w:rsidRPr="0093507A">
        <w:rPr>
          <w:rFonts w:ascii="GHEA Grapalat" w:hAnsi="GHEA Grapalat"/>
          <w:i/>
        </w:rPr>
        <w:t> </w:t>
      </w:r>
      <w:r w:rsidRPr="002A3375">
        <w:rPr>
          <w:rFonts w:ascii="GHEA Grapalat" w:hAnsi="GHEA Grapalat"/>
          <w:i/>
        </w:rPr>
        <w:t>(девяноста) рабочих дней</w:t>
      </w:r>
      <w:r w:rsidRPr="0093507A">
        <w:rPr>
          <w:rFonts w:ascii="GHEA Grapalat" w:hAnsi="GHEA Grapalat"/>
          <w:i/>
        </w:rPr>
        <w:t>&gt;&gt;</w:t>
      </w:r>
      <w:r w:rsidRPr="002A3375">
        <w:rPr>
          <w:rFonts w:ascii="GHEA Grapalat" w:hAnsi="GHEA Grapalat"/>
          <w:i/>
        </w:rPr>
        <w:t xml:space="preserve"> заменяются  словами</w:t>
      </w:r>
      <w:r w:rsidRPr="0093507A">
        <w:rPr>
          <w:rFonts w:ascii="GHEA Grapalat" w:hAnsi="GHEA Grapalat"/>
          <w:i/>
        </w:rPr>
        <w:t xml:space="preserve"> &lt;&lt; 120 (сто двадцати) рабочих дней&gt;&gt;</w:t>
      </w:r>
      <w:r>
        <w:rPr>
          <w:rFonts w:ascii="GHEA Grapalat" w:hAnsi="GHEA Grapalat"/>
          <w:i/>
        </w:rPr>
        <w:t>.</w:t>
      </w:r>
    </w:p>
    <w:p w14:paraId="7E163D2C" w14:textId="77777777" w:rsidR="00452591" w:rsidRPr="002C2499" w:rsidRDefault="00452591" w:rsidP="00452591">
      <w:pPr>
        <w:pStyle w:val="FootnoteText"/>
        <w:jc w:val="both"/>
      </w:pPr>
    </w:p>
    <w:p w14:paraId="3635CC94" w14:textId="77777777" w:rsidR="00452591" w:rsidRPr="000811C1" w:rsidRDefault="00452591" w:rsidP="00452591">
      <w:pPr>
        <w:pStyle w:val="FootnoteText"/>
        <w:rPr>
          <w:rFonts w:asciiTheme="minorHAnsi" w:hAnsiTheme="minorHAnsi"/>
        </w:rPr>
      </w:pPr>
    </w:p>
  </w:footnote>
  <w:footnote w:id="6">
    <w:p w14:paraId="48F60C87" w14:textId="77777777" w:rsidR="00AB5994" w:rsidRPr="00FE2AA4" w:rsidRDefault="00AB5994">
      <w:pPr>
        <w:pStyle w:val="FootnoteText"/>
        <w:rPr>
          <w:rFonts w:asciiTheme="minorHAnsi" w:hAnsiTheme="minorHAnsi"/>
          <w:i/>
        </w:rPr>
      </w:pPr>
      <w:r>
        <w:rPr>
          <w:rStyle w:val="FootnoteReference"/>
        </w:rPr>
        <w:t>9</w:t>
      </w:r>
      <w:r w:rsidRPr="00FE2AA4">
        <w:rPr>
          <w:i/>
        </w:rPr>
        <w:t xml:space="preserve"> </w:t>
      </w:r>
      <w:r w:rsidRPr="00FE2AA4">
        <w:rPr>
          <w:rFonts w:asciiTheme="minorHAnsi" w:hAnsiTheme="minorHAnsi"/>
          <w:i/>
        </w:rPr>
        <w:t>Устанавливается заказчиком.</w:t>
      </w:r>
    </w:p>
  </w:footnote>
  <w:footnote w:id="7">
    <w:p w14:paraId="224B6AD1" w14:textId="77777777" w:rsidR="00AB5994" w:rsidRPr="008842CE" w:rsidRDefault="00AB5994" w:rsidP="0093610F">
      <w:pPr>
        <w:pStyle w:val="FootnoteText"/>
        <w:widowControl w:val="0"/>
        <w:jc w:val="both"/>
        <w:rPr>
          <w:rFonts w:ascii="GHEA Grapalat" w:hAnsi="GHEA Grapalat"/>
          <w:lang w:val="af-ZA"/>
        </w:rPr>
      </w:pPr>
      <w:r>
        <w:rPr>
          <w:rStyle w:val="FootnoteReference"/>
        </w:rPr>
        <w:t>10</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14:paraId="424D8A40" w14:textId="77777777" w:rsidR="00AB5994" w:rsidRPr="000811C1" w:rsidRDefault="00AB5994">
      <w:pPr>
        <w:pStyle w:val="FootnoteText"/>
        <w:rPr>
          <w:lang w:val="af-ZA"/>
        </w:rPr>
      </w:pPr>
    </w:p>
  </w:footnote>
  <w:footnote w:id="8">
    <w:p w14:paraId="33BD872D" w14:textId="77777777" w:rsidR="00AB5994" w:rsidRPr="00503411" w:rsidRDefault="00AB5994" w:rsidP="00CD2651">
      <w:pPr>
        <w:pStyle w:val="FootnoteText"/>
        <w:jc w:val="both"/>
        <w:rPr>
          <w:rFonts w:ascii="GHEA Grapalat" w:hAnsi="GHEA Grapalat"/>
          <w:i/>
        </w:rPr>
      </w:pPr>
      <w:r>
        <w:rPr>
          <w:rStyle w:val="FootnoteReference"/>
        </w:rPr>
        <w:t>11</w:t>
      </w:r>
      <w:r>
        <w:t xml:space="preserve"> </w:t>
      </w:r>
      <w:r w:rsidRPr="00BF1257">
        <w:rPr>
          <w:rFonts w:ascii="GHEA Grapalat" w:hAnsi="GHEA Grapalat"/>
          <w:i/>
        </w:rPr>
        <w:t>Если</w:t>
      </w:r>
    </w:p>
    <w:p w14:paraId="08F79F98" w14:textId="77777777" w:rsidR="00AB5994" w:rsidRPr="001D0DD7" w:rsidRDefault="00AB5994" w:rsidP="00CD2651">
      <w:pPr>
        <w:pStyle w:val="FootnoteText"/>
        <w:jc w:val="both"/>
        <w:rPr>
          <w:rFonts w:ascii="GHEA Grapalat" w:hAnsi="GHEA Grapalat"/>
          <w:i/>
        </w:rPr>
      </w:pPr>
      <w:r w:rsidRPr="00BF1257">
        <w:rPr>
          <w:rFonts w:ascii="GHEA Grapalat" w:hAnsi="GHEA Grapalat"/>
          <w:i/>
        </w:rPr>
        <w:t xml:space="preserve">- 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w:t>
      </w:r>
      <w:r w:rsidRPr="001D0DD7">
        <w:rPr>
          <w:rFonts w:ascii="GHEA Grapalat" w:hAnsi="GHEA Grapalat"/>
          <w:i/>
        </w:rPr>
        <w:t>приложению 4.1”.</w:t>
      </w:r>
    </w:p>
    <w:p w14:paraId="1EB24052" w14:textId="77777777" w:rsidR="00AB5994" w:rsidRPr="00503411" w:rsidRDefault="00AB5994" w:rsidP="00CD2651">
      <w:pPr>
        <w:pStyle w:val="FootnoteText"/>
        <w:jc w:val="both"/>
        <w:rPr>
          <w:rFonts w:ascii="GHEA Grapalat" w:hAnsi="GHEA Grapalat"/>
          <w:i/>
        </w:rPr>
      </w:pPr>
      <w:r w:rsidRPr="001D0DD7">
        <w:rPr>
          <w:rFonts w:ascii="GHEA Grapalat" w:hAnsi="GHEA Grapalat"/>
          <w:i/>
        </w:rPr>
        <w:t xml:space="preserve">- 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w:t>
      </w:r>
      <w:r w:rsidRPr="001D0DD7">
        <w:rPr>
          <w:rFonts w:ascii="GHEA Grapalat" w:hAnsi="GHEA Grapalat"/>
        </w:rPr>
        <w:t>уменьшается в пропорции, исчисленной в отношении суммы этого этапа</w:t>
      </w:r>
      <w:r w:rsidRPr="001D0DD7">
        <w:rPr>
          <w:rFonts w:ascii="GHEA Grapalat" w:hAnsi="GHEA Grapalat"/>
          <w:i/>
        </w:rPr>
        <w:t>.</w:t>
      </w:r>
      <w:r w:rsidRPr="001D0DD7">
        <w:t xml:space="preserve"> </w:t>
      </w:r>
      <w:r w:rsidRPr="001D0DD7">
        <w:rPr>
          <w:rFonts w:ascii="GHEA Grapalat" w:hAnsi="GHEA Grapalat"/>
          <w:i/>
        </w:rPr>
        <w:t>Обеспечение квалификации в виде гарантии отобранный участник представляет согласно приложению 4.1.", а приложение 4 исключается из приглашения.</w:t>
      </w:r>
    </w:p>
    <w:p w14:paraId="375A42CF" w14:textId="77777777" w:rsidR="00AB5994" w:rsidRPr="00CD2651" w:rsidRDefault="00AB5994">
      <w:pPr>
        <w:pStyle w:val="FootnoteText"/>
      </w:pPr>
    </w:p>
  </w:footnote>
  <w:footnote w:id="9">
    <w:p w14:paraId="1CC1E1CF" w14:textId="77777777" w:rsidR="00AB5994" w:rsidRPr="00511966" w:rsidRDefault="00AB5994" w:rsidP="00C67FAB">
      <w:pPr>
        <w:pStyle w:val="FootnoteText"/>
        <w:jc w:val="both"/>
        <w:rPr>
          <w:rFonts w:ascii="GHEA Grapalat" w:hAnsi="GHEA Grapalat"/>
          <w:i/>
        </w:rPr>
      </w:pPr>
      <w:r>
        <w:rPr>
          <w:rStyle w:val="FootnoteReference"/>
        </w:rPr>
        <w:t>12</w:t>
      </w:r>
      <w:r>
        <w:t xml:space="preserve"> </w:t>
      </w:r>
      <w:r>
        <w:rPr>
          <w:rFonts w:asciiTheme="minorHAnsi" w:hAnsiTheme="minorHAnsi"/>
        </w:rPr>
        <w:tab/>
      </w:r>
      <w:r w:rsidRPr="00C67FAB">
        <w:rPr>
          <w:rFonts w:ascii="GHEA Grapalat" w:hAnsi="GHEA Grapalat"/>
          <w:i/>
        </w:rPr>
        <w:t xml:space="preserve"> Если цена закуп</w:t>
      </w:r>
      <w:r>
        <w:rPr>
          <w:rFonts w:ascii="GHEA Grapalat" w:hAnsi="GHEA Grapalat"/>
          <w:i/>
        </w:rPr>
        <w:t>аемой</w:t>
      </w:r>
      <w:r w:rsidRPr="00C67FAB">
        <w:rPr>
          <w:rFonts w:ascii="GHEA Grapalat" w:hAnsi="GHEA Grapalat"/>
          <w:i/>
        </w:rPr>
        <w:t xml:space="preserve"> по заявке на закупку </w:t>
      </w:r>
      <w:r>
        <w:rPr>
          <w:rFonts w:ascii="GHEA Grapalat" w:hAnsi="GHEA Grapalat"/>
          <w:i/>
        </w:rPr>
        <w:t xml:space="preserve">услуги </w:t>
      </w:r>
      <w:r w:rsidRPr="00C67FAB">
        <w:rPr>
          <w:rFonts w:ascii="GHEA Grapalat" w:hAnsi="GHEA Grapalat"/>
          <w:i/>
        </w:rPr>
        <w:t xml:space="preserve">не превышает </w:t>
      </w:r>
      <w:r>
        <w:rPr>
          <w:rFonts w:ascii="GHEA Grapalat" w:hAnsi="GHEA Grapalat"/>
          <w:i/>
        </w:rPr>
        <w:t>25</w:t>
      </w:r>
      <w:r w:rsidRPr="00C67FAB">
        <w:rPr>
          <w:rFonts w:ascii="GHEA Grapalat" w:hAnsi="GHEA Grapalat"/>
          <w:i/>
        </w:rPr>
        <w:t xml:space="preserve"> млн. драмов РА </w:t>
      </w:r>
      <w:r>
        <w:rPr>
          <w:rFonts w:ascii="GHEA Grapalat" w:hAnsi="GHEA Grapalat"/>
          <w:i/>
        </w:rPr>
        <w:t xml:space="preserve">и предметом закупки не являются услуги по экспертизе проектной документации, необходимой для выполнения строительных программ, </w:t>
      </w:r>
      <w:r w:rsidRPr="00C67FAB">
        <w:rPr>
          <w:rFonts w:ascii="GHEA Grapalat" w:hAnsi="GHEA Grapalat"/>
          <w:i/>
        </w:rPr>
        <w:t>то слова</w:t>
      </w:r>
      <w:r>
        <w:rPr>
          <w:rFonts w:ascii="GHEA Grapalat" w:hAnsi="GHEA Grapalat"/>
          <w:i/>
        </w:rPr>
        <w:t xml:space="preserve"> </w:t>
      </w:r>
      <w:r w:rsidRPr="00C67FAB">
        <w:rPr>
          <w:rFonts w:ascii="GHEA Grapalat" w:hAnsi="GHEA Grapalat" w:cs="Times Armenian"/>
          <w:i/>
        </w:rPr>
        <w:t>”</w:t>
      </w:r>
      <w:r w:rsidRPr="00C67FAB">
        <w:rPr>
          <w:rFonts w:ascii="GHEA Grapalat" w:hAnsi="GHEA Grapalat"/>
          <w:i/>
        </w:rPr>
        <w:t>банковской гарантии или наличных денег"</w:t>
      </w:r>
      <w:r>
        <w:rPr>
          <w:rFonts w:ascii="GHEA Grapalat" w:hAnsi="GHEA Grapalat"/>
          <w:i/>
        </w:rPr>
        <w:t xml:space="preserve"> </w:t>
      </w:r>
      <w:r w:rsidRPr="00C67FAB">
        <w:rPr>
          <w:rFonts w:ascii="GHEA Grapalat" w:hAnsi="GHEA Grapalat"/>
          <w:i/>
        </w:rPr>
        <w:t>заменяются словами</w:t>
      </w:r>
      <w:r>
        <w:rPr>
          <w:rFonts w:ascii="GHEA Grapalat" w:hAnsi="GHEA Grapalat"/>
          <w:i/>
        </w:rPr>
        <w:t xml:space="preserve"> </w:t>
      </w:r>
      <w:r w:rsidRPr="00C67FAB">
        <w:rPr>
          <w:rFonts w:ascii="GHEA Grapalat" w:hAnsi="GHEA Grapalat"/>
          <w:i/>
        </w:rPr>
        <w:t xml:space="preserve">"в одностороннем порядке утвержденного заявления-в виде неустойки </w:t>
      </w:r>
      <w:r w:rsidRPr="00B66201">
        <w:rPr>
          <w:rFonts w:ascii="GHEA Grapalat" w:hAnsi="GHEA Grapalat"/>
          <w:i/>
        </w:rPr>
        <w:t>(приложение 5.1) или</w:t>
      </w:r>
      <w:r w:rsidRPr="00C67FAB">
        <w:rPr>
          <w:rFonts w:ascii="GHEA Grapalat" w:hAnsi="GHEA Grapalat"/>
          <w:i/>
        </w:rPr>
        <w:t xml:space="preserve"> наличных денег</w:t>
      </w:r>
      <w:r w:rsidRPr="008E4439">
        <w:rPr>
          <w:rFonts w:ascii="GHEA Grapalat" w:hAnsi="GHEA Grapalat" w:cs="Sylfaen"/>
          <w:i/>
          <w:sz w:val="16"/>
          <w:szCs w:val="16"/>
        </w:rPr>
        <w:t>”</w:t>
      </w:r>
      <w:r>
        <w:rPr>
          <w:rFonts w:ascii="GHEA Grapalat" w:hAnsi="GHEA Grapalat" w:cs="Sylfaen"/>
          <w:i/>
          <w:sz w:val="16"/>
          <w:szCs w:val="16"/>
        </w:rPr>
        <w:t>,</w:t>
      </w:r>
      <w:r w:rsidRPr="001933DA">
        <w:rPr>
          <w:rFonts w:ascii="GHEA Grapalat" w:hAnsi="GHEA Grapalat" w:cs="Sylfaen"/>
          <w:i/>
          <w:sz w:val="16"/>
          <w:szCs w:val="16"/>
        </w:rPr>
        <w:t xml:space="preserve"> </w:t>
      </w:r>
      <w:r w:rsidRPr="00550232">
        <w:rPr>
          <w:rFonts w:ascii="GHEA Grapalat" w:hAnsi="GHEA Grapalat" w:cs="Sylfaen"/>
          <w:i/>
          <w:sz w:val="16"/>
          <w:szCs w:val="16"/>
        </w:rPr>
        <w:t xml:space="preserve">а </w:t>
      </w:r>
      <w:r w:rsidRPr="00333A25">
        <w:rPr>
          <w:rFonts w:ascii="GHEA Grapalat" w:hAnsi="GHEA Grapalat"/>
          <w:i/>
        </w:rPr>
        <w:t xml:space="preserve">число "90", указанное в абзаце 3, заменяется </w:t>
      </w:r>
      <w:r>
        <w:rPr>
          <w:rFonts w:ascii="GHEA Grapalat" w:hAnsi="GHEA Grapalat"/>
          <w:i/>
        </w:rPr>
        <w:t>числом</w:t>
      </w:r>
      <w:r w:rsidRPr="00333A25">
        <w:rPr>
          <w:rFonts w:ascii="GHEA Grapalat" w:hAnsi="GHEA Grapalat"/>
          <w:i/>
        </w:rPr>
        <w:t xml:space="preserve"> " 20</w:t>
      </w:r>
      <w:r w:rsidRPr="00C67FAB">
        <w:rPr>
          <w:rFonts w:ascii="GHEA Grapalat" w:hAnsi="GHEA Grapalat"/>
          <w:i/>
        </w:rPr>
        <w:t>"</w:t>
      </w:r>
      <w:r>
        <w:rPr>
          <w:rFonts w:ascii="GHEA Grapalat" w:hAnsi="GHEA Grapalat"/>
          <w:i/>
        </w:rPr>
        <w:t>.</w:t>
      </w:r>
    </w:p>
  </w:footnote>
  <w:footnote w:id="10">
    <w:p w14:paraId="5500772C" w14:textId="77777777" w:rsidR="00AB5994" w:rsidRPr="00B15560" w:rsidRDefault="00AB5994" w:rsidP="000811C1">
      <w:pPr>
        <w:pStyle w:val="BodyTextIndent"/>
        <w:widowControl w:val="0"/>
        <w:spacing w:after="160" w:line="240" w:lineRule="auto"/>
        <w:ind w:firstLine="0"/>
        <w:jc w:val="left"/>
        <w:rPr>
          <w:rFonts w:ascii="GHEA Grapalat" w:hAnsi="GHEA Grapalat"/>
          <w:u w:val="single"/>
        </w:rPr>
      </w:pPr>
      <w:r>
        <w:rPr>
          <w:rStyle w:val="FootnoteReference"/>
          <w:rFonts w:ascii="Times Armenian" w:hAnsi="Times Armenian"/>
          <w:i w:val="0"/>
        </w:rPr>
        <w:t>13</w:t>
      </w:r>
      <w:r w:rsidRPr="008E4439">
        <w:t xml:space="preserve"> </w:t>
      </w:r>
      <w:r w:rsidRPr="008E4439">
        <w:rPr>
          <w:rFonts w:ascii="GHEA Grapalat" w:hAnsi="GHEA Grapalat"/>
        </w:rPr>
        <w:t>Настоящий пункт редактируется согласно соответствующему заказчику</w:t>
      </w:r>
      <w:r w:rsidRPr="00B15560">
        <w:rPr>
          <w:rFonts w:ascii="GHEA Grapalat" w:hAnsi="GHEA Grapalat"/>
        </w:rPr>
        <w:t>.</w:t>
      </w:r>
    </w:p>
    <w:p w14:paraId="0DE8BCF0" w14:textId="77777777" w:rsidR="00AB5994" w:rsidRPr="000811C1" w:rsidRDefault="00AB5994" w:rsidP="0027573B">
      <w:pPr>
        <w:pStyle w:val="FootnoteText"/>
        <w:rPr>
          <w:rFonts w:ascii="Sylfaen" w:hAnsi="Sylfaen"/>
          <w:sz w:val="18"/>
          <w:szCs w:val="18"/>
        </w:rPr>
      </w:pPr>
    </w:p>
  </w:footnote>
  <w:footnote w:id="11">
    <w:p w14:paraId="34A4F085" w14:textId="77777777" w:rsidR="00AB5994" w:rsidRPr="00A31673" w:rsidRDefault="00AB5994">
      <w:pPr>
        <w:pStyle w:val="FootnoteText"/>
      </w:pPr>
      <w:r>
        <w:rPr>
          <w:rStyle w:val="FootnoteReference"/>
        </w:rPr>
        <w:t>14</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2">
    <w:p w14:paraId="36ABF409" w14:textId="77777777" w:rsidR="00AB5994" w:rsidRDefault="00AB5994" w:rsidP="006B3E56">
      <w:pPr>
        <w:jc w:val="both"/>
      </w:pPr>
    </w:p>
    <w:p w14:paraId="7DBDCF50" w14:textId="77777777" w:rsidR="00AB5994" w:rsidRDefault="00AB5994" w:rsidP="007906A2">
      <w:pPr>
        <w:jc w:val="both"/>
        <w:rPr>
          <w:rFonts w:ascii="GHEA Grapalat" w:hAnsi="GHEA Grapalat"/>
          <w:i/>
          <w:sz w:val="20"/>
          <w:szCs w:val="20"/>
        </w:rPr>
      </w:pPr>
      <w:r w:rsidRPr="00503980">
        <w:rPr>
          <w:rFonts w:ascii="GHEA Grapalat" w:hAnsi="GHEA Grapalat"/>
          <w:i/>
          <w:sz w:val="20"/>
          <w:szCs w:val="20"/>
        </w:rPr>
        <w:t>** -участник</w:t>
      </w:r>
      <w:r>
        <w:rPr>
          <w:rFonts w:ascii="GHEA Grapalat" w:hAnsi="GHEA Grapalat"/>
          <w:i/>
          <w:sz w:val="20"/>
          <w:szCs w:val="20"/>
          <w:lang w:val="hy-AM"/>
        </w:rPr>
        <w:t>,</w:t>
      </w:r>
      <w:r>
        <w:rPr>
          <w:rFonts w:ascii="GHEA Grapalat" w:hAnsi="GHEA Grapalat"/>
          <w:i/>
          <w:sz w:val="20"/>
          <w:szCs w:val="20"/>
        </w:rPr>
        <w:t>являющийся резидентом РА</w:t>
      </w:r>
      <w:r>
        <w:rPr>
          <w:rFonts w:ascii="GHEA Grapalat" w:hAnsi="GHEA Grapalat"/>
          <w:i/>
          <w:sz w:val="20"/>
          <w:szCs w:val="20"/>
          <w:lang w:val="hy-AM"/>
        </w:rPr>
        <w:t>,</w:t>
      </w:r>
      <w:r w:rsidRPr="00553058">
        <w:rPr>
          <w:rFonts w:ascii="GHEA Grapalat" w:hAnsi="GHEA Grapalat"/>
          <w:i/>
          <w:sz w:val="20"/>
          <w:szCs w:val="20"/>
        </w:rPr>
        <w:t xml:space="preserve"> 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503980">
        <w:rPr>
          <w:rFonts w:ascii="GHEA Grapalat" w:hAnsi="GHEA Grapalat"/>
          <w:i/>
          <w:sz w:val="20"/>
          <w:szCs w:val="20"/>
        </w:rPr>
        <w:t>;</w:t>
      </w:r>
    </w:p>
    <w:p w14:paraId="75C72C4A" w14:textId="77777777" w:rsidR="00AB5994" w:rsidRPr="00503980" w:rsidRDefault="00AB5994" w:rsidP="007906A2">
      <w:pPr>
        <w:jc w:val="both"/>
        <w:rPr>
          <w:rFonts w:ascii="GHEA Grapalat" w:hAnsi="GHEA Grapalat"/>
          <w:i/>
          <w:sz w:val="20"/>
          <w:szCs w:val="20"/>
        </w:rPr>
      </w:pPr>
      <w:r>
        <w:rPr>
          <w:rFonts w:ascii="GHEA Grapalat" w:hAnsi="GHEA Grapalat"/>
          <w:i/>
          <w:sz w:val="20"/>
          <w:szCs w:val="20"/>
        </w:rPr>
        <w:t>- если участник не является резидентом РА, то при заполнении заявления-объявления слова "ссылка на сайт, содержащий информацию" заменяются словами "декларация согласно приложению 1.1"</w:t>
      </w:r>
    </w:p>
    <w:p w14:paraId="74FB1960" w14:textId="77777777" w:rsidR="00AB5994" w:rsidRPr="003905B4" w:rsidRDefault="00AB5994" w:rsidP="007906A2">
      <w:pPr>
        <w:jc w:val="both"/>
        <w:rPr>
          <w:rFonts w:ascii="GHEA Grapalat" w:hAnsi="GHEA Grapalat"/>
          <w:i/>
          <w:sz w:val="20"/>
          <w:szCs w:val="20"/>
          <w:lang w:val="hy-AM"/>
        </w:rPr>
      </w:pPr>
      <w:r w:rsidRPr="00503980">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r>
        <w:rPr>
          <w:rFonts w:ascii="GHEA Grapalat" w:hAnsi="GHEA Grapalat"/>
          <w:i/>
          <w:sz w:val="20"/>
          <w:szCs w:val="20"/>
          <w:lang w:val="hy-AM"/>
        </w:rPr>
        <w:t>.</w:t>
      </w:r>
    </w:p>
    <w:p w14:paraId="600979E0" w14:textId="77777777" w:rsidR="00AB5994" w:rsidRPr="008D64EE" w:rsidRDefault="00AB5994" w:rsidP="006B3E56">
      <w:pPr>
        <w:pStyle w:val="FootnoteText"/>
        <w:rPr>
          <w:rFonts w:asciiTheme="minorHAnsi" w:hAnsiTheme="minorHAnsi"/>
        </w:rPr>
      </w:pPr>
    </w:p>
  </w:footnote>
  <w:footnote w:id="13">
    <w:p w14:paraId="669565E8" w14:textId="77777777" w:rsidR="00AB5994" w:rsidRPr="00D3436F" w:rsidRDefault="00AB5994"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8435B">
        <w:rPr>
          <w:rFonts w:ascii="GHEA Grapalat" w:hAnsi="GHEA Grapalat"/>
          <w:i/>
          <w:sz w:val="20"/>
          <w:szCs w:val="20"/>
        </w:rPr>
        <w:t>4</w:t>
      </w:r>
      <w:r w:rsidRPr="00D3436F">
        <w:rPr>
          <w:rFonts w:ascii="GHEA Grapalat" w:hAnsi="GHEA Grapalat"/>
          <w:i/>
          <w:sz w:val="20"/>
          <w:szCs w:val="20"/>
        </w:rPr>
        <w:t>.</w:t>
      </w:r>
    </w:p>
    <w:p w14:paraId="0C7365D4" w14:textId="77777777" w:rsidR="00AB5994" w:rsidRPr="00D3436F" w:rsidRDefault="00AB5994">
      <w:pPr>
        <w:pStyle w:val="FootnoteText"/>
        <w:rPr>
          <w:lang w:val="es-ES"/>
        </w:rPr>
      </w:pPr>
    </w:p>
  </w:footnote>
  <w:footnote w:id="14">
    <w:p w14:paraId="421622BF" w14:textId="77777777" w:rsidR="00AB5994" w:rsidRPr="008842CE" w:rsidRDefault="00AB5994" w:rsidP="003D2FE2">
      <w:pPr>
        <w:pStyle w:val="FootnoteText"/>
        <w:jc w:val="both"/>
      </w:pPr>
    </w:p>
  </w:footnote>
  <w:footnote w:id="15">
    <w:p w14:paraId="663FE415" w14:textId="77777777" w:rsidR="00AB5994" w:rsidRPr="008842CE" w:rsidRDefault="00AB5994" w:rsidP="000A214C">
      <w:pPr>
        <w:pStyle w:val="FootnoteText"/>
        <w:jc w:val="both"/>
      </w:pPr>
    </w:p>
  </w:footnote>
  <w:footnote w:id="16">
    <w:p w14:paraId="3C1DECA5" w14:textId="77777777" w:rsidR="00AB5994" w:rsidRDefault="00AB5994" w:rsidP="003B2F27">
      <w:pPr>
        <w:pStyle w:val="FootnoteText"/>
        <w:jc w:val="both"/>
        <w:rPr>
          <w:rFonts w:ascii="Times New Roman" w:hAnsi="Times New Roman"/>
          <w:i/>
          <w:color w:val="FF0000"/>
          <w:vertAlign w:val="superscript"/>
        </w:rPr>
      </w:pPr>
      <w:r w:rsidRPr="00C95D0C">
        <w:rPr>
          <w:rStyle w:val="FootnoteReference"/>
          <w:szCs w:val="24"/>
        </w:rPr>
        <w:t>*</w:t>
      </w:r>
      <w:r w:rsidRPr="00C95D0C">
        <w:rPr>
          <w:szCs w:val="24"/>
        </w:rPr>
        <w:t xml:space="preserve"> </w:t>
      </w:r>
      <w:r w:rsidRPr="00C95D0C">
        <w:rPr>
          <w:rFonts w:ascii="GHEA Grapalat" w:hAnsi="GHEA Grapalat"/>
          <w:i/>
          <w:szCs w:val="24"/>
        </w:rPr>
        <w:t>Заполняется секретарем Комиссии до опубликования приглашения в бюллетене.</w:t>
      </w:r>
    </w:p>
    <w:p w14:paraId="630C48CF" w14:textId="77777777" w:rsidR="00AB5994" w:rsidRPr="002A1F5A" w:rsidRDefault="00AB5994" w:rsidP="003B2F27">
      <w:pPr>
        <w:pStyle w:val="FootnoteText"/>
        <w:jc w:val="both"/>
        <w:rPr>
          <w:rFonts w:ascii="GHEA Grapalat" w:hAnsi="GHEA Grapalat"/>
          <w:i/>
          <w:szCs w:val="24"/>
        </w:rPr>
      </w:pPr>
      <w:r w:rsidRPr="00A176F9">
        <w:rPr>
          <w:rFonts w:ascii="GHEA Grapalat" w:hAnsi="GHEA Grapalat"/>
          <w:i/>
          <w:szCs w:val="24"/>
          <w:vertAlign w:val="superscript"/>
        </w:rPr>
        <w:t>15.1</w:t>
      </w:r>
      <w:r w:rsidRPr="002A1F5A">
        <w:rPr>
          <w:rFonts w:ascii="GHEA Grapalat" w:hAnsi="GHEA Grapalat"/>
          <w:i/>
          <w:szCs w:val="24"/>
        </w:rPr>
        <w:t xml:space="preserve"> Если предметом закупки является оказание услуг по техническому надзору за выполнением строительных программ, то после слова </w:t>
      </w:r>
      <w:r w:rsidRPr="00AD29CE">
        <w:rPr>
          <w:rFonts w:ascii="GHEA Grapalat" w:hAnsi="GHEA Grapalat"/>
        </w:rPr>
        <w:t>"</w:t>
      </w:r>
      <w:r w:rsidRPr="002A1F5A">
        <w:rPr>
          <w:rFonts w:ascii="GHEA Grapalat" w:hAnsi="GHEA Grapalat"/>
          <w:i/>
          <w:szCs w:val="24"/>
        </w:rPr>
        <w:t>в соответствии с</w:t>
      </w:r>
      <w:r w:rsidRPr="00AD29CE">
        <w:rPr>
          <w:rFonts w:ascii="GHEA Grapalat" w:hAnsi="GHEA Grapalat"/>
        </w:rPr>
        <w:t>"</w:t>
      </w:r>
      <w:r w:rsidRPr="002A1F5A">
        <w:rPr>
          <w:rFonts w:ascii="GHEA Grapalat" w:hAnsi="GHEA Grapalat"/>
          <w:i/>
          <w:szCs w:val="24"/>
        </w:rPr>
        <w:t xml:space="preserve"> дополняется словами </w:t>
      </w:r>
      <w:r w:rsidRPr="00AD29CE">
        <w:rPr>
          <w:rFonts w:ascii="GHEA Grapalat" w:hAnsi="GHEA Grapalat"/>
        </w:rPr>
        <w:t>"</w:t>
      </w:r>
      <w:r w:rsidRPr="002A1F5A">
        <w:rPr>
          <w:rFonts w:ascii="GHEA Grapalat" w:hAnsi="GHEA Grapalat"/>
          <w:i/>
          <w:szCs w:val="24"/>
        </w:rPr>
        <w:t>градостроительной нормативно-технической и утвержденной проектно-сметной документацией и</w:t>
      </w:r>
      <w:r>
        <w:rPr>
          <w:rFonts w:ascii="GHEA Grapalat" w:hAnsi="GHEA Grapalat"/>
          <w:i/>
          <w:szCs w:val="24"/>
        </w:rPr>
        <w:t xml:space="preserve"> </w:t>
      </w:r>
      <w:r w:rsidRPr="00AD29CE">
        <w:rPr>
          <w:rFonts w:ascii="GHEA Grapalat" w:hAnsi="GHEA Grapalat"/>
        </w:rPr>
        <w:t>"</w:t>
      </w:r>
    </w:p>
    <w:p w14:paraId="6952295A" w14:textId="77777777" w:rsidR="00AB5994" w:rsidRPr="002A1F5A" w:rsidRDefault="00AB5994" w:rsidP="003B2F27">
      <w:pPr>
        <w:pStyle w:val="FootnoteText"/>
        <w:jc w:val="both"/>
        <w:rPr>
          <w:rFonts w:asciiTheme="minorHAnsi" w:hAnsiTheme="minorHAnsi"/>
        </w:rPr>
      </w:pPr>
    </w:p>
  </w:footnote>
  <w:footnote w:id="17">
    <w:p w14:paraId="10096114" w14:textId="77777777" w:rsidR="00AB5994" w:rsidRPr="002A7C6E" w:rsidRDefault="00AB5994" w:rsidP="005A1ECB">
      <w:pPr>
        <w:pStyle w:val="FootnoteText"/>
        <w:jc w:val="both"/>
        <w:rPr>
          <w:rFonts w:ascii="GHEA Grapalat" w:hAnsi="GHEA Grapalat"/>
        </w:rPr>
      </w:pPr>
      <w:r>
        <w:rPr>
          <w:rStyle w:val="FootnoteReference"/>
        </w:rPr>
        <w:t>16</w:t>
      </w:r>
      <w:r>
        <w:t xml:space="preserve"> </w:t>
      </w:r>
      <w:r w:rsidRPr="002A7C6E">
        <w:rPr>
          <w:rFonts w:ascii="GHEA Grapalat" w:hAnsi="GHEA Grapalat"/>
          <w:i/>
        </w:rPr>
        <w:t>Исключается из договора, если предоставляемая услуга не относится к осуществлению экспертизы проектной документации, необходимой для выполнения строительных программ.</w:t>
      </w:r>
    </w:p>
    <w:p w14:paraId="52DDE7A6" w14:textId="77777777" w:rsidR="00AB5994" w:rsidRPr="00D81E0E" w:rsidRDefault="00AB5994" w:rsidP="005A1ECB">
      <w:pPr>
        <w:pStyle w:val="FootnoteText"/>
        <w:jc w:val="both"/>
        <w:rPr>
          <w:rFonts w:ascii="GHEA Grapalat" w:hAnsi="GHEA Grapalat"/>
          <w:i/>
        </w:rPr>
      </w:pPr>
      <w:r w:rsidRPr="008E54F0">
        <w:rPr>
          <w:rFonts w:ascii="GHEA Grapalat" w:hAnsi="GHEA Grapalat"/>
          <w:i/>
          <w:vertAlign w:val="superscript"/>
        </w:rPr>
        <w:t>16.1</w:t>
      </w:r>
      <w:r w:rsidRPr="00D81E0E">
        <w:rPr>
          <w:rFonts w:ascii="GHEA Grapalat" w:hAnsi="GHEA Grapalat"/>
          <w:i/>
        </w:rPr>
        <w:t xml:space="preserve"> Если предметом закупки является оказание услуг по техническому надзору за выполнением строительных программ, то пункт 3.1 проекта договора после предложения 2 дополняется новым предложением следующего содержания: «При этом прием результата оказанной и представленной заказчику услуги в рамках настоящего договора осуществляется, если Исполнитель полностью, в ежедневном режиме обеспечил требования, установленные градостроительными нормативно-техническими и утвержденными проектно-сметными документами, в том числе оснащения строительной площадки, технической безопасности, санитарно-гигиенические и экологические нормы (в том числе меры по адаптации к изменению климата) и представил заказчику письменное заверение о соблюдении или несоблюдении подрядчиком в ежедневном режиме норм надлежащей организации, обустройства и технической безопасности строительной площадки, санитарно-гигиенических и экологических (в том числе меры по адаптации к изменению климата). При этом в заверении подробно представляются основания, подтверждающие факт несоблюдения правил и/или норм."</w:t>
      </w:r>
    </w:p>
  </w:footnote>
  <w:footnote w:id="18">
    <w:p w14:paraId="260CABAA" w14:textId="77777777" w:rsidR="00AB5994" w:rsidRPr="006F5F33" w:rsidRDefault="00AB5994" w:rsidP="003B2F27">
      <w:pPr>
        <w:pStyle w:val="FootnoteText"/>
        <w:jc w:val="both"/>
        <w:rPr>
          <w:rFonts w:ascii="GHEA Grapalat" w:hAnsi="GHEA Grapalat"/>
        </w:rPr>
      </w:pPr>
      <w:r>
        <w:rPr>
          <w:rStyle w:val="FootnoteReference"/>
        </w:rPr>
        <w:t>17</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19">
    <w:p w14:paraId="4F2262DC" w14:textId="77777777" w:rsidR="00AB5994" w:rsidRPr="006F5F33" w:rsidRDefault="00AB5994" w:rsidP="003B2F27">
      <w:pPr>
        <w:pStyle w:val="FootnoteText"/>
        <w:jc w:val="both"/>
        <w:rPr>
          <w:rFonts w:ascii="GHEA Grapalat" w:hAnsi="GHEA Grapalat"/>
        </w:rPr>
      </w:pPr>
      <w:r>
        <w:rPr>
          <w:rStyle w:val="FootnoteReference"/>
        </w:rPr>
        <w:t>18</w:t>
      </w:r>
      <w:r w:rsidRPr="006F5F33">
        <w:rPr>
          <w:rFonts w:ascii="GHEA Grapalat" w:hAnsi="GHEA Grapalat"/>
        </w:rPr>
        <w:t xml:space="preserve"> </w:t>
      </w:r>
      <w:r w:rsidRPr="006F5F33">
        <w:rPr>
          <w:rFonts w:ascii="GHEA Grapalat" w:hAnsi="GHEA Grapalat"/>
          <w:i/>
        </w:rPr>
        <w:t>Исполнитель может отказаться от предложенной предоплаты или ее части. При этом предоплата в заключаемом договоре устанавливается в размере, согласованном между Заказчиком и Исполнителем. Если по договору не предусматривается предоставление предоплаты, то настоящий пункт исключается из проекта.</w:t>
      </w:r>
    </w:p>
  </w:footnote>
  <w:footnote w:id="20">
    <w:p w14:paraId="75378469" w14:textId="77777777" w:rsidR="00AB5994" w:rsidRPr="00EB336B" w:rsidRDefault="00AB5994" w:rsidP="009919C6">
      <w:pPr>
        <w:pStyle w:val="FootnoteText"/>
        <w:widowControl w:val="0"/>
        <w:jc w:val="both"/>
        <w:rPr>
          <w:rFonts w:ascii="GHEA Grapalat" w:hAnsi="GHEA Grapalat"/>
          <w:sz w:val="18"/>
          <w:szCs w:val="18"/>
          <w:lang w:val="hy-AM"/>
        </w:rPr>
      </w:pPr>
      <w:r w:rsidRPr="009B7BE7">
        <w:rPr>
          <w:rFonts w:asciiTheme="minorHAnsi" w:hAnsiTheme="minorHAnsi"/>
          <w:vertAlign w:val="superscript"/>
        </w:rPr>
        <w:t>18.1</w:t>
      </w:r>
      <w:r>
        <w:rPr>
          <w:rFonts w:asciiTheme="minorHAnsi" w:hAnsiTheme="minorHAnsi"/>
          <w:vertAlign w:val="superscript"/>
        </w:rPr>
        <w:t xml:space="preserve"> </w:t>
      </w:r>
      <w:r w:rsidRPr="00421AF9">
        <w:rPr>
          <w:rFonts w:ascii="GHEA Grapalat" w:hAnsi="GHEA Grapalat"/>
          <w:sz w:val="18"/>
          <w:szCs w:val="18"/>
          <w:lang w:val="hy-AM"/>
        </w:rPr>
        <w:t>В случае заказчиков, не имеющих счета в казначействе, последний абзац настоящего пункта редактируется следующим содержанием:</w:t>
      </w:r>
      <w:r w:rsidRPr="00EB336B">
        <w:t xml:space="preserve"> </w:t>
      </w:r>
      <w:r>
        <w:rPr>
          <w:rFonts w:ascii="GHEA Grapalat" w:hAnsi="GHEA Grapalat"/>
          <w:sz w:val="18"/>
          <w:szCs w:val="18"/>
          <w:lang w:val="hy-AM"/>
        </w:rPr>
        <w:t>«</w:t>
      </w:r>
      <w:r w:rsidRPr="00421AF9">
        <w:rPr>
          <w:rFonts w:ascii="GHEA Grapalat" w:hAnsi="GHEA Grapalat"/>
          <w:sz w:val="18"/>
          <w:szCs w:val="18"/>
          <w:lang w:val="hy-AM"/>
        </w:rPr>
        <w:t xml:space="preserve"> При этом оплата за закупку осуществляется в срок, установленный графиком </w:t>
      </w:r>
      <w:r>
        <w:rPr>
          <w:rFonts w:ascii="GHEA Grapalat" w:hAnsi="GHEA Grapalat"/>
          <w:sz w:val="18"/>
          <w:szCs w:val="18"/>
        </w:rPr>
        <w:t>o</w:t>
      </w:r>
      <w:r w:rsidRPr="00421AF9">
        <w:rPr>
          <w:rFonts w:ascii="GHEA Grapalat" w:hAnsi="GHEA Grapalat"/>
          <w:sz w:val="18"/>
          <w:szCs w:val="18"/>
          <w:lang w:val="hy-AM"/>
        </w:rPr>
        <w:t>платы настоящего Договора, в течение пяти рабочих дней.</w:t>
      </w:r>
      <w:r>
        <w:rPr>
          <w:rFonts w:ascii="GHEA Grapalat" w:hAnsi="GHEA Grapalat"/>
          <w:sz w:val="18"/>
          <w:szCs w:val="18"/>
          <w:lang w:val="hy-AM"/>
        </w:rPr>
        <w:t>»</w:t>
      </w:r>
    </w:p>
    <w:p w14:paraId="6DDF9EF6" w14:textId="77777777" w:rsidR="00AB5994" w:rsidRDefault="00AB5994" w:rsidP="003B2F27">
      <w:pPr>
        <w:pStyle w:val="FootnoteText"/>
        <w:rPr>
          <w:rFonts w:asciiTheme="minorHAnsi" w:hAnsiTheme="minorHAnsi"/>
        </w:rPr>
      </w:pPr>
    </w:p>
    <w:p w14:paraId="36E23615" w14:textId="77777777" w:rsidR="00AB5994" w:rsidRPr="008F6EF8" w:rsidRDefault="00AB5994" w:rsidP="003B2F27">
      <w:pPr>
        <w:pStyle w:val="FootnoteText"/>
        <w:rPr>
          <w:rFonts w:asciiTheme="minorHAnsi" w:hAnsiTheme="minorHAnsi"/>
        </w:rPr>
      </w:pPr>
      <w:r>
        <w:rPr>
          <w:rStyle w:val="FootnoteReference"/>
        </w:rPr>
        <w:t>19</w:t>
      </w:r>
      <w:r>
        <w:t xml:space="preserve"> </w:t>
      </w:r>
      <w:r w:rsidRPr="00A63E72">
        <w:rPr>
          <w:rFonts w:ascii="GHEA Grapalat" w:hAnsi="GHEA Grapalat"/>
          <w:i/>
        </w:rPr>
        <w:t>Абзац исключается, если услуги не являются услугами по ремонту автомобилей, устройств и оборудования</w:t>
      </w:r>
    </w:p>
    <w:p w14:paraId="1F41A111" w14:textId="77777777" w:rsidR="00AB5994" w:rsidRPr="00576D9C" w:rsidRDefault="00AB5994" w:rsidP="003B2F27">
      <w:pPr>
        <w:pStyle w:val="FootnoteText"/>
        <w:rPr>
          <w:rFonts w:asciiTheme="minorHAnsi" w:hAnsiTheme="minorHAnsi"/>
        </w:rPr>
      </w:pPr>
    </w:p>
  </w:footnote>
  <w:footnote w:id="21">
    <w:p w14:paraId="33CCD00F" w14:textId="77777777" w:rsidR="00AB5994" w:rsidRPr="00892F7F" w:rsidRDefault="00AB5994" w:rsidP="003B2F27">
      <w:pPr>
        <w:pStyle w:val="FootnoteText"/>
        <w:jc w:val="both"/>
        <w:rPr>
          <w:rFonts w:ascii="GHEA Grapalat" w:hAnsi="GHEA Grapalat"/>
          <w:i/>
        </w:rPr>
      </w:pPr>
      <w:r>
        <w:rPr>
          <w:rStyle w:val="FootnoteReference"/>
        </w:rPr>
        <w:t>20</w:t>
      </w:r>
      <w:r w:rsidRPr="006F5F33">
        <w:rPr>
          <w:rFonts w:ascii="GHEA Grapalat" w:hAnsi="GHEA Grapalat"/>
        </w:rPr>
        <w:t xml:space="preserve"> </w:t>
      </w:r>
      <w:r w:rsidRPr="006F5F33">
        <w:rPr>
          <w:rFonts w:ascii="GHEA Grapalat" w:hAnsi="GHEA Grapalat"/>
          <w:i/>
        </w:rPr>
        <w:t xml:space="preserve">При заключении Договора на основании пункта 6 статьи 15 Закона Республики Армения "О закупках", </w:t>
      </w:r>
      <w:r w:rsidRPr="00F653BC">
        <w:rPr>
          <w:rFonts w:ascii="GHEA Grapalat" w:hAnsi="GHEA Grapalat"/>
          <w:i/>
        </w:rPr>
        <w:t xml:space="preserve">штраф исчисляется </w:t>
      </w:r>
      <w:r w:rsidRPr="00892F7F">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Pr>
          <w:rFonts w:ascii="GHEA Grapalat" w:hAnsi="GHEA Grapalat"/>
          <w:i/>
        </w:rPr>
        <w:t>.</w:t>
      </w:r>
      <w:r w:rsidRPr="00892F7F">
        <w:rPr>
          <w:rFonts w:ascii="GHEA Grapalat" w:hAnsi="GHEA Grapalat"/>
          <w:i/>
        </w:rPr>
        <w:t xml:space="preserve"> </w:t>
      </w:r>
    </w:p>
    <w:p w14:paraId="5356A2D8" w14:textId="77777777" w:rsidR="00AB5994" w:rsidRPr="0013046C" w:rsidRDefault="00AB5994" w:rsidP="003B2F27">
      <w:pPr>
        <w:pStyle w:val="FootnoteText"/>
        <w:jc w:val="both"/>
        <w:rPr>
          <w:rFonts w:ascii="GHEA Grapalat" w:hAnsi="GHEA Grapalat"/>
          <w:i/>
        </w:rPr>
      </w:pPr>
      <w:r w:rsidRPr="00892F7F">
        <w:rPr>
          <w:rFonts w:ascii="GHEA Grapalat" w:hAnsi="GHEA Grapalat"/>
          <w:i/>
        </w:rPr>
        <w:t>Если до</w:t>
      </w:r>
      <w:r>
        <w:rPr>
          <w:rFonts w:ascii="GHEA Grapalat" w:hAnsi="GHEA Grapalat"/>
          <w:i/>
        </w:rPr>
        <w:t>говор включает в себя больше одного лота,</w:t>
      </w:r>
      <w:r w:rsidRPr="00892F7F">
        <w:rPr>
          <w:rFonts w:ascii="GHEA Grapalat" w:hAnsi="GHEA Grapalat"/>
          <w:i/>
        </w:rPr>
        <w:t xml:space="preserve"> то штраф исчисляется в отношении общей цены, установленной договором </w:t>
      </w:r>
      <w:r>
        <w:rPr>
          <w:rFonts w:ascii="GHEA Grapalat" w:hAnsi="GHEA Grapalat"/>
          <w:i/>
        </w:rPr>
        <w:t>на этот лот.</w:t>
      </w:r>
    </w:p>
    <w:p w14:paraId="3DB218AD" w14:textId="77777777" w:rsidR="00AB5994" w:rsidRPr="0013046C" w:rsidRDefault="00AB5994" w:rsidP="0067463A">
      <w:pPr>
        <w:pStyle w:val="FootnoteText"/>
        <w:jc w:val="both"/>
        <w:rPr>
          <w:rFonts w:ascii="GHEA Grapalat" w:hAnsi="GHEA Grapalat"/>
          <w:i/>
        </w:rPr>
      </w:pPr>
      <w:r w:rsidRPr="001C5541">
        <w:rPr>
          <w:rFonts w:ascii="GHEA Grapalat" w:hAnsi="GHEA Grapalat"/>
          <w:i/>
          <w:vertAlign w:val="superscript"/>
        </w:rPr>
        <w:t>20.1</w:t>
      </w:r>
      <w:r w:rsidRPr="0013046C">
        <w:rPr>
          <w:rFonts w:ascii="GHEA Grapalat" w:hAnsi="GHEA Grapalat"/>
          <w:i/>
        </w:rPr>
        <w:t xml:space="preserve"> Если предметом закупки является оказание услуг технического надзора за выполнением строительных программ, то проект договора дополняется пунктом 5.1.1 следующего содержания: "5.5.1 За несоблюдение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оснащения, технической безопасности, санитарно-гигиенических и экологических (в том числе мер по адаптации к изменению климата), а также за непредоставление письменного заверения, указанного в пункте 3.1 настоящего Договора, к исполнителю применяются следующие меры ответственности:</w:t>
      </w:r>
    </w:p>
    <w:p w14:paraId="74698760" w14:textId="77777777" w:rsidR="00AB5994" w:rsidRPr="006F5F33" w:rsidRDefault="00AB5994" w:rsidP="0067463A">
      <w:pPr>
        <w:pStyle w:val="FootnoteText"/>
        <w:jc w:val="both"/>
        <w:rPr>
          <w:rFonts w:ascii="GHEA Grapalat" w:hAnsi="GHEA Grapalat"/>
          <w:lang w:val="hy-AM"/>
        </w:rPr>
      </w:pPr>
      <w:r w:rsidRPr="006F5F33">
        <w:rPr>
          <w:rFonts w:ascii="GHEA Grapalat" w:hAnsi="GHEA Grapalat"/>
          <w:i/>
        </w:rPr>
        <w:t>.</w:t>
      </w:r>
    </w:p>
    <w:tbl>
      <w:tblPr>
        <w:tblStyle w:val="TableGrid"/>
        <w:tblW w:w="0" w:type="auto"/>
        <w:tblLook w:val="04A0" w:firstRow="1" w:lastRow="0" w:firstColumn="1" w:lastColumn="0" w:noHBand="0" w:noVBand="1"/>
      </w:tblPr>
      <w:tblGrid>
        <w:gridCol w:w="2631"/>
        <w:gridCol w:w="2631"/>
        <w:gridCol w:w="2632"/>
      </w:tblGrid>
      <w:tr w:rsidR="00AB5994" w:rsidRPr="00552B23" w14:paraId="27DBF6F9" w14:textId="77777777" w:rsidTr="00E3441C">
        <w:tc>
          <w:tcPr>
            <w:tcW w:w="2631" w:type="dxa"/>
          </w:tcPr>
          <w:p w14:paraId="0F7B689C" w14:textId="77777777" w:rsidR="00AB5994" w:rsidRPr="00552B23" w:rsidRDefault="00AB5994" w:rsidP="00E3441C">
            <w:pPr>
              <w:pStyle w:val="NormalWeb"/>
              <w:spacing w:before="0" w:beforeAutospacing="0" w:after="0" w:afterAutospacing="0" w:line="360" w:lineRule="auto"/>
              <w:jc w:val="center"/>
              <w:rPr>
                <w:rFonts w:ascii="GHEA Grapalat" w:hAnsi="GHEA Grapalat"/>
                <w:i/>
                <w:sz w:val="16"/>
              </w:rPr>
            </w:pPr>
            <w:r w:rsidRPr="00552B23">
              <w:rPr>
                <w:rFonts w:ascii="GHEA Grapalat" w:hAnsi="GHEA Grapalat"/>
                <w:i/>
                <w:sz w:val="16"/>
              </w:rPr>
              <w:t>N</w:t>
            </w:r>
          </w:p>
        </w:tc>
        <w:tc>
          <w:tcPr>
            <w:tcW w:w="2631" w:type="dxa"/>
          </w:tcPr>
          <w:p w14:paraId="0C68F088" w14:textId="77777777" w:rsidR="00AB5994" w:rsidRPr="0067463A" w:rsidRDefault="00AB5994" w:rsidP="00E3441C">
            <w:pPr>
              <w:pStyle w:val="NormalWeb"/>
              <w:spacing w:before="0" w:beforeAutospacing="0" w:after="0" w:afterAutospacing="0" w:line="360" w:lineRule="auto"/>
              <w:jc w:val="center"/>
              <w:rPr>
                <w:rFonts w:ascii="GHEA Grapalat" w:hAnsi="GHEA Grapalat"/>
                <w:i/>
                <w:sz w:val="16"/>
                <w:szCs w:val="16"/>
                <w:u w:val="single"/>
              </w:rPr>
            </w:pPr>
            <w:r w:rsidRPr="0067463A">
              <w:rPr>
                <w:rFonts w:ascii="GHEA Grapalat" w:hAnsi="GHEA Grapalat" w:cs="Sylfaen"/>
                <w:i/>
                <w:sz w:val="16"/>
                <w:szCs w:val="16"/>
                <w:u w:val="single"/>
                <w:lang w:val="hy-AM"/>
              </w:rPr>
              <w:t>Нарушение</w:t>
            </w:r>
          </w:p>
        </w:tc>
        <w:tc>
          <w:tcPr>
            <w:tcW w:w="2632" w:type="dxa"/>
          </w:tcPr>
          <w:p w14:paraId="30E04C4D" w14:textId="77777777" w:rsidR="00AB5994" w:rsidRPr="0067463A" w:rsidRDefault="00AB5994" w:rsidP="00E3441C">
            <w:pPr>
              <w:pStyle w:val="NormalWeb"/>
              <w:spacing w:before="0" w:beforeAutospacing="0" w:after="0" w:afterAutospacing="0" w:line="360" w:lineRule="auto"/>
              <w:jc w:val="center"/>
              <w:rPr>
                <w:rFonts w:ascii="GHEA Grapalat" w:hAnsi="GHEA Grapalat"/>
                <w:i/>
                <w:sz w:val="16"/>
                <w:szCs w:val="16"/>
                <w:u w:val="single"/>
              </w:rPr>
            </w:pPr>
            <w:r w:rsidRPr="0067463A">
              <w:rPr>
                <w:rFonts w:ascii="GHEA Grapalat" w:hAnsi="GHEA Grapalat"/>
                <w:i/>
                <w:sz w:val="16"/>
                <w:szCs w:val="16"/>
                <w:u w:val="single"/>
                <w:lang w:val="en-US"/>
              </w:rPr>
              <w:t>О</w:t>
            </w:r>
            <w:r w:rsidRPr="0067463A">
              <w:rPr>
                <w:rFonts w:ascii="GHEA Grapalat" w:hAnsi="GHEA Grapalat"/>
                <w:i/>
                <w:sz w:val="16"/>
                <w:szCs w:val="16"/>
                <w:u w:val="single"/>
              </w:rPr>
              <w:t>тветственност</w:t>
            </w:r>
            <w:r w:rsidRPr="0067463A">
              <w:rPr>
                <w:rFonts w:ascii="GHEA Grapalat" w:hAnsi="GHEA Grapalat"/>
                <w:i/>
                <w:sz w:val="16"/>
                <w:szCs w:val="16"/>
                <w:u w:val="single"/>
                <w:lang w:val="en-US"/>
              </w:rPr>
              <w:t>ь</w:t>
            </w:r>
          </w:p>
        </w:tc>
      </w:tr>
      <w:tr w:rsidR="00AB5994" w:rsidRPr="00552B23" w14:paraId="02B991F9" w14:textId="77777777" w:rsidTr="00E3441C">
        <w:tc>
          <w:tcPr>
            <w:tcW w:w="2631" w:type="dxa"/>
          </w:tcPr>
          <w:p w14:paraId="3C9E6F7F" w14:textId="77777777" w:rsidR="00AB5994" w:rsidRPr="00552B23" w:rsidRDefault="00AB5994" w:rsidP="00E3441C">
            <w:pPr>
              <w:pStyle w:val="NormalWeb"/>
              <w:spacing w:before="0" w:beforeAutospacing="0" w:after="0" w:afterAutospacing="0" w:line="360" w:lineRule="auto"/>
              <w:jc w:val="center"/>
              <w:rPr>
                <w:rFonts w:ascii="GHEA Grapalat" w:hAnsi="GHEA Grapalat"/>
                <w:i/>
                <w:sz w:val="16"/>
              </w:rPr>
            </w:pPr>
          </w:p>
        </w:tc>
        <w:tc>
          <w:tcPr>
            <w:tcW w:w="2631" w:type="dxa"/>
          </w:tcPr>
          <w:p w14:paraId="25282817" w14:textId="77777777" w:rsidR="00AB5994" w:rsidRPr="00552B23" w:rsidRDefault="00AB5994" w:rsidP="00E3441C">
            <w:pPr>
              <w:pStyle w:val="NormalWeb"/>
              <w:spacing w:before="0" w:beforeAutospacing="0" w:after="0" w:afterAutospacing="0" w:line="360" w:lineRule="auto"/>
              <w:jc w:val="center"/>
              <w:rPr>
                <w:rFonts w:ascii="GHEA Grapalat" w:hAnsi="GHEA Grapalat"/>
                <w:i/>
                <w:sz w:val="16"/>
              </w:rPr>
            </w:pPr>
          </w:p>
        </w:tc>
        <w:tc>
          <w:tcPr>
            <w:tcW w:w="2632" w:type="dxa"/>
          </w:tcPr>
          <w:p w14:paraId="1096C2BD" w14:textId="77777777" w:rsidR="00AB5994" w:rsidRPr="00552B23" w:rsidRDefault="00AB5994" w:rsidP="00E3441C">
            <w:pPr>
              <w:pStyle w:val="NormalWeb"/>
              <w:spacing w:before="0" w:beforeAutospacing="0" w:after="0" w:afterAutospacing="0" w:line="360" w:lineRule="auto"/>
              <w:jc w:val="center"/>
              <w:rPr>
                <w:rFonts w:ascii="GHEA Grapalat" w:hAnsi="GHEA Grapalat"/>
                <w:i/>
                <w:sz w:val="16"/>
              </w:rPr>
            </w:pPr>
          </w:p>
        </w:tc>
      </w:tr>
      <w:tr w:rsidR="00AB5994" w:rsidRPr="00552B23" w14:paraId="072EB265" w14:textId="77777777" w:rsidTr="00E3441C">
        <w:tc>
          <w:tcPr>
            <w:tcW w:w="2631" w:type="dxa"/>
          </w:tcPr>
          <w:p w14:paraId="2421B19C" w14:textId="77777777" w:rsidR="00AB5994" w:rsidRPr="00552B23" w:rsidRDefault="00AB5994" w:rsidP="00E3441C">
            <w:pPr>
              <w:pStyle w:val="NormalWeb"/>
              <w:spacing w:before="0" w:beforeAutospacing="0" w:after="0" w:afterAutospacing="0" w:line="360" w:lineRule="auto"/>
              <w:jc w:val="center"/>
              <w:rPr>
                <w:rFonts w:ascii="GHEA Grapalat" w:hAnsi="GHEA Grapalat"/>
                <w:i/>
                <w:sz w:val="16"/>
              </w:rPr>
            </w:pPr>
          </w:p>
        </w:tc>
        <w:tc>
          <w:tcPr>
            <w:tcW w:w="2631" w:type="dxa"/>
          </w:tcPr>
          <w:p w14:paraId="3BA77156" w14:textId="77777777" w:rsidR="00AB5994" w:rsidRPr="00552B23" w:rsidRDefault="00AB5994" w:rsidP="00E3441C">
            <w:pPr>
              <w:pStyle w:val="NormalWeb"/>
              <w:spacing w:before="0" w:beforeAutospacing="0" w:after="0" w:afterAutospacing="0" w:line="360" w:lineRule="auto"/>
              <w:jc w:val="center"/>
              <w:rPr>
                <w:rFonts w:ascii="GHEA Grapalat" w:hAnsi="GHEA Grapalat"/>
                <w:i/>
                <w:sz w:val="16"/>
              </w:rPr>
            </w:pPr>
          </w:p>
        </w:tc>
        <w:tc>
          <w:tcPr>
            <w:tcW w:w="2632" w:type="dxa"/>
          </w:tcPr>
          <w:p w14:paraId="21B3BB8C" w14:textId="77777777" w:rsidR="00AB5994" w:rsidRPr="00552B23" w:rsidRDefault="00AB5994" w:rsidP="00E3441C">
            <w:pPr>
              <w:pStyle w:val="NormalWeb"/>
              <w:spacing w:before="0" w:beforeAutospacing="0" w:after="0" w:afterAutospacing="0" w:line="360" w:lineRule="auto"/>
              <w:jc w:val="center"/>
              <w:rPr>
                <w:rFonts w:ascii="GHEA Grapalat" w:hAnsi="GHEA Grapalat"/>
                <w:i/>
                <w:sz w:val="16"/>
              </w:rPr>
            </w:pPr>
          </w:p>
        </w:tc>
      </w:tr>
      <w:tr w:rsidR="00AB5994" w:rsidRPr="00552B23" w14:paraId="6AFCC298" w14:textId="77777777" w:rsidTr="00E3441C">
        <w:tc>
          <w:tcPr>
            <w:tcW w:w="2631" w:type="dxa"/>
          </w:tcPr>
          <w:p w14:paraId="257E7993" w14:textId="77777777" w:rsidR="00AB5994" w:rsidRPr="00552B23" w:rsidRDefault="00AB5994" w:rsidP="00E3441C">
            <w:pPr>
              <w:pStyle w:val="NormalWeb"/>
              <w:spacing w:before="0" w:beforeAutospacing="0" w:after="0" w:afterAutospacing="0" w:line="360" w:lineRule="auto"/>
              <w:jc w:val="center"/>
              <w:rPr>
                <w:rFonts w:ascii="GHEA Grapalat" w:hAnsi="GHEA Grapalat"/>
                <w:i/>
                <w:sz w:val="16"/>
              </w:rPr>
            </w:pPr>
          </w:p>
        </w:tc>
        <w:tc>
          <w:tcPr>
            <w:tcW w:w="2631" w:type="dxa"/>
          </w:tcPr>
          <w:p w14:paraId="000ACEAE" w14:textId="77777777" w:rsidR="00AB5994" w:rsidRPr="00552B23" w:rsidRDefault="00AB5994" w:rsidP="00E3441C">
            <w:pPr>
              <w:pStyle w:val="NormalWeb"/>
              <w:spacing w:before="0" w:beforeAutospacing="0" w:after="0" w:afterAutospacing="0" w:line="360" w:lineRule="auto"/>
              <w:jc w:val="center"/>
              <w:rPr>
                <w:rFonts w:ascii="GHEA Grapalat" w:hAnsi="GHEA Grapalat"/>
                <w:i/>
                <w:sz w:val="16"/>
              </w:rPr>
            </w:pPr>
          </w:p>
        </w:tc>
        <w:tc>
          <w:tcPr>
            <w:tcW w:w="2632" w:type="dxa"/>
          </w:tcPr>
          <w:p w14:paraId="39A78742" w14:textId="77777777" w:rsidR="00AB5994" w:rsidRPr="00552B23" w:rsidRDefault="00AB5994" w:rsidP="00E3441C">
            <w:pPr>
              <w:pStyle w:val="NormalWeb"/>
              <w:spacing w:before="0" w:beforeAutospacing="0" w:after="0" w:afterAutospacing="0" w:line="360" w:lineRule="auto"/>
              <w:jc w:val="center"/>
              <w:rPr>
                <w:rFonts w:ascii="GHEA Grapalat" w:hAnsi="GHEA Grapalat"/>
                <w:i/>
                <w:sz w:val="16"/>
              </w:rPr>
            </w:pPr>
          </w:p>
        </w:tc>
      </w:tr>
      <w:tr w:rsidR="00AB5994" w:rsidRPr="00552B23" w14:paraId="6884D35D" w14:textId="77777777" w:rsidTr="00E3441C">
        <w:tc>
          <w:tcPr>
            <w:tcW w:w="2631" w:type="dxa"/>
          </w:tcPr>
          <w:p w14:paraId="7DC243F7" w14:textId="77777777" w:rsidR="00AB5994" w:rsidRPr="00552B23" w:rsidRDefault="00AB5994" w:rsidP="00E3441C">
            <w:pPr>
              <w:pStyle w:val="NormalWeb"/>
              <w:spacing w:before="0" w:beforeAutospacing="0" w:after="0" w:afterAutospacing="0" w:line="360" w:lineRule="auto"/>
              <w:jc w:val="center"/>
              <w:rPr>
                <w:rFonts w:ascii="GHEA Grapalat" w:hAnsi="GHEA Grapalat"/>
                <w:i/>
                <w:sz w:val="16"/>
              </w:rPr>
            </w:pPr>
          </w:p>
        </w:tc>
        <w:tc>
          <w:tcPr>
            <w:tcW w:w="2631" w:type="dxa"/>
          </w:tcPr>
          <w:p w14:paraId="20B65996" w14:textId="77777777" w:rsidR="00AB5994" w:rsidRPr="00552B23" w:rsidRDefault="00AB5994" w:rsidP="00E3441C">
            <w:pPr>
              <w:pStyle w:val="NormalWeb"/>
              <w:spacing w:before="0" w:beforeAutospacing="0" w:after="0" w:afterAutospacing="0" w:line="360" w:lineRule="auto"/>
              <w:jc w:val="center"/>
              <w:rPr>
                <w:rFonts w:ascii="GHEA Grapalat" w:hAnsi="GHEA Grapalat"/>
                <w:i/>
                <w:sz w:val="16"/>
              </w:rPr>
            </w:pPr>
          </w:p>
        </w:tc>
        <w:tc>
          <w:tcPr>
            <w:tcW w:w="2632" w:type="dxa"/>
          </w:tcPr>
          <w:p w14:paraId="0E9796E7" w14:textId="77777777" w:rsidR="00AB5994" w:rsidRPr="00552B23" w:rsidRDefault="00AB5994" w:rsidP="00E3441C">
            <w:pPr>
              <w:pStyle w:val="NormalWeb"/>
              <w:spacing w:before="0" w:beforeAutospacing="0" w:after="0" w:afterAutospacing="0" w:line="360" w:lineRule="auto"/>
              <w:jc w:val="center"/>
              <w:rPr>
                <w:rFonts w:ascii="GHEA Grapalat" w:hAnsi="GHEA Grapalat"/>
                <w:i/>
                <w:sz w:val="16"/>
              </w:rPr>
            </w:pPr>
          </w:p>
        </w:tc>
      </w:tr>
    </w:tbl>
    <w:p w14:paraId="4AAD8082" w14:textId="77777777" w:rsidR="00AB5994" w:rsidRPr="006F5F33" w:rsidRDefault="00AB5994" w:rsidP="003B2F27">
      <w:pPr>
        <w:pStyle w:val="FootnoteText"/>
        <w:jc w:val="both"/>
        <w:rPr>
          <w:rFonts w:ascii="GHEA Grapalat" w:hAnsi="GHEA Grapalat"/>
          <w:lang w:val="hy-AM"/>
        </w:rPr>
      </w:pPr>
      <w:r w:rsidRPr="00A144D9">
        <w:rPr>
          <w:rFonts w:ascii="GHEA Grapalat" w:hAnsi="GHEA Grapalat"/>
          <w:i/>
          <w:lang w:val="hy-AM"/>
        </w:rPr>
        <w:t>...» а в пункте 5.4 цифры "5.2 и 5.3" заменяются цифрами " 5.2, 5.3 и 5.5.1"</w:t>
      </w:r>
      <w:r w:rsidRPr="006F5F33">
        <w:rPr>
          <w:rFonts w:ascii="GHEA Grapalat" w:hAnsi="GHEA Grapalat"/>
          <w:i/>
        </w:rPr>
        <w:t>.</w:t>
      </w:r>
    </w:p>
    <w:p w14:paraId="7D27E060" w14:textId="77777777" w:rsidR="00AB5994" w:rsidRPr="00576D9C" w:rsidRDefault="00AB5994" w:rsidP="003B2F27">
      <w:pPr>
        <w:pStyle w:val="FootnoteText"/>
        <w:jc w:val="both"/>
        <w:rPr>
          <w:rFonts w:ascii="GHEA Grapalat" w:hAnsi="GHEA Grapalat"/>
          <w:lang w:val="hy-AM"/>
        </w:rPr>
      </w:pPr>
    </w:p>
  </w:footnote>
  <w:footnote w:id="22">
    <w:p w14:paraId="7DD7CB51" w14:textId="77777777" w:rsidR="00AB5994" w:rsidRPr="006F5F33" w:rsidRDefault="00AB5994" w:rsidP="003B2F27">
      <w:pPr>
        <w:pStyle w:val="FootnoteText"/>
        <w:jc w:val="both"/>
        <w:rPr>
          <w:rFonts w:ascii="GHEA Grapalat" w:hAnsi="GHEA Grapalat"/>
        </w:rPr>
      </w:pPr>
      <w:r>
        <w:rPr>
          <w:rStyle w:val="FootnoteReference"/>
        </w:rPr>
        <w:t>21</w:t>
      </w:r>
      <w:r w:rsidRPr="006F5F33">
        <w:rPr>
          <w:rFonts w:ascii="GHEA Grapalat" w:hAnsi="GHEA Grapalat"/>
        </w:rPr>
        <w:t xml:space="preserve"> </w:t>
      </w:r>
      <w:r w:rsidRPr="006F5F33">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23">
    <w:p w14:paraId="5A9FD9C9" w14:textId="77777777" w:rsidR="00AB5994" w:rsidRPr="006F5F33" w:rsidRDefault="00AB5994" w:rsidP="003B2F27">
      <w:pPr>
        <w:pStyle w:val="FootnoteText"/>
        <w:jc w:val="both"/>
        <w:rPr>
          <w:rFonts w:ascii="GHEA Grapalat" w:hAnsi="GHEA Grapalat"/>
          <w:lang w:val="hy-AM"/>
        </w:rPr>
      </w:pPr>
      <w:r>
        <w:rPr>
          <w:rStyle w:val="FootnoteReference"/>
        </w:rPr>
        <w:t>22</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24">
    <w:p w14:paraId="4172DB7F" w14:textId="77777777" w:rsidR="00AB5994" w:rsidRPr="006F5F33" w:rsidRDefault="00AB5994" w:rsidP="003B2F27">
      <w:pPr>
        <w:pStyle w:val="FootnoteText"/>
        <w:jc w:val="both"/>
        <w:rPr>
          <w:rFonts w:ascii="GHEA Grapalat" w:hAnsi="GHEA Grapalat"/>
        </w:rPr>
      </w:pPr>
      <w:r>
        <w:rPr>
          <w:rStyle w:val="FootnoteReference"/>
        </w:rPr>
        <w:t>23</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25">
    <w:p w14:paraId="6E5B6B0E" w14:textId="77777777" w:rsidR="00AB5994" w:rsidRPr="006F5F33" w:rsidRDefault="00AB5994" w:rsidP="003B2F27">
      <w:pPr>
        <w:pStyle w:val="FootnoteText"/>
        <w:jc w:val="both"/>
        <w:rPr>
          <w:rFonts w:ascii="GHEA Grapalat" w:hAnsi="GHEA Grapalat"/>
        </w:rPr>
      </w:pPr>
      <w:r w:rsidRPr="00842146">
        <w:rPr>
          <w:rStyle w:val="FootnoteReference"/>
        </w:rPr>
        <w:t>24</w:t>
      </w:r>
      <w:r w:rsidRPr="00842146">
        <w:rPr>
          <w:rFonts w:ascii="GHEA Grapalat" w:hAnsi="GHEA Grapalat"/>
        </w:rPr>
        <w:t xml:space="preserve"> </w:t>
      </w:r>
      <w:r w:rsidRPr="00842146">
        <w:rPr>
          <w:rFonts w:ascii="GHEA Grapalat" w:hAnsi="GHEA Grapalat"/>
          <w:i/>
        </w:rPr>
        <w:t>Если Договор заключается на основании части 6 статьи 15 закона Республики Армения "О</w:t>
      </w:r>
      <w:r w:rsidRPr="00842146">
        <w:rPr>
          <w:rFonts w:ascii="Courier New" w:hAnsi="Courier New" w:cs="Courier New"/>
          <w:i/>
          <w:lang w:val="en-US"/>
        </w:rPr>
        <w:t> </w:t>
      </w:r>
      <w:r w:rsidRPr="00842146">
        <w:rPr>
          <w:rFonts w:ascii="GHEA Grapalat" w:hAnsi="GHEA Grapalat"/>
          <w:i/>
        </w:rPr>
        <w:t>закупках", и цена Договора не превышает двадцатипятикратный размер базовой единицы</w:t>
      </w:r>
      <w:r w:rsidRPr="006F5F33">
        <w:rPr>
          <w:rFonts w:ascii="GHEA Grapalat" w:hAnsi="GHEA Grapalat"/>
          <w:i/>
        </w:rPr>
        <w:t xml:space="preserve"> закупок, то настоящий пункт редактируется, удаляя из последнего </w:t>
      </w:r>
      <w:r>
        <w:rPr>
          <w:rFonts w:ascii="GHEA Grapalat" w:hAnsi="GHEA Grapalat"/>
          <w:i/>
        </w:rPr>
        <w:t>4-ое</w:t>
      </w:r>
      <w:r w:rsidRPr="006F5F33">
        <w:rPr>
          <w:rFonts w:ascii="GHEA Grapalat" w:hAnsi="GHEA Grapalat"/>
          <w:i/>
        </w:rPr>
        <w:t xml:space="preserve"> предложение, а </w:t>
      </w:r>
      <w:r>
        <w:rPr>
          <w:rFonts w:ascii="GHEA Grapalat" w:hAnsi="GHEA Grapalat"/>
          <w:i/>
        </w:rPr>
        <w:t>5-</w:t>
      </w:r>
      <w:r w:rsidRPr="006F5F33">
        <w:rPr>
          <w:rFonts w:ascii="GHEA Grapalat" w:hAnsi="GHEA Grapalat"/>
          <w:i/>
        </w:rPr>
        <w:t>ое предложение редактируется, заменив слова", а при замене обеспечени</w:t>
      </w:r>
      <w:r>
        <w:rPr>
          <w:rFonts w:ascii="GHEA Grapalat" w:hAnsi="GHEA Grapalat"/>
          <w:i/>
        </w:rPr>
        <w:t>й Квалификации и</w:t>
      </w:r>
      <w:r w:rsidRPr="006F5F33">
        <w:rPr>
          <w:rFonts w:ascii="GHEA Grapalat" w:hAnsi="GHEA Grapalat"/>
          <w:i/>
        </w:rPr>
        <w:t xml:space="preserve"> Договора, представленн</w:t>
      </w:r>
      <w:r>
        <w:rPr>
          <w:rFonts w:ascii="GHEA Grapalat" w:hAnsi="GHEA Grapalat"/>
          <w:i/>
        </w:rPr>
        <w:t xml:space="preserve">ых </w:t>
      </w:r>
      <w:r w:rsidRPr="006F5F33">
        <w:rPr>
          <w:rFonts w:ascii="GHEA Grapalat" w:hAnsi="GHEA Grapalat"/>
          <w:i/>
        </w:rPr>
        <w:t>в виде неустойки, —</w:t>
      </w:r>
      <w:r w:rsidRPr="008842CE">
        <w:rPr>
          <w:rFonts w:ascii="GHEA Grapalat" w:hAnsi="GHEA Grapalat"/>
          <w:i/>
        </w:rPr>
        <w:t>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6F5F33">
        <w:rPr>
          <w:rFonts w:ascii="GHEA Grapalat" w:hAnsi="GHEA Grapalat"/>
          <w:i/>
        </w:rPr>
        <w:t xml:space="preserve"> " словом "и".</w:t>
      </w:r>
    </w:p>
    <w:p w14:paraId="4426E2B5" w14:textId="77777777" w:rsidR="00AB5994" w:rsidRPr="009E00B3" w:rsidRDefault="00AB5994" w:rsidP="00310CF3">
      <w:pPr>
        <w:pStyle w:val="FootnoteText"/>
        <w:ind w:firstLine="708"/>
        <w:jc w:val="both"/>
        <w:rPr>
          <w:rFonts w:ascii="GHEA Grapalat" w:hAnsi="GHEA Grapalat"/>
          <w:i/>
        </w:rPr>
      </w:pPr>
      <w:r w:rsidRPr="00310CF3">
        <w:rPr>
          <w:rFonts w:ascii="GHEA Grapalat" w:hAnsi="GHEA Grapalat"/>
          <w:i/>
        </w:rPr>
        <w:t xml:space="preserve">Настоящий пункт исключается из Договора, если Договор не заключается на </w:t>
      </w:r>
      <w:r w:rsidRPr="009E00B3">
        <w:rPr>
          <w:rFonts w:ascii="GHEA Grapalat" w:hAnsi="GHEA Grapalat"/>
          <w:i/>
        </w:rPr>
        <w:t>основании части 6 статьи 15 закона Республики Армения "О закупках".</w:t>
      </w:r>
    </w:p>
    <w:p w14:paraId="22D425E1" w14:textId="77777777" w:rsidR="00AB5994" w:rsidRPr="00A47171" w:rsidRDefault="00AB5994" w:rsidP="007122CD">
      <w:pPr>
        <w:pStyle w:val="FootnoteText"/>
        <w:jc w:val="both"/>
        <w:rPr>
          <w:rFonts w:ascii="GHEA Grapalat" w:hAnsi="GHEA Grapalat"/>
          <w:i/>
          <w:lang w:eastAsia="en-US"/>
        </w:rPr>
      </w:pPr>
      <w:r w:rsidRPr="009E00B3">
        <w:rPr>
          <w:rFonts w:ascii="GHEA Grapalat" w:hAnsi="GHEA Grapalat"/>
          <w:i/>
          <w:lang w:eastAsia="en-US"/>
        </w:rPr>
        <w:tab/>
      </w:r>
    </w:p>
  </w:footnote>
  <w:footnote w:id="26">
    <w:p w14:paraId="3FBDE056" w14:textId="77777777" w:rsidR="00AB5994" w:rsidRPr="00CA2754" w:rsidRDefault="00AB5994" w:rsidP="003B2F27">
      <w:pPr>
        <w:widowControl w:val="0"/>
        <w:spacing w:after="160" w:line="360" w:lineRule="auto"/>
        <w:jc w:val="both"/>
        <w:rPr>
          <w:rFonts w:ascii="GHEA Grapalat" w:hAnsi="GHEA Grapalat" w:cs="Sylfaen"/>
          <w:i/>
          <w:sz w:val="20"/>
          <w:szCs w:val="20"/>
        </w:rPr>
      </w:pPr>
      <w:r w:rsidRPr="00CA2754">
        <w:rPr>
          <w:rStyle w:val="FootnoteReference"/>
          <w:sz w:val="20"/>
          <w:szCs w:val="20"/>
        </w:rPr>
        <w:t>*</w:t>
      </w:r>
      <w:r w:rsidRPr="00CA2754">
        <w:rPr>
          <w:sz w:val="20"/>
          <w:szCs w:val="20"/>
        </w:rPr>
        <w:t xml:space="preserve"> </w:t>
      </w:r>
      <w:r w:rsidRPr="00CA2754">
        <w:rPr>
          <w:rFonts w:ascii="GHEA Grapalat" w:hAnsi="GHEA Grapalat"/>
          <w:i/>
          <w:sz w:val="20"/>
          <w:szCs w:val="20"/>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14:paraId="72541489" w14:textId="77777777" w:rsidR="00AB5994" w:rsidRPr="00CA2754" w:rsidRDefault="00AB5994" w:rsidP="003B2F27">
      <w:pPr>
        <w:pStyle w:val="FootnoteText"/>
        <w:jc w:val="both"/>
        <w:rPr>
          <w:sz w:val="2"/>
          <w:szCs w:val="2"/>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FA0F0E"/>
    <w:multiLevelType w:val="hybridMultilevel"/>
    <w:tmpl w:val="2BF81860"/>
    <w:lvl w:ilvl="0" w:tplc="A3600738">
      <w:start w:val="1"/>
      <w:numFmt w:val="decimal"/>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5521F84"/>
    <w:multiLevelType w:val="hybridMultilevel"/>
    <w:tmpl w:val="FC1C55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0"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1E7E7541"/>
    <w:multiLevelType w:val="hybridMultilevel"/>
    <w:tmpl w:val="0BA662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3"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A5061A4"/>
    <w:multiLevelType w:val="hybridMultilevel"/>
    <w:tmpl w:val="19F88F2E"/>
    <w:lvl w:ilvl="0" w:tplc="04090001">
      <w:start w:val="1"/>
      <w:numFmt w:val="bullet"/>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17"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54657DEB"/>
    <w:multiLevelType w:val="hybridMultilevel"/>
    <w:tmpl w:val="763C55FC"/>
    <w:lvl w:ilvl="0" w:tplc="04090011">
      <w:start w:val="1"/>
      <w:numFmt w:val="decimal"/>
      <w:lvlText w:val="%1)"/>
      <w:lvlJc w:val="left"/>
      <w:pPr>
        <w:ind w:left="644" w:hanging="360"/>
      </w:pPr>
      <w:rPr>
        <w:rFonts w:cs="Times New Roman"/>
      </w:rPr>
    </w:lvl>
    <w:lvl w:ilvl="1" w:tplc="04090019">
      <w:start w:val="1"/>
      <w:numFmt w:val="lowerLetter"/>
      <w:lvlText w:val="%2."/>
      <w:lvlJc w:val="left"/>
      <w:pPr>
        <w:ind w:left="1156" w:hanging="360"/>
      </w:pPr>
    </w:lvl>
    <w:lvl w:ilvl="2" w:tplc="0409001B">
      <w:start w:val="1"/>
      <w:numFmt w:val="lowerRoman"/>
      <w:lvlText w:val="%3."/>
      <w:lvlJc w:val="right"/>
      <w:pPr>
        <w:ind w:left="1876" w:hanging="180"/>
      </w:pPr>
    </w:lvl>
    <w:lvl w:ilvl="3" w:tplc="0409000F">
      <w:start w:val="1"/>
      <w:numFmt w:val="decimal"/>
      <w:lvlText w:val="%4."/>
      <w:lvlJc w:val="left"/>
      <w:pPr>
        <w:ind w:left="2596" w:hanging="360"/>
      </w:pPr>
    </w:lvl>
    <w:lvl w:ilvl="4" w:tplc="04090019">
      <w:start w:val="1"/>
      <w:numFmt w:val="lowerLetter"/>
      <w:lvlText w:val="%5."/>
      <w:lvlJc w:val="left"/>
      <w:pPr>
        <w:ind w:left="3316" w:hanging="360"/>
      </w:pPr>
    </w:lvl>
    <w:lvl w:ilvl="5" w:tplc="0409001B">
      <w:start w:val="1"/>
      <w:numFmt w:val="lowerRoman"/>
      <w:lvlText w:val="%6."/>
      <w:lvlJc w:val="right"/>
      <w:pPr>
        <w:ind w:left="4036" w:hanging="180"/>
      </w:pPr>
    </w:lvl>
    <w:lvl w:ilvl="6" w:tplc="0409000F">
      <w:start w:val="1"/>
      <w:numFmt w:val="decimal"/>
      <w:lvlText w:val="%7."/>
      <w:lvlJc w:val="left"/>
      <w:pPr>
        <w:ind w:left="4756" w:hanging="360"/>
      </w:pPr>
    </w:lvl>
    <w:lvl w:ilvl="7" w:tplc="04090019">
      <w:start w:val="1"/>
      <w:numFmt w:val="lowerLetter"/>
      <w:lvlText w:val="%8."/>
      <w:lvlJc w:val="left"/>
      <w:pPr>
        <w:ind w:left="5476" w:hanging="360"/>
      </w:pPr>
    </w:lvl>
    <w:lvl w:ilvl="8" w:tplc="0409001B">
      <w:start w:val="1"/>
      <w:numFmt w:val="lowerRoman"/>
      <w:lvlText w:val="%9."/>
      <w:lvlJc w:val="right"/>
      <w:pPr>
        <w:ind w:left="6196" w:hanging="180"/>
      </w:pPr>
    </w:lvl>
  </w:abstractNum>
  <w:abstractNum w:abstractNumId="21" w15:restartNumberingAfterBreak="0">
    <w:nsid w:val="54CC4DB7"/>
    <w:multiLevelType w:val="hybridMultilevel"/>
    <w:tmpl w:val="FE16383E"/>
    <w:lvl w:ilvl="0" w:tplc="909C2C12">
      <w:start w:val="2"/>
      <w:numFmt w:val="decimal"/>
      <w:lvlText w:val="%1)"/>
      <w:lvlJc w:val="left"/>
      <w:pPr>
        <w:ind w:left="644" w:hanging="360"/>
      </w:pPr>
      <w:rPr>
        <w:rFonts w:cs="Times New Roman"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2"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5"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6"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7" w15:restartNumberingAfterBreak="0">
    <w:nsid w:val="62117C00"/>
    <w:multiLevelType w:val="hybridMultilevel"/>
    <w:tmpl w:val="C1B26E0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7F33122"/>
    <w:multiLevelType w:val="multilevel"/>
    <w:tmpl w:val="C8169878"/>
    <w:lvl w:ilvl="0">
      <w:start w:val="1"/>
      <w:numFmt w:val="decimal"/>
      <w:lvlText w:val="%1."/>
      <w:lvlJc w:val="left"/>
      <w:pPr>
        <w:ind w:left="720" w:hanging="360"/>
      </w:pPr>
      <w:rPr>
        <w:rFonts w:hint="default"/>
        <w:b/>
        <w:i w:val="0"/>
        <w:lang w:val="es-ES"/>
      </w:rPr>
    </w:lvl>
    <w:lvl w:ilvl="1">
      <w:start w:val="2"/>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1"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2" w15:restartNumberingAfterBreak="0">
    <w:nsid w:val="744F539D"/>
    <w:multiLevelType w:val="multilevel"/>
    <w:tmpl w:val="F132C8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4"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1295675274">
    <w:abstractNumId w:val="23"/>
  </w:num>
  <w:num w:numId="2" w16cid:durableId="387459395">
    <w:abstractNumId w:val="12"/>
  </w:num>
  <w:num w:numId="3" w16cid:durableId="1874881267">
    <w:abstractNumId w:val="22"/>
  </w:num>
  <w:num w:numId="4" w16cid:durableId="223028077">
    <w:abstractNumId w:val="17"/>
  </w:num>
  <w:num w:numId="5" w16cid:durableId="1672756858">
    <w:abstractNumId w:val="28"/>
  </w:num>
  <w:num w:numId="6" w16cid:durableId="2105149870">
    <w:abstractNumId w:val="23"/>
    <w:lvlOverride w:ilvl="0">
      <w:startOverride w:val="1"/>
    </w:lvlOverride>
    <w:lvlOverride w:ilvl="1"/>
    <w:lvlOverride w:ilvl="2"/>
    <w:lvlOverride w:ilvl="3"/>
    <w:lvlOverride w:ilvl="4"/>
    <w:lvlOverride w:ilvl="5"/>
    <w:lvlOverride w:ilvl="6"/>
    <w:lvlOverride w:ilvl="7"/>
    <w:lvlOverride w:ilvl="8"/>
  </w:num>
  <w:num w:numId="7" w16cid:durableId="33511263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49556421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721587631">
    <w:abstractNumId w:val="19"/>
  </w:num>
  <w:num w:numId="10" w16cid:durableId="1759598608">
    <w:abstractNumId w:val="5"/>
  </w:num>
  <w:num w:numId="11" w16cid:durableId="1508865929">
    <w:abstractNumId w:val="9"/>
  </w:num>
  <w:num w:numId="12" w16cid:durableId="1589654342">
    <w:abstractNumId w:val="34"/>
  </w:num>
  <w:num w:numId="13" w16cid:durableId="1438256918">
    <w:abstractNumId w:val="31"/>
  </w:num>
  <w:num w:numId="14" w16cid:durableId="1401906170">
    <w:abstractNumId w:val="14"/>
  </w:num>
  <w:num w:numId="15" w16cid:durableId="305278576">
    <w:abstractNumId w:val="33"/>
  </w:num>
  <w:num w:numId="16" w16cid:durableId="765926278">
    <w:abstractNumId w:val="15"/>
  </w:num>
  <w:num w:numId="17" w16cid:durableId="1099060289">
    <w:abstractNumId w:val="6"/>
  </w:num>
  <w:num w:numId="18" w16cid:durableId="897394693">
    <w:abstractNumId w:val="1"/>
  </w:num>
  <w:num w:numId="19" w16cid:durableId="1454517226">
    <w:abstractNumId w:val="18"/>
  </w:num>
  <w:num w:numId="20" w16cid:durableId="1082292512">
    <w:abstractNumId w:val="18"/>
  </w:num>
  <w:num w:numId="21" w16cid:durableId="1825123915">
    <w:abstractNumId w:val="20"/>
  </w:num>
  <w:num w:numId="22" w16cid:durableId="873617158">
    <w:abstractNumId w:val="24"/>
  </w:num>
  <w:num w:numId="23" w16cid:durableId="1393692908">
    <w:abstractNumId w:val="7"/>
  </w:num>
  <w:num w:numId="24" w16cid:durableId="1907642191">
    <w:abstractNumId w:val="20"/>
  </w:num>
  <w:num w:numId="25" w16cid:durableId="1023172057">
    <w:abstractNumId w:val="13"/>
  </w:num>
  <w:num w:numId="26" w16cid:durableId="786780925">
    <w:abstractNumId w:val="4"/>
  </w:num>
  <w:num w:numId="27" w16cid:durableId="1418669292">
    <w:abstractNumId w:val="3"/>
  </w:num>
  <w:num w:numId="28" w16cid:durableId="210851115">
    <w:abstractNumId w:val="0"/>
  </w:num>
  <w:num w:numId="29" w16cid:durableId="352147515">
    <w:abstractNumId w:val="10"/>
  </w:num>
  <w:num w:numId="30" w16cid:durableId="1419205184">
    <w:abstractNumId w:val="29"/>
  </w:num>
  <w:num w:numId="31" w16cid:durableId="1405908099">
    <w:abstractNumId w:val="25"/>
  </w:num>
  <w:num w:numId="32" w16cid:durableId="775517038">
    <w:abstractNumId w:val="26"/>
  </w:num>
  <w:num w:numId="33" w16cid:durableId="369689046">
    <w:abstractNumId w:val="21"/>
  </w:num>
  <w:num w:numId="34" w16cid:durableId="393508864">
    <w:abstractNumId w:val="30"/>
  </w:num>
  <w:num w:numId="35" w16cid:durableId="882332575">
    <w:abstractNumId w:val="27"/>
  </w:num>
  <w:num w:numId="36" w16cid:durableId="890195089">
    <w:abstractNumId w:val="2"/>
  </w:num>
  <w:num w:numId="37" w16cid:durableId="1297951301">
    <w:abstractNumId w:val="8"/>
  </w:num>
  <w:num w:numId="38" w16cid:durableId="1171488268">
    <w:abstractNumId w:val="16"/>
  </w:num>
  <w:num w:numId="39" w16cid:durableId="1478374902">
    <w:abstractNumId w:val="11"/>
  </w:num>
  <w:num w:numId="40" w16cid:durableId="2012951297">
    <w:abstractNumId w:val="3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345"/>
    <w:rsid w:val="0000037D"/>
    <w:rsid w:val="00000531"/>
    <w:rsid w:val="00000958"/>
    <w:rsid w:val="000013D6"/>
    <w:rsid w:val="000016BB"/>
    <w:rsid w:val="00002079"/>
    <w:rsid w:val="000027E1"/>
    <w:rsid w:val="00002C23"/>
    <w:rsid w:val="000031E3"/>
    <w:rsid w:val="000032AC"/>
    <w:rsid w:val="000033BC"/>
    <w:rsid w:val="00003DF0"/>
    <w:rsid w:val="00004B08"/>
    <w:rsid w:val="000058CF"/>
    <w:rsid w:val="00005D30"/>
    <w:rsid w:val="0000622A"/>
    <w:rsid w:val="0000718A"/>
    <w:rsid w:val="000073F8"/>
    <w:rsid w:val="000076A1"/>
    <w:rsid w:val="0000776B"/>
    <w:rsid w:val="00007CC7"/>
    <w:rsid w:val="00010ECA"/>
    <w:rsid w:val="00011CB9"/>
    <w:rsid w:val="00012347"/>
    <w:rsid w:val="00012E2C"/>
    <w:rsid w:val="00013093"/>
    <w:rsid w:val="000132F3"/>
    <w:rsid w:val="00013C24"/>
    <w:rsid w:val="000146DC"/>
    <w:rsid w:val="00016653"/>
    <w:rsid w:val="00016DFB"/>
    <w:rsid w:val="00017484"/>
    <w:rsid w:val="000209D3"/>
    <w:rsid w:val="00020B2E"/>
    <w:rsid w:val="00020C83"/>
    <w:rsid w:val="00021B05"/>
    <w:rsid w:val="00021C2E"/>
    <w:rsid w:val="00023384"/>
    <w:rsid w:val="000234CA"/>
    <w:rsid w:val="000238FE"/>
    <w:rsid w:val="00023F8F"/>
    <w:rsid w:val="000246E6"/>
    <w:rsid w:val="00024A97"/>
    <w:rsid w:val="00025353"/>
    <w:rsid w:val="00025A85"/>
    <w:rsid w:val="00025D60"/>
    <w:rsid w:val="00026351"/>
    <w:rsid w:val="00027166"/>
    <w:rsid w:val="000275BF"/>
    <w:rsid w:val="000276FB"/>
    <w:rsid w:val="0002783D"/>
    <w:rsid w:val="0003074E"/>
    <w:rsid w:val="00030D40"/>
    <w:rsid w:val="000312D9"/>
    <w:rsid w:val="000313A6"/>
    <w:rsid w:val="000316DF"/>
    <w:rsid w:val="00031E6A"/>
    <w:rsid w:val="00032792"/>
    <w:rsid w:val="000330A3"/>
    <w:rsid w:val="000331DD"/>
    <w:rsid w:val="00033946"/>
    <w:rsid w:val="00033B20"/>
    <w:rsid w:val="00034CED"/>
    <w:rsid w:val="000371A2"/>
    <w:rsid w:val="0003773F"/>
    <w:rsid w:val="00037DDE"/>
    <w:rsid w:val="00037E15"/>
    <w:rsid w:val="000408D8"/>
    <w:rsid w:val="000424BA"/>
    <w:rsid w:val="000428B6"/>
    <w:rsid w:val="00042BD4"/>
    <w:rsid w:val="00043225"/>
    <w:rsid w:val="0004387F"/>
    <w:rsid w:val="00045796"/>
    <w:rsid w:val="0004596A"/>
    <w:rsid w:val="00046BAC"/>
    <w:rsid w:val="000473EF"/>
    <w:rsid w:val="00051490"/>
    <w:rsid w:val="00051B7F"/>
    <w:rsid w:val="00052084"/>
    <w:rsid w:val="00052237"/>
    <w:rsid w:val="000537FF"/>
    <w:rsid w:val="00053BFB"/>
    <w:rsid w:val="000540F1"/>
    <w:rsid w:val="000550DA"/>
    <w:rsid w:val="00055129"/>
    <w:rsid w:val="00055195"/>
    <w:rsid w:val="00055CC2"/>
    <w:rsid w:val="00055FCF"/>
    <w:rsid w:val="00056516"/>
    <w:rsid w:val="00056AB4"/>
    <w:rsid w:val="00057264"/>
    <w:rsid w:val="000604CF"/>
    <w:rsid w:val="000608F6"/>
    <w:rsid w:val="00060FB1"/>
    <w:rsid w:val="00061153"/>
    <w:rsid w:val="000612B9"/>
    <w:rsid w:val="0006220B"/>
    <w:rsid w:val="000622AC"/>
    <w:rsid w:val="0006311D"/>
    <w:rsid w:val="00063AEF"/>
    <w:rsid w:val="00065C3B"/>
    <w:rsid w:val="0006703E"/>
    <w:rsid w:val="000702A0"/>
    <w:rsid w:val="000704B9"/>
    <w:rsid w:val="00070DBB"/>
    <w:rsid w:val="00071119"/>
    <w:rsid w:val="00071201"/>
    <w:rsid w:val="00071450"/>
    <w:rsid w:val="00071C65"/>
    <w:rsid w:val="00071D1C"/>
    <w:rsid w:val="00071F6B"/>
    <w:rsid w:val="00072BC8"/>
    <w:rsid w:val="00073430"/>
    <w:rsid w:val="000735B0"/>
    <w:rsid w:val="00073A04"/>
    <w:rsid w:val="00073A09"/>
    <w:rsid w:val="000745BE"/>
    <w:rsid w:val="00074CC1"/>
    <w:rsid w:val="00075997"/>
    <w:rsid w:val="00076092"/>
    <w:rsid w:val="000763E5"/>
    <w:rsid w:val="00077062"/>
    <w:rsid w:val="00077BB9"/>
    <w:rsid w:val="00080C4E"/>
    <w:rsid w:val="00080E73"/>
    <w:rsid w:val="000811C1"/>
    <w:rsid w:val="000816A6"/>
    <w:rsid w:val="000822C1"/>
    <w:rsid w:val="00082ADC"/>
    <w:rsid w:val="00082DE0"/>
    <w:rsid w:val="00083558"/>
    <w:rsid w:val="00083AD4"/>
    <w:rsid w:val="000845F6"/>
    <w:rsid w:val="00084B51"/>
    <w:rsid w:val="00084BA4"/>
    <w:rsid w:val="00085931"/>
    <w:rsid w:val="000867BD"/>
    <w:rsid w:val="000878DB"/>
    <w:rsid w:val="00087A30"/>
    <w:rsid w:val="00090647"/>
    <w:rsid w:val="00090699"/>
    <w:rsid w:val="000911CA"/>
    <w:rsid w:val="00091FB0"/>
    <w:rsid w:val="0009215F"/>
    <w:rsid w:val="00092D0A"/>
    <w:rsid w:val="0009380C"/>
    <w:rsid w:val="0009449B"/>
    <w:rsid w:val="0009452B"/>
    <w:rsid w:val="000946A3"/>
    <w:rsid w:val="00094F5C"/>
    <w:rsid w:val="000952F7"/>
    <w:rsid w:val="00095885"/>
    <w:rsid w:val="00095EB1"/>
    <w:rsid w:val="000964F1"/>
    <w:rsid w:val="00096865"/>
    <w:rsid w:val="00097029"/>
    <w:rsid w:val="0009758F"/>
    <w:rsid w:val="00097DE8"/>
    <w:rsid w:val="00097FDB"/>
    <w:rsid w:val="000A0A00"/>
    <w:rsid w:val="000A0E52"/>
    <w:rsid w:val="000A0F3C"/>
    <w:rsid w:val="000A13A9"/>
    <w:rsid w:val="000A15F9"/>
    <w:rsid w:val="000A214C"/>
    <w:rsid w:val="000A323C"/>
    <w:rsid w:val="000A37CE"/>
    <w:rsid w:val="000A42DA"/>
    <w:rsid w:val="000A4A5D"/>
    <w:rsid w:val="000A4ACC"/>
    <w:rsid w:val="000A4FC5"/>
    <w:rsid w:val="000A5316"/>
    <w:rsid w:val="000A5B16"/>
    <w:rsid w:val="000A66A8"/>
    <w:rsid w:val="000A6B75"/>
    <w:rsid w:val="000A7154"/>
    <w:rsid w:val="000A72AD"/>
    <w:rsid w:val="000A7528"/>
    <w:rsid w:val="000A75A1"/>
    <w:rsid w:val="000A7953"/>
    <w:rsid w:val="000B0287"/>
    <w:rsid w:val="000B033F"/>
    <w:rsid w:val="000B0686"/>
    <w:rsid w:val="000B0B17"/>
    <w:rsid w:val="000B259E"/>
    <w:rsid w:val="000B269D"/>
    <w:rsid w:val="000B2CFA"/>
    <w:rsid w:val="000B33B2"/>
    <w:rsid w:val="000B3864"/>
    <w:rsid w:val="000B4129"/>
    <w:rsid w:val="000B6207"/>
    <w:rsid w:val="000B6215"/>
    <w:rsid w:val="000B6A70"/>
    <w:rsid w:val="000B700B"/>
    <w:rsid w:val="000B751B"/>
    <w:rsid w:val="000B7641"/>
    <w:rsid w:val="000B7C54"/>
    <w:rsid w:val="000C062F"/>
    <w:rsid w:val="000C0A9D"/>
    <w:rsid w:val="000C165F"/>
    <w:rsid w:val="000C264F"/>
    <w:rsid w:val="000C36C6"/>
    <w:rsid w:val="000C3F69"/>
    <w:rsid w:val="000C3FD1"/>
    <w:rsid w:val="000C5A09"/>
    <w:rsid w:val="000C67BB"/>
    <w:rsid w:val="000C6BA1"/>
    <w:rsid w:val="000C6E1C"/>
    <w:rsid w:val="000C6F81"/>
    <w:rsid w:val="000D07E4"/>
    <w:rsid w:val="000D0F13"/>
    <w:rsid w:val="000D10F1"/>
    <w:rsid w:val="000D16B6"/>
    <w:rsid w:val="000D1A5F"/>
    <w:rsid w:val="000D1BED"/>
    <w:rsid w:val="000D2527"/>
    <w:rsid w:val="000D2C9D"/>
    <w:rsid w:val="000D2D8A"/>
    <w:rsid w:val="000D3188"/>
    <w:rsid w:val="000D34C8"/>
    <w:rsid w:val="000D3B6D"/>
    <w:rsid w:val="000D4471"/>
    <w:rsid w:val="000D48B6"/>
    <w:rsid w:val="000D5766"/>
    <w:rsid w:val="000D590A"/>
    <w:rsid w:val="000D6018"/>
    <w:rsid w:val="000D6A89"/>
    <w:rsid w:val="000D6C21"/>
    <w:rsid w:val="000D701E"/>
    <w:rsid w:val="000D77C1"/>
    <w:rsid w:val="000E0A49"/>
    <w:rsid w:val="000E1143"/>
    <w:rsid w:val="000E1C31"/>
    <w:rsid w:val="000E2427"/>
    <w:rsid w:val="000E267C"/>
    <w:rsid w:val="000E308B"/>
    <w:rsid w:val="000E32F5"/>
    <w:rsid w:val="000E3D1E"/>
    <w:rsid w:val="000E3F9A"/>
    <w:rsid w:val="000E4039"/>
    <w:rsid w:val="000E426E"/>
    <w:rsid w:val="000E4C35"/>
    <w:rsid w:val="000E5A91"/>
    <w:rsid w:val="000E5C19"/>
    <w:rsid w:val="000E624C"/>
    <w:rsid w:val="000E7612"/>
    <w:rsid w:val="000E79BD"/>
    <w:rsid w:val="000F0425"/>
    <w:rsid w:val="000F109E"/>
    <w:rsid w:val="000F154D"/>
    <w:rsid w:val="000F2653"/>
    <w:rsid w:val="000F29B8"/>
    <w:rsid w:val="000F2EA6"/>
    <w:rsid w:val="000F31EB"/>
    <w:rsid w:val="000F332D"/>
    <w:rsid w:val="000F338E"/>
    <w:rsid w:val="000F3939"/>
    <w:rsid w:val="000F3B31"/>
    <w:rsid w:val="000F3D76"/>
    <w:rsid w:val="000F4276"/>
    <w:rsid w:val="000F494F"/>
    <w:rsid w:val="000F4B86"/>
    <w:rsid w:val="000F4D7B"/>
    <w:rsid w:val="000F5032"/>
    <w:rsid w:val="000F5900"/>
    <w:rsid w:val="000F5AE8"/>
    <w:rsid w:val="000F60F8"/>
    <w:rsid w:val="000F6952"/>
    <w:rsid w:val="000F6C24"/>
    <w:rsid w:val="000F7026"/>
    <w:rsid w:val="000F7590"/>
    <w:rsid w:val="000F7944"/>
    <w:rsid w:val="000F7AE0"/>
    <w:rsid w:val="0010050E"/>
    <w:rsid w:val="001005B0"/>
    <w:rsid w:val="00100C10"/>
    <w:rsid w:val="00100E2B"/>
    <w:rsid w:val="001017E8"/>
    <w:rsid w:val="00101C9A"/>
    <w:rsid w:val="00101F06"/>
    <w:rsid w:val="0010213D"/>
    <w:rsid w:val="0010221C"/>
    <w:rsid w:val="0010323D"/>
    <w:rsid w:val="00103763"/>
    <w:rsid w:val="00104861"/>
    <w:rsid w:val="00106256"/>
    <w:rsid w:val="00106365"/>
    <w:rsid w:val="00106D44"/>
    <w:rsid w:val="00106DEE"/>
    <w:rsid w:val="00107A05"/>
    <w:rsid w:val="00110534"/>
    <w:rsid w:val="00110D13"/>
    <w:rsid w:val="001115E9"/>
    <w:rsid w:val="00111EF8"/>
    <w:rsid w:val="00111FFB"/>
    <w:rsid w:val="0011249D"/>
    <w:rsid w:val="001125CC"/>
    <w:rsid w:val="00112B67"/>
    <w:rsid w:val="0011340E"/>
    <w:rsid w:val="00113F0D"/>
    <w:rsid w:val="0011423D"/>
    <w:rsid w:val="00114E15"/>
    <w:rsid w:val="00115905"/>
    <w:rsid w:val="001159FA"/>
    <w:rsid w:val="0011611E"/>
    <w:rsid w:val="00117020"/>
    <w:rsid w:val="001173D4"/>
    <w:rsid w:val="00117833"/>
    <w:rsid w:val="00117964"/>
    <w:rsid w:val="00117CC9"/>
    <w:rsid w:val="00117DAA"/>
    <w:rsid w:val="00122FC9"/>
    <w:rsid w:val="00123294"/>
    <w:rsid w:val="001235E7"/>
    <w:rsid w:val="001236FA"/>
    <w:rsid w:val="00123CF5"/>
    <w:rsid w:val="00123F5E"/>
    <w:rsid w:val="00124461"/>
    <w:rsid w:val="00125AA6"/>
    <w:rsid w:val="00125AF1"/>
    <w:rsid w:val="00126D48"/>
    <w:rsid w:val="001276C9"/>
    <w:rsid w:val="00130202"/>
    <w:rsid w:val="0013046C"/>
    <w:rsid w:val="001305C6"/>
    <w:rsid w:val="00130A69"/>
    <w:rsid w:val="00131417"/>
    <w:rsid w:val="00131E9C"/>
    <w:rsid w:val="00131F0B"/>
    <w:rsid w:val="00132FA8"/>
    <w:rsid w:val="0013323F"/>
    <w:rsid w:val="00133A5A"/>
    <w:rsid w:val="00133CE4"/>
    <w:rsid w:val="00134D6E"/>
    <w:rsid w:val="00134DC5"/>
    <w:rsid w:val="00134FE3"/>
    <w:rsid w:val="001355F9"/>
    <w:rsid w:val="00135840"/>
    <w:rsid w:val="001361B2"/>
    <w:rsid w:val="001369CB"/>
    <w:rsid w:val="001373FF"/>
    <w:rsid w:val="001377BA"/>
    <w:rsid w:val="00137A5C"/>
    <w:rsid w:val="001403AE"/>
    <w:rsid w:val="00140A36"/>
    <w:rsid w:val="00142496"/>
    <w:rsid w:val="001439BD"/>
    <w:rsid w:val="00143BD7"/>
    <w:rsid w:val="00143E8C"/>
    <w:rsid w:val="0014472E"/>
    <w:rsid w:val="00144C98"/>
    <w:rsid w:val="00144CB2"/>
    <w:rsid w:val="00144E38"/>
    <w:rsid w:val="00144F73"/>
    <w:rsid w:val="001458D6"/>
    <w:rsid w:val="00145CC3"/>
    <w:rsid w:val="00146685"/>
    <w:rsid w:val="00146FC5"/>
    <w:rsid w:val="00147CD0"/>
    <w:rsid w:val="00147F14"/>
    <w:rsid w:val="00147FD7"/>
    <w:rsid w:val="001514D1"/>
    <w:rsid w:val="001515DE"/>
    <w:rsid w:val="00151A6A"/>
    <w:rsid w:val="001522CE"/>
    <w:rsid w:val="00152564"/>
    <w:rsid w:val="00152788"/>
    <w:rsid w:val="00153A85"/>
    <w:rsid w:val="00153B9F"/>
    <w:rsid w:val="00153C87"/>
    <w:rsid w:val="0015583C"/>
    <w:rsid w:val="0015589E"/>
    <w:rsid w:val="00155C35"/>
    <w:rsid w:val="001561A5"/>
    <w:rsid w:val="0015637C"/>
    <w:rsid w:val="00156EF1"/>
    <w:rsid w:val="001578A1"/>
    <w:rsid w:val="001578D4"/>
    <w:rsid w:val="00157ECC"/>
    <w:rsid w:val="0016001A"/>
    <w:rsid w:val="001600FF"/>
    <w:rsid w:val="0016055A"/>
    <w:rsid w:val="001609F6"/>
    <w:rsid w:val="00160AE4"/>
    <w:rsid w:val="00160BB4"/>
    <w:rsid w:val="00161428"/>
    <w:rsid w:val="00161B32"/>
    <w:rsid w:val="0016213E"/>
    <w:rsid w:val="00163324"/>
    <w:rsid w:val="001647D2"/>
    <w:rsid w:val="00164BBC"/>
    <w:rsid w:val="0016519F"/>
    <w:rsid w:val="001666A7"/>
    <w:rsid w:val="00167353"/>
    <w:rsid w:val="001679A6"/>
    <w:rsid w:val="00170B4B"/>
    <w:rsid w:val="001711D8"/>
    <w:rsid w:val="00171E80"/>
    <w:rsid w:val="001723D6"/>
    <w:rsid w:val="001724D7"/>
    <w:rsid w:val="001725C0"/>
    <w:rsid w:val="00172B73"/>
    <w:rsid w:val="00172BC4"/>
    <w:rsid w:val="001732FB"/>
    <w:rsid w:val="00173431"/>
    <w:rsid w:val="00174C83"/>
    <w:rsid w:val="00174C94"/>
    <w:rsid w:val="00174DAB"/>
    <w:rsid w:val="00174FE1"/>
    <w:rsid w:val="00175D12"/>
    <w:rsid w:val="00175F8F"/>
    <w:rsid w:val="00175FDC"/>
    <w:rsid w:val="001763F5"/>
    <w:rsid w:val="00176A38"/>
    <w:rsid w:val="00176A92"/>
    <w:rsid w:val="00177A5C"/>
    <w:rsid w:val="00177D71"/>
    <w:rsid w:val="00180134"/>
    <w:rsid w:val="00180373"/>
    <w:rsid w:val="00180B4B"/>
    <w:rsid w:val="00180CD3"/>
    <w:rsid w:val="00180D64"/>
    <w:rsid w:val="00180EB9"/>
    <w:rsid w:val="00180EE9"/>
    <w:rsid w:val="00181C60"/>
    <w:rsid w:val="00181F0F"/>
    <w:rsid w:val="00181F75"/>
    <w:rsid w:val="00183004"/>
    <w:rsid w:val="0018301A"/>
    <w:rsid w:val="001831C4"/>
    <w:rsid w:val="00183DD8"/>
    <w:rsid w:val="00183FEA"/>
    <w:rsid w:val="0018426E"/>
    <w:rsid w:val="00184C37"/>
    <w:rsid w:val="00184D18"/>
    <w:rsid w:val="00184F17"/>
    <w:rsid w:val="00185684"/>
    <w:rsid w:val="0018591C"/>
    <w:rsid w:val="00185DF9"/>
    <w:rsid w:val="00186559"/>
    <w:rsid w:val="001878F0"/>
    <w:rsid w:val="00190792"/>
    <w:rsid w:val="00190CAD"/>
    <w:rsid w:val="00191D27"/>
    <w:rsid w:val="00191D5F"/>
    <w:rsid w:val="001925CB"/>
    <w:rsid w:val="00192606"/>
    <w:rsid w:val="001926B2"/>
    <w:rsid w:val="00192A1C"/>
    <w:rsid w:val="001932A7"/>
    <w:rsid w:val="001933DA"/>
    <w:rsid w:val="00193871"/>
    <w:rsid w:val="00194157"/>
    <w:rsid w:val="00194598"/>
    <w:rsid w:val="001954C8"/>
    <w:rsid w:val="00195F24"/>
    <w:rsid w:val="00196487"/>
    <w:rsid w:val="00196B1D"/>
    <w:rsid w:val="00196F14"/>
    <w:rsid w:val="001A070B"/>
    <w:rsid w:val="001A081D"/>
    <w:rsid w:val="001A097E"/>
    <w:rsid w:val="001A23A6"/>
    <w:rsid w:val="001A2579"/>
    <w:rsid w:val="001A27EC"/>
    <w:rsid w:val="001A2F72"/>
    <w:rsid w:val="001A3FEC"/>
    <w:rsid w:val="001A43A4"/>
    <w:rsid w:val="001A4EF7"/>
    <w:rsid w:val="001A5BC8"/>
    <w:rsid w:val="001A5C02"/>
    <w:rsid w:val="001A6561"/>
    <w:rsid w:val="001A6B31"/>
    <w:rsid w:val="001A77DF"/>
    <w:rsid w:val="001B05F5"/>
    <w:rsid w:val="001B0D9A"/>
    <w:rsid w:val="001B1050"/>
    <w:rsid w:val="001B1370"/>
    <w:rsid w:val="001B1747"/>
    <w:rsid w:val="001B1969"/>
    <w:rsid w:val="001B1C67"/>
    <w:rsid w:val="001B1FC4"/>
    <w:rsid w:val="001B2164"/>
    <w:rsid w:val="001B32D9"/>
    <w:rsid w:val="001B37D2"/>
    <w:rsid w:val="001B3810"/>
    <w:rsid w:val="001B41EC"/>
    <w:rsid w:val="001B45A9"/>
    <w:rsid w:val="001B478E"/>
    <w:rsid w:val="001B6FCF"/>
    <w:rsid w:val="001C07C6"/>
    <w:rsid w:val="001C0849"/>
    <w:rsid w:val="001C1570"/>
    <w:rsid w:val="001C2CFE"/>
    <w:rsid w:val="001C3D83"/>
    <w:rsid w:val="001C3F6C"/>
    <w:rsid w:val="001C4811"/>
    <w:rsid w:val="001C5541"/>
    <w:rsid w:val="001C6688"/>
    <w:rsid w:val="001C76F7"/>
    <w:rsid w:val="001C7EF3"/>
    <w:rsid w:val="001D0249"/>
    <w:rsid w:val="001D0DD7"/>
    <w:rsid w:val="001D129F"/>
    <w:rsid w:val="001D1D00"/>
    <w:rsid w:val="001D209D"/>
    <w:rsid w:val="001D2AA3"/>
    <w:rsid w:val="001D2D62"/>
    <w:rsid w:val="001D421C"/>
    <w:rsid w:val="001D4AC7"/>
    <w:rsid w:val="001D5099"/>
    <w:rsid w:val="001D5785"/>
    <w:rsid w:val="001D5FF7"/>
    <w:rsid w:val="001D6062"/>
    <w:rsid w:val="001D6531"/>
    <w:rsid w:val="001D7228"/>
    <w:rsid w:val="001D74FA"/>
    <w:rsid w:val="001D78C5"/>
    <w:rsid w:val="001E01B7"/>
    <w:rsid w:val="001E0216"/>
    <w:rsid w:val="001E06D6"/>
    <w:rsid w:val="001E0BC2"/>
    <w:rsid w:val="001E17B3"/>
    <w:rsid w:val="001E2794"/>
    <w:rsid w:val="001E2814"/>
    <w:rsid w:val="001E3BBA"/>
    <w:rsid w:val="001E3D3F"/>
    <w:rsid w:val="001E44A8"/>
    <w:rsid w:val="001E47D5"/>
    <w:rsid w:val="001E4A24"/>
    <w:rsid w:val="001E5412"/>
    <w:rsid w:val="001E55B2"/>
    <w:rsid w:val="001E5866"/>
    <w:rsid w:val="001E7733"/>
    <w:rsid w:val="001E7AA5"/>
    <w:rsid w:val="001F0335"/>
    <w:rsid w:val="001F0371"/>
    <w:rsid w:val="001F07A1"/>
    <w:rsid w:val="001F0970"/>
    <w:rsid w:val="001F0B18"/>
    <w:rsid w:val="001F0F81"/>
    <w:rsid w:val="001F1CCB"/>
    <w:rsid w:val="001F1DF0"/>
    <w:rsid w:val="001F1DF7"/>
    <w:rsid w:val="001F2099"/>
    <w:rsid w:val="001F2926"/>
    <w:rsid w:val="001F3237"/>
    <w:rsid w:val="001F386B"/>
    <w:rsid w:val="001F5834"/>
    <w:rsid w:val="001F5FDE"/>
    <w:rsid w:val="001F6578"/>
    <w:rsid w:val="001F760C"/>
    <w:rsid w:val="001F7821"/>
    <w:rsid w:val="002004DB"/>
    <w:rsid w:val="00200997"/>
    <w:rsid w:val="00200C07"/>
    <w:rsid w:val="00200F4D"/>
    <w:rsid w:val="002017CB"/>
    <w:rsid w:val="00201DA0"/>
    <w:rsid w:val="00201F2E"/>
    <w:rsid w:val="00202F4D"/>
    <w:rsid w:val="002032CE"/>
    <w:rsid w:val="00203917"/>
    <w:rsid w:val="002046BF"/>
    <w:rsid w:val="00204A3E"/>
    <w:rsid w:val="00204B03"/>
    <w:rsid w:val="00204E53"/>
    <w:rsid w:val="00204EEA"/>
    <w:rsid w:val="00204EEF"/>
    <w:rsid w:val="00205689"/>
    <w:rsid w:val="0020572B"/>
    <w:rsid w:val="00205A1C"/>
    <w:rsid w:val="002069C9"/>
    <w:rsid w:val="00206AF8"/>
    <w:rsid w:val="0020701A"/>
    <w:rsid w:val="00207098"/>
    <w:rsid w:val="00207490"/>
    <w:rsid w:val="002100B3"/>
    <w:rsid w:val="002101F2"/>
    <w:rsid w:val="00210BB3"/>
    <w:rsid w:val="00210F0C"/>
    <w:rsid w:val="00211425"/>
    <w:rsid w:val="002137E6"/>
    <w:rsid w:val="00213830"/>
    <w:rsid w:val="00213EB8"/>
    <w:rsid w:val="00214462"/>
    <w:rsid w:val="002166CE"/>
    <w:rsid w:val="00217344"/>
    <w:rsid w:val="00217710"/>
    <w:rsid w:val="00217A51"/>
    <w:rsid w:val="00220ACB"/>
    <w:rsid w:val="00220C7C"/>
    <w:rsid w:val="002218FE"/>
    <w:rsid w:val="00221C7B"/>
    <w:rsid w:val="0022247D"/>
    <w:rsid w:val="002240AB"/>
    <w:rsid w:val="00224C7B"/>
    <w:rsid w:val="002250D8"/>
    <w:rsid w:val="0022515E"/>
    <w:rsid w:val="002252CD"/>
    <w:rsid w:val="00226412"/>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3CC0"/>
    <w:rsid w:val="00244B38"/>
    <w:rsid w:val="0025016E"/>
    <w:rsid w:val="0025145E"/>
    <w:rsid w:val="00251577"/>
    <w:rsid w:val="00251CF9"/>
    <w:rsid w:val="00252C9C"/>
    <w:rsid w:val="002542AE"/>
    <w:rsid w:val="00254A36"/>
    <w:rsid w:val="002554A3"/>
    <w:rsid w:val="002559B9"/>
    <w:rsid w:val="0025693E"/>
    <w:rsid w:val="00257773"/>
    <w:rsid w:val="00260163"/>
    <w:rsid w:val="00260983"/>
    <w:rsid w:val="00260C21"/>
    <w:rsid w:val="00260E64"/>
    <w:rsid w:val="0026158D"/>
    <w:rsid w:val="00261A75"/>
    <w:rsid w:val="002626F7"/>
    <w:rsid w:val="0026293A"/>
    <w:rsid w:val="00263035"/>
    <w:rsid w:val="00263094"/>
    <w:rsid w:val="002638A5"/>
    <w:rsid w:val="00263D72"/>
    <w:rsid w:val="00263E28"/>
    <w:rsid w:val="0026426F"/>
    <w:rsid w:val="00265A4B"/>
    <w:rsid w:val="00265D18"/>
    <w:rsid w:val="00265FD8"/>
    <w:rsid w:val="00266522"/>
    <w:rsid w:val="002665A4"/>
    <w:rsid w:val="002674D5"/>
    <w:rsid w:val="0027052A"/>
    <w:rsid w:val="00270D59"/>
    <w:rsid w:val="002716CA"/>
    <w:rsid w:val="00271DF6"/>
    <w:rsid w:val="0027256A"/>
    <w:rsid w:val="002737A3"/>
    <w:rsid w:val="002737E0"/>
    <w:rsid w:val="00273A88"/>
    <w:rsid w:val="00273B4F"/>
    <w:rsid w:val="00273D21"/>
    <w:rsid w:val="00274353"/>
    <w:rsid w:val="0027499F"/>
    <w:rsid w:val="00274A63"/>
    <w:rsid w:val="00274F0E"/>
    <w:rsid w:val="002754C4"/>
    <w:rsid w:val="0027573B"/>
    <w:rsid w:val="00276441"/>
    <w:rsid w:val="00276B03"/>
    <w:rsid w:val="0027775F"/>
    <w:rsid w:val="00277F14"/>
    <w:rsid w:val="002805D6"/>
    <w:rsid w:val="002807C0"/>
    <w:rsid w:val="002807DD"/>
    <w:rsid w:val="00280E91"/>
    <w:rsid w:val="00281D16"/>
    <w:rsid w:val="00283198"/>
    <w:rsid w:val="00283800"/>
    <w:rsid w:val="00283E26"/>
    <w:rsid w:val="00283F0A"/>
    <w:rsid w:val="002845BA"/>
    <w:rsid w:val="002845EA"/>
    <w:rsid w:val="002846B1"/>
    <w:rsid w:val="00284E78"/>
    <w:rsid w:val="00286CDB"/>
    <w:rsid w:val="0028726A"/>
    <w:rsid w:val="0029154A"/>
    <w:rsid w:val="00291919"/>
    <w:rsid w:val="00291EFF"/>
    <w:rsid w:val="002925B7"/>
    <w:rsid w:val="002926D4"/>
    <w:rsid w:val="00293527"/>
    <w:rsid w:val="00293897"/>
    <w:rsid w:val="00293A25"/>
    <w:rsid w:val="00293A76"/>
    <w:rsid w:val="002941F2"/>
    <w:rsid w:val="00294BD5"/>
    <w:rsid w:val="00294F67"/>
    <w:rsid w:val="00294FFF"/>
    <w:rsid w:val="0029515A"/>
    <w:rsid w:val="00295AEE"/>
    <w:rsid w:val="00295C31"/>
    <w:rsid w:val="00297E18"/>
    <w:rsid w:val="002A058F"/>
    <w:rsid w:val="002A0700"/>
    <w:rsid w:val="002A0C06"/>
    <w:rsid w:val="002A0F45"/>
    <w:rsid w:val="002A10B2"/>
    <w:rsid w:val="002A1F5A"/>
    <w:rsid w:val="002A1FAC"/>
    <w:rsid w:val="002A23D9"/>
    <w:rsid w:val="002A300F"/>
    <w:rsid w:val="002A3785"/>
    <w:rsid w:val="002A3FC1"/>
    <w:rsid w:val="002A464D"/>
    <w:rsid w:val="002A4BE0"/>
    <w:rsid w:val="002A665D"/>
    <w:rsid w:val="002A7380"/>
    <w:rsid w:val="002A76C6"/>
    <w:rsid w:val="002A7A40"/>
    <w:rsid w:val="002B0631"/>
    <w:rsid w:val="002B0AEA"/>
    <w:rsid w:val="002B103D"/>
    <w:rsid w:val="002B121D"/>
    <w:rsid w:val="002B155B"/>
    <w:rsid w:val="002B179B"/>
    <w:rsid w:val="002B1ABE"/>
    <w:rsid w:val="002B2473"/>
    <w:rsid w:val="002B24A4"/>
    <w:rsid w:val="002B24E8"/>
    <w:rsid w:val="002B2DF0"/>
    <w:rsid w:val="002B32D6"/>
    <w:rsid w:val="002B36B3"/>
    <w:rsid w:val="002B372D"/>
    <w:rsid w:val="002B3E53"/>
    <w:rsid w:val="002B4FD9"/>
    <w:rsid w:val="002B51FB"/>
    <w:rsid w:val="002B5F87"/>
    <w:rsid w:val="002B6548"/>
    <w:rsid w:val="002B7388"/>
    <w:rsid w:val="002B7594"/>
    <w:rsid w:val="002C0665"/>
    <w:rsid w:val="002C071B"/>
    <w:rsid w:val="002C0DD6"/>
    <w:rsid w:val="002C1050"/>
    <w:rsid w:val="002C12AE"/>
    <w:rsid w:val="002C1982"/>
    <w:rsid w:val="002C1AE5"/>
    <w:rsid w:val="002C1D72"/>
    <w:rsid w:val="002C205F"/>
    <w:rsid w:val="002C2499"/>
    <w:rsid w:val="002C27EB"/>
    <w:rsid w:val="002C2AAB"/>
    <w:rsid w:val="002C2B0F"/>
    <w:rsid w:val="002C3CAA"/>
    <w:rsid w:val="002C4DBF"/>
    <w:rsid w:val="002C5767"/>
    <w:rsid w:val="002C605B"/>
    <w:rsid w:val="002C6CF7"/>
    <w:rsid w:val="002C7037"/>
    <w:rsid w:val="002C721D"/>
    <w:rsid w:val="002D02FE"/>
    <w:rsid w:val="002D156F"/>
    <w:rsid w:val="002D1AAA"/>
    <w:rsid w:val="002D207D"/>
    <w:rsid w:val="002D20E8"/>
    <w:rsid w:val="002D236D"/>
    <w:rsid w:val="002D3C61"/>
    <w:rsid w:val="002D4250"/>
    <w:rsid w:val="002D4575"/>
    <w:rsid w:val="002D4EEB"/>
    <w:rsid w:val="002D5580"/>
    <w:rsid w:val="002D5CF0"/>
    <w:rsid w:val="002D601F"/>
    <w:rsid w:val="002D60D3"/>
    <w:rsid w:val="002D6A4F"/>
    <w:rsid w:val="002D7901"/>
    <w:rsid w:val="002D7D70"/>
    <w:rsid w:val="002E067C"/>
    <w:rsid w:val="002E069D"/>
    <w:rsid w:val="002E0768"/>
    <w:rsid w:val="002E07CB"/>
    <w:rsid w:val="002E0877"/>
    <w:rsid w:val="002E1CA9"/>
    <w:rsid w:val="002E3165"/>
    <w:rsid w:val="002E3B73"/>
    <w:rsid w:val="002E4305"/>
    <w:rsid w:val="002E4AEB"/>
    <w:rsid w:val="002E530A"/>
    <w:rsid w:val="002E531D"/>
    <w:rsid w:val="002E5BF4"/>
    <w:rsid w:val="002E5FDA"/>
    <w:rsid w:val="002E6DC4"/>
    <w:rsid w:val="002E6E0C"/>
    <w:rsid w:val="002E7097"/>
    <w:rsid w:val="002E727E"/>
    <w:rsid w:val="002E7EE1"/>
    <w:rsid w:val="002F0989"/>
    <w:rsid w:val="002F1AB3"/>
    <w:rsid w:val="002F1F78"/>
    <w:rsid w:val="002F2045"/>
    <w:rsid w:val="002F2657"/>
    <w:rsid w:val="002F2A55"/>
    <w:rsid w:val="002F2B23"/>
    <w:rsid w:val="002F35FE"/>
    <w:rsid w:val="002F5EC6"/>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CF3"/>
    <w:rsid w:val="00310ED2"/>
    <w:rsid w:val="00311076"/>
    <w:rsid w:val="003125A6"/>
    <w:rsid w:val="003141B6"/>
    <w:rsid w:val="00314477"/>
    <w:rsid w:val="00316381"/>
    <w:rsid w:val="003163A5"/>
    <w:rsid w:val="003169A4"/>
    <w:rsid w:val="00317BD2"/>
    <w:rsid w:val="0032047E"/>
    <w:rsid w:val="0032071C"/>
    <w:rsid w:val="00321A56"/>
    <w:rsid w:val="00321B20"/>
    <w:rsid w:val="003240F7"/>
    <w:rsid w:val="00325043"/>
    <w:rsid w:val="00325523"/>
    <w:rsid w:val="00325546"/>
    <w:rsid w:val="003259C5"/>
    <w:rsid w:val="00325CC0"/>
    <w:rsid w:val="00326507"/>
    <w:rsid w:val="003267C8"/>
    <w:rsid w:val="00327436"/>
    <w:rsid w:val="003277E7"/>
    <w:rsid w:val="00327AB9"/>
    <w:rsid w:val="0033253D"/>
    <w:rsid w:val="00333314"/>
    <w:rsid w:val="003333FB"/>
    <w:rsid w:val="00333760"/>
    <w:rsid w:val="00333B85"/>
    <w:rsid w:val="00334564"/>
    <w:rsid w:val="0033460C"/>
    <w:rsid w:val="00334689"/>
    <w:rsid w:val="003347CE"/>
    <w:rsid w:val="00335388"/>
    <w:rsid w:val="0033571F"/>
    <w:rsid w:val="00335C2A"/>
    <w:rsid w:val="00335D2A"/>
    <w:rsid w:val="00335DAA"/>
    <w:rsid w:val="00336709"/>
    <w:rsid w:val="003369A4"/>
    <w:rsid w:val="00336F9A"/>
    <w:rsid w:val="0033740E"/>
    <w:rsid w:val="0033784B"/>
    <w:rsid w:val="00337C99"/>
    <w:rsid w:val="00340083"/>
    <w:rsid w:val="00340659"/>
    <w:rsid w:val="00340AC6"/>
    <w:rsid w:val="003414F9"/>
    <w:rsid w:val="00341747"/>
    <w:rsid w:val="00341A74"/>
    <w:rsid w:val="00341D7A"/>
    <w:rsid w:val="00341ED4"/>
    <w:rsid w:val="0034272D"/>
    <w:rsid w:val="003427DF"/>
    <w:rsid w:val="003436A5"/>
    <w:rsid w:val="003442B9"/>
    <w:rsid w:val="003445FF"/>
    <w:rsid w:val="00344E49"/>
    <w:rsid w:val="00345909"/>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696E"/>
    <w:rsid w:val="00356BF3"/>
    <w:rsid w:val="003572A0"/>
    <w:rsid w:val="003572EA"/>
    <w:rsid w:val="003579C1"/>
    <w:rsid w:val="00357A33"/>
    <w:rsid w:val="00357AA2"/>
    <w:rsid w:val="00357D48"/>
    <w:rsid w:val="00357E1B"/>
    <w:rsid w:val="00360274"/>
    <w:rsid w:val="003605D5"/>
    <w:rsid w:val="0036230B"/>
    <w:rsid w:val="003629F7"/>
    <w:rsid w:val="00362C3A"/>
    <w:rsid w:val="00363298"/>
    <w:rsid w:val="00363335"/>
    <w:rsid w:val="00363627"/>
    <w:rsid w:val="00363E98"/>
    <w:rsid w:val="00364E7A"/>
    <w:rsid w:val="003650C5"/>
    <w:rsid w:val="0036520F"/>
    <w:rsid w:val="0036534A"/>
    <w:rsid w:val="003653B7"/>
    <w:rsid w:val="003656E4"/>
    <w:rsid w:val="00366C4E"/>
    <w:rsid w:val="0036720C"/>
    <w:rsid w:val="0036746C"/>
    <w:rsid w:val="00367A9A"/>
    <w:rsid w:val="00367F26"/>
    <w:rsid w:val="00370ECD"/>
    <w:rsid w:val="0037177E"/>
    <w:rsid w:val="003717D2"/>
    <w:rsid w:val="00372C2B"/>
    <w:rsid w:val="00372C67"/>
    <w:rsid w:val="00372D7E"/>
    <w:rsid w:val="00372F3A"/>
    <w:rsid w:val="00372FAD"/>
    <w:rsid w:val="0037329F"/>
    <w:rsid w:val="00373EC9"/>
    <w:rsid w:val="00373F72"/>
    <w:rsid w:val="00374F4A"/>
    <w:rsid w:val="00375061"/>
    <w:rsid w:val="003755FD"/>
    <w:rsid w:val="00375D38"/>
    <w:rsid w:val="00375E5E"/>
    <w:rsid w:val="00375FD2"/>
    <w:rsid w:val="003760B7"/>
    <w:rsid w:val="00376924"/>
    <w:rsid w:val="00376A9D"/>
    <w:rsid w:val="00376CA4"/>
    <w:rsid w:val="0037725B"/>
    <w:rsid w:val="0037787E"/>
    <w:rsid w:val="00377976"/>
    <w:rsid w:val="003802B8"/>
    <w:rsid w:val="00380721"/>
    <w:rsid w:val="00381658"/>
    <w:rsid w:val="00381E92"/>
    <w:rsid w:val="0038256B"/>
    <w:rsid w:val="00382B60"/>
    <w:rsid w:val="0038317B"/>
    <w:rsid w:val="00383467"/>
    <w:rsid w:val="0038400D"/>
    <w:rsid w:val="0038438D"/>
    <w:rsid w:val="00384688"/>
    <w:rsid w:val="00384973"/>
    <w:rsid w:val="0038517B"/>
    <w:rsid w:val="00385C27"/>
    <w:rsid w:val="00386E4B"/>
    <w:rsid w:val="003871DA"/>
    <w:rsid w:val="003905B4"/>
    <w:rsid w:val="00391276"/>
    <w:rsid w:val="0039134D"/>
    <w:rsid w:val="00391E56"/>
    <w:rsid w:val="00391F90"/>
    <w:rsid w:val="00392525"/>
    <w:rsid w:val="00392E38"/>
    <w:rsid w:val="00393241"/>
    <w:rsid w:val="0039338D"/>
    <w:rsid w:val="003946B4"/>
    <w:rsid w:val="00394990"/>
    <w:rsid w:val="003949A5"/>
    <w:rsid w:val="00395D6D"/>
    <w:rsid w:val="003960EA"/>
    <w:rsid w:val="0039646A"/>
    <w:rsid w:val="00396D60"/>
    <w:rsid w:val="00396EDB"/>
    <w:rsid w:val="003972CC"/>
    <w:rsid w:val="00397B64"/>
    <w:rsid w:val="00397DC0"/>
    <w:rsid w:val="003A0A31"/>
    <w:rsid w:val="003A145D"/>
    <w:rsid w:val="003A1EBB"/>
    <w:rsid w:val="003A2BE0"/>
    <w:rsid w:val="003A2D11"/>
    <w:rsid w:val="003A39AC"/>
    <w:rsid w:val="003A5049"/>
    <w:rsid w:val="003A5533"/>
    <w:rsid w:val="003A62A4"/>
    <w:rsid w:val="003A645E"/>
    <w:rsid w:val="003A6791"/>
    <w:rsid w:val="003A734A"/>
    <w:rsid w:val="003A792E"/>
    <w:rsid w:val="003A7D5F"/>
    <w:rsid w:val="003B0D6E"/>
    <w:rsid w:val="003B14AF"/>
    <w:rsid w:val="003B1FC0"/>
    <w:rsid w:val="003B2F27"/>
    <w:rsid w:val="003B3302"/>
    <w:rsid w:val="003B3A13"/>
    <w:rsid w:val="003B3E74"/>
    <w:rsid w:val="003B44B1"/>
    <w:rsid w:val="003B4A74"/>
    <w:rsid w:val="003B585C"/>
    <w:rsid w:val="003B5B5B"/>
    <w:rsid w:val="003B60D5"/>
    <w:rsid w:val="003B644B"/>
    <w:rsid w:val="003B654F"/>
    <w:rsid w:val="003B6791"/>
    <w:rsid w:val="003B681E"/>
    <w:rsid w:val="003B6B6A"/>
    <w:rsid w:val="003B7086"/>
    <w:rsid w:val="003B72E7"/>
    <w:rsid w:val="003B7D9D"/>
    <w:rsid w:val="003C09CC"/>
    <w:rsid w:val="003C11FC"/>
    <w:rsid w:val="003C1322"/>
    <w:rsid w:val="003C14BE"/>
    <w:rsid w:val="003C15AD"/>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D0075"/>
    <w:rsid w:val="003D0E3C"/>
    <w:rsid w:val="003D14E9"/>
    <w:rsid w:val="003D1A79"/>
    <w:rsid w:val="003D1CF4"/>
    <w:rsid w:val="003D25AA"/>
    <w:rsid w:val="003D290D"/>
    <w:rsid w:val="003D2FE2"/>
    <w:rsid w:val="003D3964"/>
    <w:rsid w:val="003D56A5"/>
    <w:rsid w:val="003D7720"/>
    <w:rsid w:val="003D7BE0"/>
    <w:rsid w:val="003D7F8E"/>
    <w:rsid w:val="003E01D5"/>
    <w:rsid w:val="003E029A"/>
    <w:rsid w:val="003E077D"/>
    <w:rsid w:val="003E0A5B"/>
    <w:rsid w:val="003E1421"/>
    <w:rsid w:val="003E194D"/>
    <w:rsid w:val="003E1BE2"/>
    <w:rsid w:val="003E1D9D"/>
    <w:rsid w:val="003E1FF9"/>
    <w:rsid w:val="003E2931"/>
    <w:rsid w:val="003E32BB"/>
    <w:rsid w:val="003E33E7"/>
    <w:rsid w:val="003E3996"/>
    <w:rsid w:val="003E3B26"/>
    <w:rsid w:val="003E3FD0"/>
    <w:rsid w:val="003E40A7"/>
    <w:rsid w:val="003E4184"/>
    <w:rsid w:val="003E503E"/>
    <w:rsid w:val="003E5D5B"/>
    <w:rsid w:val="003E6971"/>
    <w:rsid w:val="003E6EFE"/>
    <w:rsid w:val="003E7802"/>
    <w:rsid w:val="003F087D"/>
    <w:rsid w:val="003F1048"/>
    <w:rsid w:val="003F1A1C"/>
    <w:rsid w:val="003F1EEA"/>
    <w:rsid w:val="003F208A"/>
    <w:rsid w:val="003F264A"/>
    <w:rsid w:val="003F28E4"/>
    <w:rsid w:val="003F300B"/>
    <w:rsid w:val="003F4583"/>
    <w:rsid w:val="003F4C5E"/>
    <w:rsid w:val="003F591C"/>
    <w:rsid w:val="003F66A5"/>
    <w:rsid w:val="003F6CF8"/>
    <w:rsid w:val="003F7069"/>
    <w:rsid w:val="003F762C"/>
    <w:rsid w:val="003F7B41"/>
    <w:rsid w:val="003F7E4D"/>
    <w:rsid w:val="003F7F2F"/>
    <w:rsid w:val="004004A3"/>
    <w:rsid w:val="00400A74"/>
    <w:rsid w:val="0040112D"/>
    <w:rsid w:val="00401B30"/>
    <w:rsid w:val="00401BA5"/>
    <w:rsid w:val="00401BA9"/>
    <w:rsid w:val="00402941"/>
    <w:rsid w:val="00402BC3"/>
    <w:rsid w:val="00403109"/>
    <w:rsid w:val="0040346A"/>
    <w:rsid w:val="00403AA3"/>
    <w:rsid w:val="00405194"/>
    <w:rsid w:val="004055C1"/>
    <w:rsid w:val="00405996"/>
    <w:rsid w:val="004068F5"/>
    <w:rsid w:val="00406EE6"/>
    <w:rsid w:val="004072C8"/>
    <w:rsid w:val="0040761D"/>
    <w:rsid w:val="00407866"/>
    <w:rsid w:val="00407B0C"/>
    <w:rsid w:val="00407DB3"/>
    <w:rsid w:val="0041023E"/>
    <w:rsid w:val="004110AC"/>
    <w:rsid w:val="004116A0"/>
    <w:rsid w:val="00411D9D"/>
    <w:rsid w:val="00412DF7"/>
    <w:rsid w:val="00413390"/>
    <w:rsid w:val="00413595"/>
    <w:rsid w:val="00416546"/>
    <w:rsid w:val="00416F1E"/>
    <w:rsid w:val="0041739A"/>
    <w:rsid w:val="004175B6"/>
    <w:rsid w:val="00417E48"/>
    <w:rsid w:val="00417F33"/>
    <w:rsid w:val="00421AEB"/>
    <w:rsid w:val="00422802"/>
    <w:rsid w:val="00423B3F"/>
    <w:rsid w:val="00427585"/>
    <w:rsid w:val="00427EAA"/>
    <w:rsid w:val="00431998"/>
    <w:rsid w:val="00432096"/>
    <w:rsid w:val="004320F2"/>
    <w:rsid w:val="00434072"/>
    <w:rsid w:val="0043443E"/>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2034"/>
    <w:rsid w:val="00442D0D"/>
    <w:rsid w:val="00442E09"/>
    <w:rsid w:val="00443208"/>
    <w:rsid w:val="00443317"/>
    <w:rsid w:val="00443A55"/>
    <w:rsid w:val="00443B50"/>
    <w:rsid w:val="00443B7A"/>
    <w:rsid w:val="00443F97"/>
    <w:rsid w:val="00444026"/>
    <w:rsid w:val="00444069"/>
    <w:rsid w:val="00444E87"/>
    <w:rsid w:val="0044556F"/>
    <w:rsid w:val="0044660E"/>
    <w:rsid w:val="00447808"/>
    <w:rsid w:val="004478A1"/>
    <w:rsid w:val="00447B76"/>
    <w:rsid w:val="00447FFD"/>
    <w:rsid w:val="00450017"/>
    <w:rsid w:val="004504F0"/>
    <w:rsid w:val="00450C30"/>
    <w:rsid w:val="004517F5"/>
    <w:rsid w:val="004521BB"/>
    <w:rsid w:val="00452591"/>
    <w:rsid w:val="00452896"/>
    <w:rsid w:val="00454D73"/>
    <w:rsid w:val="0045525D"/>
    <w:rsid w:val="004553CA"/>
    <w:rsid w:val="0045669A"/>
    <w:rsid w:val="00456B02"/>
    <w:rsid w:val="00457745"/>
    <w:rsid w:val="00457FBF"/>
    <w:rsid w:val="00460CA5"/>
    <w:rsid w:val="004616F4"/>
    <w:rsid w:val="0046186C"/>
    <w:rsid w:val="0046188C"/>
    <w:rsid w:val="00461D88"/>
    <w:rsid w:val="004623A3"/>
    <w:rsid w:val="00462E00"/>
    <w:rsid w:val="00463606"/>
    <w:rsid w:val="004636DA"/>
    <w:rsid w:val="00463B0B"/>
    <w:rsid w:val="00464693"/>
    <w:rsid w:val="00464719"/>
    <w:rsid w:val="0046481A"/>
    <w:rsid w:val="00464D3A"/>
    <w:rsid w:val="00464DA7"/>
    <w:rsid w:val="0046522E"/>
    <w:rsid w:val="0046586E"/>
    <w:rsid w:val="00466609"/>
    <w:rsid w:val="00466714"/>
    <w:rsid w:val="00466F7A"/>
    <w:rsid w:val="004672FC"/>
    <w:rsid w:val="00467B47"/>
    <w:rsid w:val="00467E75"/>
    <w:rsid w:val="004705A8"/>
    <w:rsid w:val="0047117B"/>
    <w:rsid w:val="00471867"/>
    <w:rsid w:val="004722BC"/>
    <w:rsid w:val="0047258C"/>
    <w:rsid w:val="00472963"/>
    <w:rsid w:val="00472E68"/>
    <w:rsid w:val="00473CF5"/>
    <w:rsid w:val="004749BD"/>
    <w:rsid w:val="00475591"/>
    <w:rsid w:val="00475DA7"/>
    <w:rsid w:val="0047619C"/>
    <w:rsid w:val="0047677B"/>
    <w:rsid w:val="00476A47"/>
    <w:rsid w:val="004775ED"/>
    <w:rsid w:val="00477E9F"/>
    <w:rsid w:val="00480162"/>
    <w:rsid w:val="0048059F"/>
    <w:rsid w:val="00481397"/>
    <w:rsid w:val="004813B3"/>
    <w:rsid w:val="004834BA"/>
    <w:rsid w:val="00483944"/>
    <w:rsid w:val="0048419C"/>
    <w:rsid w:val="00484FED"/>
    <w:rsid w:val="0048501B"/>
    <w:rsid w:val="004859E2"/>
    <w:rsid w:val="00486B55"/>
    <w:rsid w:val="00487402"/>
    <w:rsid w:val="004874EC"/>
    <w:rsid w:val="00490743"/>
    <w:rsid w:val="004929E4"/>
    <w:rsid w:val="0049374F"/>
    <w:rsid w:val="00493AF9"/>
    <w:rsid w:val="00493CC7"/>
    <w:rsid w:val="00494964"/>
    <w:rsid w:val="004955FC"/>
    <w:rsid w:val="00495D4F"/>
    <w:rsid w:val="0049623A"/>
    <w:rsid w:val="0049655D"/>
    <w:rsid w:val="00496CA9"/>
    <w:rsid w:val="004974D8"/>
    <w:rsid w:val="004A0302"/>
    <w:rsid w:val="004A0321"/>
    <w:rsid w:val="004A0750"/>
    <w:rsid w:val="004A1734"/>
    <w:rsid w:val="004A1C5D"/>
    <w:rsid w:val="004A2400"/>
    <w:rsid w:val="004A3051"/>
    <w:rsid w:val="004A317B"/>
    <w:rsid w:val="004A51CE"/>
    <w:rsid w:val="004A6204"/>
    <w:rsid w:val="004A6815"/>
    <w:rsid w:val="004A712A"/>
    <w:rsid w:val="004A7722"/>
    <w:rsid w:val="004A798D"/>
    <w:rsid w:val="004B0C9E"/>
    <w:rsid w:val="004B2363"/>
    <w:rsid w:val="004B2714"/>
    <w:rsid w:val="004B28E1"/>
    <w:rsid w:val="004B2DBD"/>
    <w:rsid w:val="004B2F56"/>
    <w:rsid w:val="004B383E"/>
    <w:rsid w:val="004B3CB6"/>
    <w:rsid w:val="004B4580"/>
    <w:rsid w:val="004B4B72"/>
    <w:rsid w:val="004B5522"/>
    <w:rsid w:val="004B60F5"/>
    <w:rsid w:val="004B61C2"/>
    <w:rsid w:val="004B6A49"/>
    <w:rsid w:val="004B6D52"/>
    <w:rsid w:val="004B7B69"/>
    <w:rsid w:val="004B7F14"/>
    <w:rsid w:val="004C098F"/>
    <w:rsid w:val="004C0D54"/>
    <w:rsid w:val="004C17D2"/>
    <w:rsid w:val="004C1D9B"/>
    <w:rsid w:val="004C217A"/>
    <w:rsid w:val="004C3803"/>
    <w:rsid w:val="004C43A3"/>
    <w:rsid w:val="004C5CF3"/>
    <w:rsid w:val="004C78E7"/>
    <w:rsid w:val="004D0281"/>
    <w:rsid w:val="004D0610"/>
    <w:rsid w:val="004D0AE2"/>
    <w:rsid w:val="004D0EA7"/>
    <w:rsid w:val="004D1C32"/>
    <w:rsid w:val="004D1E87"/>
    <w:rsid w:val="004D2727"/>
    <w:rsid w:val="004D28BA"/>
    <w:rsid w:val="004D2B0B"/>
    <w:rsid w:val="004D2B4B"/>
    <w:rsid w:val="004D3620"/>
    <w:rsid w:val="004D5671"/>
    <w:rsid w:val="004D5FF6"/>
    <w:rsid w:val="004D6035"/>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4B40"/>
    <w:rsid w:val="004E54F5"/>
    <w:rsid w:val="004E5843"/>
    <w:rsid w:val="004E6A12"/>
    <w:rsid w:val="004E6E9A"/>
    <w:rsid w:val="004E7893"/>
    <w:rsid w:val="004F0CAA"/>
    <w:rsid w:val="004F1BA0"/>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980"/>
    <w:rsid w:val="00503BFB"/>
    <w:rsid w:val="0050403B"/>
    <w:rsid w:val="00504133"/>
    <w:rsid w:val="00506832"/>
    <w:rsid w:val="00507599"/>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1EF"/>
    <w:rsid w:val="00513C9C"/>
    <w:rsid w:val="00514B2A"/>
    <w:rsid w:val="0051520A"/>
    <w:rsid w:val="00515C44"/>
    <w:rsid w:val="005162B1"/>
    <w:rsid w:val="005167C7"/>
    <w:rsid w:val="005169CF"/>
    <w:rsid w:val="00516DDC"/>
    <w:rsid w:val="005170F3"/>
    <w:rsid w:val="00517F5C"/>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A21"/>
    <w:rsid w:val="00524D3D"/>
    <w:rsid w:val="00524DDF"/>
    <w:rsid w:val="00524EFA"/>
    <w:rsid w:val="005250B5"/>
    <w:rsid w:val="005250C2"/>
    <w:rsid w:val="0052546C"/>
    <w:rsid w:val="00525BD2"/>
    <w:rsid w:val="0052601D"/>
    <w:rsid w:val="00526C15"/>
    <w:rsid w:val="00530BD2"/>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31"/>
    <w:rsid w:val="005372A4"/>
    <w:rsid w:val="005378EA"/>
    <w:rsid w:val="00537D28"/>
    <w:rsid w:val="00537E15"/>
    <w:rsid w:val="00540468"/>
    <w:rsid w:val="005409F4"/>
    <w:rsid w:val="00540D68"/>
    <w:rsid w:val="00541313"/>
    <w:rsid w:val="00541390"/>
    <w:rsid w:val="00541A22"/>
    <w:rsid w:val="005422AF"/>
    <w:rsid w:val="00542491"/>
    <w:rsid w:val="00542756"/>
    <w:rsid w:val="00542F4F"/>
    <w:rsid w:val="00543262"/>
    <w:rsid w:val="00543BAE"/>
    <w:rsid w:val="00544728"/>
    <w:rsid w:val="00544D9F"/>
    <w:rsid w:val="005457B4"/>
    <w:rsid w:val="00545F4E"/>
    <w:rsid w:val="00546261"/>
    <w:rsid w:val="0054663D"/>
    <w:rsid w:val="00546A57"/>
    <w:rsid w:val="0054752B"/>
    <w:rsid w:val="0054780B"/>
    <w:rsid w:val="0054789A"/>
    <w:rsid w:val="005500CE"/>
    <w:rsid w:val="00550A62"/>
    <w:rsid w:val="005525A4"/>
    <w:rsid w:val="00552934"/>
    <w:rsid w:val="00552D6E"/>
    <w:rsid w:val="00553DFD"/>
    <w:rsid w:val="005544AC"/>
    <w:rsid w:val="0055623A"/>
    <w:rsid w:val="005563D9"/>
    <w:rsid w:val="00557A12"/>
    <w:rsid w:val="00557E3D"/>
    <w:rsid w:val="005613C2"/>
    <w:rsid w:val="00561AD9"/>
    <w:rsid w:val="00562EB1"/>
    <w:rsid w:val="0056331A"/>
    <w:rsid w:val="005639B0"/>
    <w:rsid w:val="00564454"/>
    <w:rsid w:val="005646FC"/>
    <w:rsid w:val="00564E3F"/>
    <w:rsid w:val="00565078"/>
    <w:rsid w:val="0056625A"/>
    <w:rsid w:val="00567040"/>
    <w:rsid w:val="00567245"/>
    <w:rsid w:val="00567893"/>
    <w:rsid w:val="00571554"/>
    <w:rsid w:val="005716B8"/>
    <w:rsid w:val="00571702"/>
    <w:rsid w:val="00571F29"/>
    <w:rsid w:val="0057264D"/>
    <w:rsid w:val="005729B9"/>
    <w:rsid w:val="005739AB"/>
    <w:rsid w:val="00573C64"/>
    <w:rsid w:val="005744FC"/>
    <w:rsid w:val="0057550D"/>
    <w:rsid w:val="00575C75"/>
    <w:rsid w:val="0057621C"/>
    <w:rsid w:val="00576B25"/>
    <w:rsid w:val="00576D30"/>
    <w:rsid w:val="00577582"/>
    <w:rsid w:val="00577C08"/>
    <w:rsid w:val="00580617"/>
    <w:rsid w:val="00580BE7"/>
    <w:rsid w:val="00580F33"/>
    <w:rsid w:val="00581057"/>
    <w:rsid w:val="0058298C"/>
    <w:rsid w:val="00582E63"/>
    <w:rsid w:val="00582FEB"/>
    <w:rsid w:val="00583092"/>
    <w:rsid w:val="00583117"/>
    <w:rsid w:val="005838BB"/>
    <w:rsid w:val="0058395E"/>
    <w:rsid w:val="00584166"/>
    <w:rsid w:val="0058416D"/>
    <w:rsid w:val="00584A70"/>
    <w:rsid w:val="005856C5"/>
    <w:rsid w:val="00585DD4"/>
    <w:rsid w:val="00585E16"/>
    <w:rsid w:val="00586938"/>
    <w:rsid w:val="00586D63"/>
    <w:rsid w:val="00587072"/>
    <w:rsid w:val="005876A3"/>
    <w:rsid w:val="00587756"/>
    <w:rsid w:val="005900F2"/>
    <w:rsid w:val="0059014F"/>
    <w:rsid w:val="0059159E"/>
    <w:rsid w:val="0059188B"/>
    <w:rsid w:val="005918A4"/>
    <w:rsid w:val="00592285"/>
    <w:rsid w:val="00592A50"/>
    <w:rsid w:val="00592F35"/>
    <w:rsid w:val="005939DE"/>
    <w:rsid w:val="00593B80"/>
    <w:rsid w:val="00593E76"/>
    <w:rsid w:val="00594C31"/>
    <w:rsid w:val="00594FEE"/>
    <w:rsid w:val="005953F4"/>
    <w:rsid w:val="005960B4"/>
    <w:rsid w:val="0059636E"/>
    <w:rsid w:val="005971B0"/>
    <w:rsid w:val="005A1236"/>
    <w:rsid w:val="005A180A"/>
    <w:rsid w:val="005A1ECB"/>
    <w:rsid w:val="005A2703"/>
    <w:rsid w:val="005A2B4E"/>
    <w:rsid w:val="005A3009"/>
    <w:rsid w:val="005A3A35"/>
    <w:rsid w:val="005A3B17"/>
    <w:rsid w:val="005A3D17"/>
    <w:rsid w:val="005A3DC6"/>
    <w:rsid w:val="005A3EB8"/>
    <w:rsid w:val="005A3EDC"/>
    <w:rsid w:val="005A405F"/>
    <w:rsid w:val="005A418F"/>
    <w:rsid w:val="005A4324"/>
    <w:rsid w:val="005A4F11"/>
    <w:rsid w:val="005A57B8"/>
    <w:rsid w:val="005A640C"/>
    <w:rsid w:val="005A6435"/>
    <w:rsid w:val="005A7670"/>
    <w:rsid w:val="005A79EE"/>
    <w:rsid w:val="005A7C81"/>
    <w:rsid w:val="005A7DFF"/>
    <w:rsid w:val="005A7FD2"/>
    <w:rsid w:val="005B1797"/>
    <w:rsid w:val="005B18D8"/>
    <w:rsid w:val="005B1CFC"/>
    <w:rsid w:val="005B1DD6"/>
    <w:rsid w:val="005B1E95"/>
    <w:rsid w:val="005B20E7"/>
    <w:rsid w:val="005B2723"/>
    <w:rsid w:val="005B2A24"/>
    <w:rsid w:val="005B3A59"/>
    <w:rsid w:val="005B598A"/>
    <w:rsid w:val="005B6B3E"/>
    <w:rsid w:val="005B6B51"/>
    <w:rsid w:val="005B6DCF"/>
    <w:rsid w:val="005B6F10"/>
    <w:rsid w:val="005B7138"/>
    <w:rsid w:val="005C0666"/>
    <w:rsid w:val="005C0D39"/>
    <w:rsid w:val="005C10CC"/>
    <w:rsid w:val="005C1856"/>
    <w:rsid w:val="005C1BF7"/>
    <w:rsid w:val="005C1C00"/>
    <w:rsid w:val="005C1C99"/>
    <w:rsid w:val="005C3713"/>
    <w:rsid w:val="005C3CC4"/>
    <w:rsid w:val="005C48F7"/>
    <w:rsid w:val="005C4C12"/>
    <w:rsid w:val="005C6159"/>
    <w:rsid w:val="005D00A5"/>
    <w:rsid w:val="005D00D6"/>
    <w:rsid w:val="005D07B2"/>
    <w:rsid w:val="005D0994"/>
    <w:rsid w:val="005D0BF1"/>
    <w:rsid w:val="005D0D93"/>
    <w:rsid w:val="005D119D"/>
    <w:rsid w:val="005D191A"/>
    <w:rsid w:val="005D1A14"/>
    <w:rsid w:val="005D1ACD"/>
    <w:rsid w:val="005D26DF"/>
    <w:rsid w:val="005D27D0"/>
    <w:rsid w:val="005D2D81"/>
    <w:rsid w:val="005D2EDB"/>
    <w:rsid w:val="005D3674"/>
    <w:rsid w:val="005D3786"/>
    <w:rsid w:val="005D3A96"/>
    <w:rsid w:val="005D431D"/>
    <w:rsid w:val="005D4D30"/>
    <w:rsid w:val="005D5D7D"/>
    <w:rsid w:val="005D60E5"/>
    <w:rsid w:val="005D71EF"/>
    <w:rsid w:val="005D7469"/>
    <w:rsid w:val="005D7731"/>
    <w:rsid w:val="005D794E"/>
    <w:rsid w:val="005D7FA6"/>
    <w:rsid w:val="005E024B"/>
    <w:rsid w:val="005E02D9"/>
    <w:rsid w:val="005E0725"/>
    <w:rsid w:val="005E0E50"/>
    <w:rsid w:val="005E1F72"/>
    <w:rsid w:val="005E21D8"/>
    <w:rsid w:val="005E24FD"/>
    <w:rsid w:val="005E2F4D"/>
    <w:rsid w:val="005E2FA5"/>
    <w:rsid w:val="005E3501"/>
    <w:rsid w:val="005E3FC4"/>
    <w:rsid w:val="005E4C8D"/>
    <w:rsid w:val="005E4F2A"/>
    <w:rsid w:val="005E52ED"/>
    <w:rsid w:val="005E573E"/>
    <w:rsid w:val="005E5C24"/>
    <w:rsid w:val="005E6606"/>
    <w:rsid w:val="005E6D42"/>
    <w:rsid w:val="005E7A2B"/>
    <w:rsid w:val="005F0715"/>
    <w:rsid w:val="005F09CE"/>
    <w:rsid w:val="005F0A8F"/>
    <w:rsid w:val="005F1793"/>
    <w:rsid w:val="005F1A20"/>
    <w:rsid w:val="005F1DBB"/>
    <w:rsid w:val="005F1F95"/>
    <w:rsid w:val="005F25EF"/>
    <w:rsid w:val="005F2F3B"/>
    <w:rsid w:val="005F3AEC"/>
    <w:rsid w:val="005F44DA"/>
    <w:rsid w:val="005F53F2"/>
    <w:rsid w:val="005F581A"/>
    <w:rsid w:val="005F7C1D"/>
    <w:rsid w:val="005F7EA4"/>
    <w:rsid w:val="00603F00"/>
    <w:rsid w:val="006042F8"/>
    <w:rsid w:val="0060526C"/>
    <w:rsid w:val="00606328"/>
    <w:rsid w:val="0060652B"/>
    <w:rsid w:val="00606B84"/>
    <w:rsid w:val="00607120"/>
    <w:rsid w:val="00607407"/>
    <w:rsid w:val="00607F7B"/>
    <w:rsid w:val="006115CC"/>
    <w:rsid w:val="00611998"/>
    <w:rsid w:val="00611C2E"/>
    <w:rsid w:val="006132ED"/>
    <w:rsid w:val="00613836"/>
    <w:rsid w:val="00613D84"/>
    <w:rsid w:val="00614934"/>
    <w:rsid w:val="0061522D"/>
    <w:rsid w:val="006154C5"/>
    <w:rsid w:val="00615570"/>
    <w:rsid w:val="00615B35"/>
    <w:rsid w:val="00617297"/>
    <w:rsid w:val="00617764"/>
    <w:rsid w:val="00617A6E"/>
    <w:rsid w:val="00617E69"/>
    <w:rsid w:val="00621255"/>
    <w:rsid w:val="00621D3B"/>
    <w:rsid w:val="006220CA"/>
    <w:rsid w:val="00622DBC"/>
    <w:rsid w:val="00622EE0"/>
    <w:rsid w:val="006237BD"/>
    <w:rsid w:val="00623998"/>
    <w:rsid w:val="00623F24"/>
    <w:rsid w:val="00625529"/>
    <w:rsid w:val="00626428"/>
    <w:rsid w:val="00626E63"/>
    <w:rsid w:val="0062725C"/>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D52"/>
    <w:rsid w:val="00636A8E"/>
    <w:rsid w:val="006371D0"/>
    <w:rsid w:val="00637DAB"/>
    <w:rsid w:val="006417C7"/>
    <w:rsid w:val="00642172"/>
    <w:rsid w:val="00642EFE"/>
    <w:rsid w:val="006434B3"/>
    <w:rsid w:val="0064473D"/>
    <w:rsid w:val="00644850"/>
    <w:rsid w:val="00644CE2"/>
    <w:rsid w:val="00650073"/>
    <w:rsid w:val="00650458"/>
    <w:rsid w:val="006505D2"/>
    <w:rsid w:val="006508BB"/>
    <w:rsid w:val="00651408"/>
    <w:rsid w:val="006516C8"/>
    <w:rsid w:val="006519EF"/>
    <w:rsid w:val="00651E02"/>
    <w:rsid w:val="006521E5"/>
    <w:rsid w:val="00652A78"/>
    <w:rsid w:val="00654ADD"/>
    <w:rsid w:val="00654B3F"/>
    <w:rsid w:val="00654F96"/>
    <w:rsid w:val="00655E71"/>
    <w:rsid w:val="00655EBD"/>
    <w:rsid w:val="00657315"/>
    <w:rsid w:val="00660138"/>
    <w:rsid w:val="006607D5"/>
    <w:rsid w:val="006608AD"/>
    <w:rsid w:val="00660DE7"/>
    <w:rsid w:val="00661E7D"/>
    <w:rsid w:val="00662165"/>
    <w:rsid w:val="00662623"/>
    <w:rsid w:val="0066349B"/>
    <w:rsid w:val="00665120"/>
    <w:rsid w:val="00665586"/>
    <w:rsid w:val="006657A3"/>
    <w:rsid w:val="006657EE"/>
    <w:rsid w:val="0066621D"/>
    <w:rsid w:val="006672E6"/>
    <w:rsid w:val="00667A47"/>
    <w:rsid w:val="00667A56"/>
    <w:rsid w:val="00667C83"/>
    <w:rsid w:val="00670185"/>
    <w:rsid w:val="0067066B"/>
    <w:rsid w:val="0067102D"/>
    <w:rsid w:val="00671A82"/>
    <w:rsid w:val="00673870"/>
    <w:rsid w:val="0067389F"/>
    <w:rsid w:val="00673BD3"/>
    <w:rsid w:val="00673D0A"/>
    <w:rsid w:val="0067463A"/>
    <w:rsid w:val="00674D34"/>
    <w:rsid w:val="00675740"/>
    <w:rsid w:val="0067579A"/>
    <w:rsid w:val="00675CA2"/>
    <w:rsid w:val="00676178"/>
    <w:rsid w:val="0067669A"/>
    <w:rsid w:val="00676A27"/>
    <w:rsid w:val="00677658"/>
    <w:rsid w:val="00677E00"/>
    <w:rsid w:val="00681F45"/>
    <w:rsid w:val="00682C6C"/>
    <w:rsid w:val="00682E8D"/>
    <w:rsid w:val="006834A0"/>
    <w:rsid w:val="00683E33"/>
    <w:rsid w:val="006847B2"/>
    <w:rsid w:val="00684FF3"/>
    <w:rsid w:val="00685962"/>
    <w:rsid w:val="00685A30"/>
    <w:rsid w:val="00685C48"/>
    <w:rsid w:val="00685C76"/>
    <w:rsid w:val="00687E34"/>
    <w:rsid w:val="006906E8"/>
    <w:rsid w:val="00691009"/>
    <w:rsid w:val="006912BB"/>
    <w:rsid w:val="0069171B"/>
    <w:rsid w:val="00692C09"/>
    <w:rsid w:val="00692FA3"/>
    <w:rsid w:val="00693101"/>
    <w:rsid w:val="0069380F"/>
    <w:rsid w:val="00693A0D"/>
    <w:rsid w:val="00693C4E"/>
    <w:rsid w:val="006953B6"/>
    <w:rsid w:val="006968E8"/>
    <w:rsid w:val="00697959"/>
    <w:rsid w:val="00697C38"/>
    <w:rsid w:val="006A0D8B"/>
    <w:rsid w:val="006A134C"/>
    <w:rsid w:val="006A13FB"/>
    <w:rsid w:val="006A14B3"/>
    <w:rsid w:val="006A1922"/>
    <w:rsid w:val="006A1F61"/>
    <w:rsid w:val="006A202F"/>
    <w:rsid w:val="006A26BE"/>
    <w:rsid w:val="006A31F6"/>
    <w:rsid w:val="006A3325"/>
    <w:rsid w:val="006A3C8A"/>
    <w:rsid w:val="006A475C"/>
    <w:rsid w:val="006A4AFC"/>
    <w:rsid w:val="006A5026"/>
    <w:rsid w:val="006A5597"/>
    <w:rsid w:val="006A6D19"/>
    <w:rsid w:val="006B0116"/>
    <w:rsid w:val="006B0566"/>
    <w:rsid w:val="006B0B49"/>
    <w:rsid w:val="006B2A75"/>
    <w:rsid w:val="006B2F02"/>
    <w:rsid w:val="006B3AE3"/>
    <w:rsid w:val="006B3B3D"/>
    <w:rsid w:val="006B3E56"/>
    <w:rsid w:val="006B3E66"/>
    <w:rsid w:val="006B4238"/>
    <w:rsid w:val="006B50F3"/>
    <w:rsid w:val="006B5281"/>
    <w:rsid w:val="006B5588"/>
    <w:rsid w:val="006B572D"/>
    <w:rsid w:val="006B5849"/>
    <w:rsid w:val="006B5893"/>
    <w:rsid w:val="006B6337"/>
    <w:rsid w:val="006B6951"/>
    <w:rsid w:val="006C08B6"/>
    <w:rsid w:val="006C1293"/>
    <w:rsid w:val="006C12EC"/>
    <w:rsid w:val="006C1D25"/>
    <w:rsid w:val="006C229E"/>
    <w:rsid w:val="006C2B56"/>
    <w:rsid w:val="006C2F98"/>
    <w:rsid w:val="006C3115"/>
    <w:rsid w:val="006C47F0"/>
    <w:rsid w:val="006C679A"/>
    <w:rsid w:val="006C7442"/>
    <w:rsid w:val="006C7FD7"/>
    <w:rsid w:val="006D0B02"/>
    <w:rsid w:val="006D0D6F"/>
    <w:rsid w:val="006D0E83"/>
    <w:rsid w:val="006D1826"/>
    <w:rsid w:val="006D1BA0"/>
    <w:rsid w:val="006D2DF7"/>
    <w:rsid w:val="006D3CB9"/>
    <w:rsid w:val="006D42DB"/>
    <w:rsid w:val="006D4448"/>
    <w:rsid w:val="006D4E1D"/>
    <w:rsid w:val="006D5516"/>
    <w:rsid w:val="006D55DC"/>
    <w:rsid w:val="006D5A4F"/>
    <w:rsid w:val="006D6150"/>
    <w:rsid w:val="006D704B"/>
    <w:rsid w:val="006D7219"/>
    <w:rsid w:val="006D7C2D"/>
    <w:rsid w:val="006E0414"/>
    <w:rsid w:val="006E15CD"/>
    <w:rsid w:val="006E1E8F"/>
    <w:rsid w:val="006E35A0"/>
    <w:rsid w:val="006E49D7"/>
    <w:rsid w:val="006E50E4"/>
    <w:rsid w:val="006E5904"/>
    <w:rsid w:val="006E5CC5"/>
    <w:rsid w:val="006E732A"/>
    <w:rsid w:val="006E73AC"/>
    <w:rsid w:val="006E7900"/>
    <w:rsid w:val="006E7947"/>
    <w:rsid w:val="006E7F44"/>
    <w:rsid w:val="006F012B"/>
    <w:rsid w:val="006F02F7"/>
    <w:rsid w:val="006F0F00"/>
    <w:rsid w:val="006F10C7"/>
    <w:rsid w:val="006F1542"/>
    <w:rsid w:val="006F1605"/>
    <w:rsid w:val="006F1805"/>
    <w:rsid w:val="006F19DF"/>
    <w:rsid w:val="006F1A8E"/>
    <w:rsid w:val="006F1D13"/>
    <w:rsid w:val="006F246F"/>
    <w:rsid w:val="006F2702"/>
    <w:rsid w:val="006F2817"/>
    <w:rsid w:val="006F297B"/>
    <w:rsid w:val="006F2EF5"/>
    <w:rsid w:val="006F3372"/>
    <w:rsid w:val="006F3B78"/>
    <w:rsid w:val="006F3CBD"/>
    <w:rsid w:val="006F49AA"/>
    <w:rsid w:val="006F565E"/>
    <w:rsid w:val="006F58E6"/>
    <w:rsid w:val="006F6413"/>
    <w:rsid w:val="006F69A0"/>
    <w:rsid w:val="006F77BF"/>
    <w:rsid w:val="007002EE"/>
    <w:rsid w:val="00700C81"/>
    <w:rsid w:val="00701157"/>
    <w:rsid w:val="007017E0"/>
    <w:rsid w:val="007019EA"/>
    <w:rsid w:val="00702A06"/>
    <w:rsid w:val="007032AC"/>
    <w:rsid w:val="007035C9"/>
    <w:rsid w:val="007036D7"/>
    <w:rsid w:val="00704676"/>
    <w:rsid w:val="00704898"/>
    <w:rsid w:val="00704A57"/>
    <w:rsid w:val="00705492"/>
    <w:rsid w:val="00705706"/>
    <w:rsid w:val="007072C5"/>
    <w:rsid w:val="0070731F"/>
    <w:rsid w:val="00707948"/>
    <w:rsid w:val="00707B86"/>
    <w:rsid w:val="00707D70"/>
    <w:rsid w:val="007101F6"/>
    <w:rsid w:val="007122CD"/>
    <w:rsid w:val="00712311"/>
    <w:rsid w:val="00712DB8"/>
    <w:rsid w:val="007131F4"/>
    <w:rsid w:val="00713746"/>
    <w:rsid w:val="0071687B"/>
    <w:rsid w:val="0071689A"/>
    <w:rsid w:val="00716F47"/>
    <w:rsid w:val="00717193"/>
    <w:rsid w:val="00717C79"/>
    <w:rsid w:val="007204FD"/>
    <w:rsid w:val="00720542"/>
    <w:rsid w:val="007210AC"/>
    <w:rsid w:val="00721677"/>
    <w:rsid w:val="007216B1"/>
    <w:rsid w:val="00721CBC"/>
    <w:rsid w:val="00722665"/>
    <w:rsid w:val="00723462"/>
    <w:rsid w:val="00723E02"/>
    <w:rsid w:val="007248D6"/>
    <w:rsid w:val="007248F1"/>
    <w:rsid w:val="0072587C"/>
    <w:rsid w:val="00725ED3"/>
    <w:rsid w:val="00726E06"/>
    <w:rsid w:val="00727FAE"/>
    <w:rsid w:val="0073179C"/>
    <w:rsid w:val="00731BD1"/>
    <w:rsid w:val="00731D26"/>
    <w:rsid w:val="00731DBE"/>
    <w:rsid w:val="00735365"/>
    <w:rsid w:val="00735C9B"/>
    <w:rsid w:val="00736959"/>
    <w:rsid w:val="00736A43"/>
    <w:rsid w:val="00737986"/>
    <w:rsid w:val="00737B2F"/>
    <w:rsid w:val="00737D8E"/>
    <w:rsid w:val="00740919"/>
    <w:rsid w:val="00740EF5"/>
    <w:rsid w:val="00741367"/>
    <w:rsid w:val="00741ACC"/>
    <w:rsid w:val="00741D11"/>
    <w:rsid w:val="00742F7B"/>
    <w:rsid w:val="007430FE"/>
    <w:rsid w:val="0074334C"/>
    <w:rsid w:val="007442CF"/>
    <w:rsid w:val="00744742"/>
    <w:rsid w:val="00744D01"/>
    <w:rsid w:val="00745492"/>
    <w:rsid w:val="00745561"/>
    <w:rsid w:val="00746170"/>
    <w:rsid w:val="0074650E"/>
    <w:rsid w:val="00746E61"/>
    <w:rsid w:val="007477E0"/>
    <w:rsid w:val="00747893"/>
    <w:rsid w:val="00747E00"/>
    <w:rsid w:val="00750406"/>
    <w:rsid w:val="0075061D"/>
    <w:rsid w:val="0075067F"/>
    <w:rsid w:val="00750AED"/>
    <w:rsid w:val="00750E05"/>
    <w:rsid w:val="00750F3A"/>
    <w:rsid w:val="00750FFF"/>
    <w:rsid w:val="00751116"/>
    <w:rsid w:val="00751C28"/>
    <w:rsid w:val="007525C0"/>
    <w:rsid w:val="00752E11"/>
    <w:rsid w:val="00753C9B"/>
    <w:rsid w:val="00753E6E"/>
    <w:rsid w:val="007542A6"/>
    <w:rsid w:val="00754697"/>
    <w:rsid w:val="007547BE"/>
    <w:rsid w:val="0075486A"/>
    <w:rsid w:val="00754E14"/>
    <w:rsid w:val="007554B5"/>
    <w:rsid w:val="00755AA2"/>
    <w:rsid w:val="00757100"/>
    <w:rsid w:val="00757281"/>
    <w:rsid w:val="007578A9"/>
    <w:rsid w:val="007579D0"/>
    <w:rsid w:val="00757A3F"/>
    <w:rsid w:val="00757B7C"/>
    <w:rsid w:val="00757D6C"/>
    <w:rsid w:val="007602A3"/>
    <w:rsid w:val="00760462"/>
    <w:rsid w:val="00760CCC"/>
    <w:rsid w:val="00760E9B"/>
    <w:rsid w:val="00761A4D"/>
    <w:rsid w:val="00762026"/>
    <w:rsid w:val="0076368E"/>
    <w:rsid w:val="0076384C"/>
    <w:rsid w:val="007642C2"/>
    <w:rsid w:val="00764482"/>
    <w:rsid w:val="007646F8"/>
    <w:rsid w:val="00764AAD"/>
    <w:rsid w:val="0076763C"/>
    <w:rsid w:val="00767AD3"/>
    <w:rsid w:val="00767B04"/>
    <w:rsid w:val="007706D9"/>
    <w:rsid w:val="00770B03"/>
    <w:rsid w:val="00771A7D"/>
    <w:rsid w:val="00771C0F"/>
    <w:rsid w:val="00771DCB"/>
    <w:rsid w:val="00772280"/>
    <w:rsid w:val="00772F69"/>
    <w:rsid w:val="00773485"/>
    <w:rsid w:val="0077364F"/>
    <w:rsid w:val="00773841"/>
    <w:rsid w:val="00773BD2"/>
    <w:rsid w:val="00774C67"/>
    <w:rsid w:val="0077504D"/>
    <w:rsid w:val="00775FAF"/>
    <w:rsid w:val="00776E6C"/>
    <w:rsid w:val="00777183"/>
    <w:rsid w:val="00777665"/>
    <w:rsid w:val="00780D44"/>
    <w:rsid w:val="00780EB7"/>
    <w:rsid w:val="007811AE"/>
    <w:rsid w:val="007811E5"/>
    <w:rsid w:val="007813EB"/>
    <w:rsid w:val="00781688"/>
    <w:rsid w:val="00781A0C"/>
    <w:rsid w:val="00782D3C"/>
    <w:rsid w:val="00782D60"/>
    <w:rsid w:val="0078387F"/>
    <w:rsid w:val="007839E7"/>
    <w:rsid w:val="00783B71"/>
    <w:rsid w:val="00784848"/>
    <w:rsid w:val="00784CB7"/>
    <w:rsid w:val="00785236"/>
    <w:rsid w:val="007854B2"/>
    <w:rsid w:val="007861DD"/>
    <w:rsid w:val="00786738"/>
    <w:rsid w:val="00786A78"/>
    <w:rsid w:val="007874CB"/>
    <w:rsid w:val="0078774A"/>
    <w:rsid w:val="00787DDB"/>
    <w:rsid w:val="007906A2"/>
    <w:rsid w:val="00790715"/>
    <w:rsid w:val="00790A92"/>
    <w:rsid w:val="00791764"/>
    <w:rsid w:val="00791FE4"/>
    <w:rsid w:val="007930E2"/>
    <w:rsid w:val="007930F9"/>
    <w:rsid w:val="00793108"/>
    <w:rsid w:val="007938B0"/>
    <w:rsid w:val="00793E8B"/>
    <w:rsid w:val="00794790"/>
    <w:rsid w:val="0079574B"/>
    <w:rsid w:val="00796008"/>
    <w:rsid w:val="00796076"/>
    <w:rsid w:val="007961A6"/>
    <w:rsid w:val="007968A3"/>
    <w:rsid w:val="00796D4A"/>
    <w:rsid w:val="007A0F34"/>
    <w:rsid w:val="007A12AE"/>
    <w:rsid w:val="007A12D9"/>
    <w:rsid w:val="007A16FB"/>
    <w:rsid w:val="007A1CB2"/>
    <w:rsid w:val="007A2020"/>
    <w:rsid w:val="007A2E03"/>
    <w:rsid w:val="007A2FC9"/>
    <w:rsid w:val="007A3487"/>
    <w:rsid w:val="007A34A6"/>
    <w:rsid w:val="007A3EE6"/>
    <w:rsid w:val="007A4247"/>
    <w:rsid w:val="007A4BB9"/>
    <w:rsid w:val="007A56E7"/>
    <w:rsid w:val="007A59D6"/>
    <w:rsid w:val="007A5F50"/>
    <w:rsid w:val="007A6841"/>
    <w:rsid w:val="007A7DEB"/>
    <w:rsid w:val="007B00E3"/>
    <w:rsid w:val="007B0562"/>
    <w:rsid w:val="007B188A"/>
    <w:rsid w:val="007B207A"/>
    <w:rsid w:val="007B36E4"/>
    <w:rsid w:val="007B3F5F"/>
    <w:rsid w:val="007B6811"/>
    <w:rsid w:val="007C081F"/>
    <w:rsid w:val="007C0837"/>
    <w:rsid w:val="007C13B3"/>
    <w:rsid w:val="007C15C5"/>
    <w:rsid w:val="007C1825"/>
    <w:rsid w:val="007C1D08"/>
    <w:rsid w:val="007C274E"/>
    <w:rsid w:val="007C2C7E"/>
    <w:rsid w:val="007C2EE2"/>
    <w:rsid w:val="007C3480"/>
    <w:rsid w:val="007C3D16"/>
    <w:rsid w:val="007C3FF3"/>
    <w:rsid w:val="007C4876"/>
    <w:rsid w:val="007C49D4"/>
    <w:rsid w:val="007C4E0B"/>
    <w:rsid w:val="007C55BD"/>
    <w:rsid w:val="007C56B2"/>
    <w:rsid w:val="007C5F44"/>
    <w:rsid w:val="007C6CF3"/>
    <w:rsid w:val="007C6F4D"/>
    <w:rsid w:val="007D02FE"/>
    <w:rsid w:val="007D0757"/>
    <w:rsid w:val="007D0927"/>
    <w:rsid w:val="007D0C96"/>
    <w:rsid w:val="007D1213"/>
    <w:rsid w:val="007D12B1"/>
    <w:rsid w:val="007D13EE"/>
    <w:rsid w:val="007D150D"/>
    <w:rsid w:val="007D1692"/>
    <w:rsid w:val="007D2B56"/>
    <w:rsid w:val="007D3E45"/>
    <w:rsid w:val="007D4017"/>
    <w:rsid w:val="007D4470"/>
    <w:rsid w:val="007D4987"/>
    <w:rsid w:val="007D4CE9"/>
    <w:rsid w:val="007D4E09"/>
    <w:rsid w:val="007D716A"/>
    <w:rsid w:val="007D73EF"/>
    <w:rsid w:val="007D74FE"/>
    <w:rsid w:val="007D7707"/>
    <w:rsid w:val="007E009D"/>
    <w:rsid w:val="007E0E5F"/>
    <w:rsid w:val="007E0EA0"/>
    <w:rsid w:val="007E0EB8"/>
    <w:rsid w:val="007E15A7"/>
    <w:rsid w:val="007E238F"/>
    <w:rsid w:val="007E2515"/>
    <w:rsid w:val="007E31D9"/>
    <w:rsid w:val="007E3AEE"/>
    <w:rsid w:val="007E4355"/>
    <w:rsid w:val="007E439C"/>
    <w:rsid w:val="007E46FE"/>
    <w:rsid w:val="007E4B42"/>
    <w:rsid w:val="007E5696"/>
    <w:rsid w:val="007E6543"/>
    <w:rsid w:val="007E6804"/>
    <w:rsid w:val="007E6E01"/>
    <w:rsid w:val="007F12DE"/>
    <w:rsid w:val="007F1314"/>
    <w:rsid w:val="007F245B"/>
    <w:rsid w:val="007F281F"/>
    <w:rsid w:val="007F36F8"/>
    <w:rsid w:val="007F381F"/>
    <w:rsid w:val="007F503F"/>
    <w:rsid w:val="007F5A5F"/>
    <w:rsid w:val="007F6109"/>
    <w:rsid w:val="007F6722"/>
    <w:rsid w:val="008013BF"/>
    <w:rsid w:val="008013DA"/>
    <w:rsid w:val="00801A57"/>
    <w:rsid w:val="00801AC7"/>
    <w:rsid w:val="00802C55"/>
    <w:rsid w:val="008030B6"/>
    <w:rsid w:val="00803ED8"/>
    <w:rsid w:val="008040A9"/>
    <w:rsid w:val="0080437A"/>
    <w:rsid w:val="008047E9"/>
    <w:rsid w:val="008055DB"/>
    <w:rsid w:val="00805D6A"/>
    <w:rsid w:val="00806EF0"/>
    <w:rsid w:val="00807178"/>
    <w:rsid w:val="0080777B"/>
    <w:rsid w:val="00807F1E"/>
    <w:rsid w:val="00807F3B"/>
    <w:rsid w:val="00807FD0"/>
    <w:rsid w:val="008105B4"/>
    <w:rsid w:val="008106C0"/>
    <w:rsid w:val="00810966"/>
    <w:rsid w:val="00811D16"/>
    <w:rsid w:val="00814D5C"/>
    <w:rsid w:val="00814DBD"/>
    <w:rsid w:val="00814DCB"/>
    <w:rsid w:val="0081568C"/>
    <w:rsid w:val="00816505"/>
    <w:rsid w:val="0081671C"/>
    <w:rsid w:val="00816D27"/>
    <w:rsid w:val="0081738C"/>
    <w:rsid w:val="00820257"/>
    <w:rsid w:val="0082102B"/>
    <w:rsid w:val="00821921"/>
    <w:rsid w:val="008223F5"/>
    <w:rsid w:val="00822942"/>
    <w:rsid w:val="008229D3"/>
    <w:rsid w:val="00822E50"/>
    <w:rsid w:val="00823218"/>
    <w:rsid w:val="0082440E"/>
    <w:rsid w:val="00824F68"/>
    <w:rsid w:val="008258A1"/>
    <w:rsid w:val="00825AAE"/>
    <w:rsid w:val="00825B68"/>
    <w:rsid w:val="00826193"/>
    <w:rsid w:val="00826490"/>
    <w:rsid w:val="008264EB"/>
    <w:rsid w:val="00826E9C"/>
    <w:rsid w:val="00830036"/>
    <w:rsid w:val="00830445"/>
    <w:rsid w:val="00830AD3"/>
    <w:rsid w:val="00830C72"/>
    <w:rsid w:val="00831C52"/>
    <w:rsid w:val="00831DC3"/>
    <w:rsid w:val="008326D8"/>
    <w:rsid w:val="0083296C"/>
    <w:rsid w:val="00833D4F"/>
    <w:rsid w:val="0083475E"/>
    <w:rsid w:val="008348C6"/>
    <w:rsid w:val="00834CD0"/>
    <w:rsid w:val="00835374"/>
    <w:rsid w:val="00835822"/>
    <w:rsid w:val="00835D8E"/>
    <w:rsid w:val="00836400"/>
    <w:rsid w:val="008365E4"/>
    <w:rsid w:val="00836C9C"/>
    <w:rsid w:val="00837337"/>
    <w:rsid w:val="00837F16"/>
    <w:rsid w:val="00840327"/>
    <w:rsid w:val="00840B52"/>
    <w:rsid w:val="00840FE0"/>
    <w:rsid w:val="00842146"/>
    <w:rsid w:val="00842193"/>
    <w:rsid w:val="00842CDF"/>
    <w:rsid w:val="0084343E"/>
    <w:rsid w:val="008435A4"/>
    <w:rsid w:val="008435DB"/>
    <w:rsid w:val="00843892"/>
    <w:rsid w:val="00844434"/>
    <w:rsid w:val="008457F4"/>
    <w:rsid w:val="00845AA5"/>
    <w:rsid w:val="00845AFE"/>
    <w:rsid w:val="008463FB"/>
    <w:rsid w:val="00846DCF"/>
    <w:rsid w:val="00847EB9"/>
    <w:rsid w:val="008504E0"/>
    <w:rsid w:val="00850570"/>
    <w:rsid w:val="00850857"/>
    <w:rsid w:val="008510F1"/>
    <w:rsid w:val="0085236E"/>
    <w:rsid w:val="00852545"/>
    <w:rsid w:val="008534C7"/>
    <w:rsid w:val="00853563"/>
    <w:rsid w:val="00853CBA"/>
    <w:rsid w:val="00853D2D"/>
    <w:rsid w:val="008546A0"/>
    <w:rsid w:val="00855622"/>
    <w:rsid w:val="008558B3"/>
    <w:rsid w:val="00855F55"/>
    <w:rsid w:val="0085658A"/>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4147"/>
    <w:rsid w:val="00865E9B"/>
    <w:rsid w:val="0086652E"/>
    <w:rsid w:val="008669B3"/>
    <w:rsid w:val="008702CB"/>
    <w:rsid w:val="0087175D"/>
    <w:rsid w:val="00871E55"/>
    <w:rsid w:val="0087222B"/>
    <w:rsid w:val="00872ACC"/>
    <w:rsid w:val="008730A8"/>
    <w:rsid w:val="00873162"/>
    <w:rsid w:val="0087341E"/>
    <w:rsid w:val="0087360C"/>
    <w:rsid w:val="00873A3C"/>
    <w:rsid w:val="00873FE9"/>
    <w:rsid w:val="008743F2"/>
    <w:rsid w:val="00874744"/>
    <w:rsid w:val="00874C2B"/>
    <w:rsid w:val="00874EE2"/>
    <w:rsid w:val="00875C9E"/>
    <w:rsid w:val="00875F09"/>
    <w:rsid w:val="00876543"/>
    <w:rsid w:val="008769B4"/>
    <w:rsid w:val="00876D7D"/>
    <w:rsid w:val="0087724F"/>
    <w:rsid w:val="008777E0"/>
    <w:rsid w:val="00877B26"/>
    <w:rsid w:val="00877DFD"/>
    <w:rsid w:val="0088001E"/>
    <w:rsid w:val="00880500"/>
    <w:rsid w:val="008819BD"/>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53A"/>
    <w:rsid w:val="00893CD7"/>
    <w:rsid w:val="00893F09"/>
    <w:rsid w:val="00895E05"/>
    <w:rsid w:val="00895E2E"/>
    <w:rsid w:val="00896212"/>
    <w:rsid w:val="0089622B"/>
    <w:rsid w:val="00896485"/>
    <w:rsid w:val="00896AAF"/>
    <w:rsid w:val="00897EBC"/>
    <w:rsid w:val="008A0AF2"/>
    <w:rsid w:val="008A120F"/>
    <w:rsid w:val="008A1E8D"/>
    <w:rsid w:val="008A24AF"/>
    <w:rsid w:val="008A24FA"/>
    <w:rsid w:val="008A29BA"/>
    <w:rsid w:val="008A3366"/>
    <w:rsid w:val="008A345D"/>
    <w:rsid w:val="008A3C60"/>
    <w:rsid w:val="008A3D03"/>
    <w:rsid w:val="008A4DA3"/>
    <w:rsid w:val="008A5CEA"/>
    <w:rsid w:val="008A6BF1"/>
    <w:rsid w:val="008A70A4"/>
    <w:rsid w:val="008A7905"/>
    <w:rsid w:val="008A7A94"/>
    <w:rsid w:val="008A7F97"/>
    <w:rsid w:val="008B0198"/>
    <w:rsid w:val="008B0507"/>
    <w:rsid w:val="008B069D"/>
    <w:rsid w:val="008B1233"/>
    <w:rsid w:val="008B12AF"/>
    <w:rsid w:val="008B1605"/>
    <w:rsid w:val="008B3117"/>
    <w:rsid w:val="008B4DB1"/>
    <w:rsid w:val="008B4FDA"/>
    <w:rsid w:val="008B73CD"/>
    <w:rsid w:val="008B7BE2"/>
    <w:rsid w:val="008C16C2"/>
    <w:rsid w:val="008C17DA"/>
    <w:rsid w:val="008C1A8A"/>
    <w:rsid w:val="008C208B"/>
    <w:rsid w:val="008C343E"/>
    <w:rsid w:val="008C3509"/>
    <w:rsid w:val="008C353D"/>
    <w:rsid w:val="008C37D2"/>
    <w:rsid w:val="008C417C"/>
    <w:rsid w:val="008C4B2D"/>
    <w:rsid w:val="008C5F2A"/>
    <w:rsid w:val="008C5FC1"/>
    <w:rsid w:val="008C6800"/>
    <w:rsid w:val="008C6886"/>
    <w:rsid w:val="008C6A78"/>
    <w:rsid w:val="008C750C"/>
    <w:rsid w:val="008D0121"/>
    <w:rsid w:val="008D0A48"/>
    <w:rsid w:val="008D0BCF"/>
    <w:rsid w:val="008D0FB6"/>
    <w:rsid w:val="008D1D53"/>
    <w:rsid w:val="008D2394"/>
    <w:rsid w:val="008D262F"/>
    <w:rsid w:val="008D294A"/>
    <w:rsid w:val="008D2B99"/>
    <w:rsid w:val="008D352C"/>
    <w:rsid w:val="008D4137"/>
    <w:rsid w:val="008D4370"/>
    <w:rsid w:val="008D493D"/>
    <w:rsid w:val="008D4CF2"/>
    <w:rsid w:val="008D5016"/>
    <w:rsid w:val="008D5704"/>
    <w:rsid w:val="008D5808"/>
    <w:rsid w:val="008D64EE"/>
    <w:rsid w:val="008D68DB"/>
    <w:rsid w:val="008D6A46"/>
    <w:rsid w:val="008D77B2"/>
    <w:rsid w:val="008D7FF8"/>
    <w:rsid w:val="008E00F2"/>
    <w:rsid w:val="008E1FEB"/>
    <w:rsid w:val="008E24DC"/>
    <w:rsid w:val="008E3307"/>
    <w:rsid w:val="008E3548"/>
    <w:rsid w:val="008E38E6"/>
    <w:rsid w:val="008E3B1B"/>
    <w:rsid w:val="008E3C53"/>
    <w:rsid w:val="008E4010"/>
    <w:rsid w:val="008E43BF"/>
    <w:rsid w:val="008E4439"/>
    <w:rsid w:val="008E4477"/>
    <w:rsid w:val="008E45A5"/>
    <w:rsid w:val="008E54F0"/>
    <w:rsid w:val="008E58A2"/>
    <w:rsid w:val="008E5B7C"/>
    <w:rsid w:val="008E60B3"/>
    <w:rsid w:val="008E6E51"/>
    <w:rsid w:val="008F050F"/>
    <w:rsid w:val="008F0732"/>
    <w:rsid w:val="008F0EB7"/>
    <w:rsid w:val="008F1F9B"/>
    <w:rsid w:val="008F2148"/>
    <w:rsid w:val="008F2365"/>
    <w:rsid w:val="008F2B76"/>
    <w:rsid w:val="008F4C63"/>
    <w:rsid w:val="008F527F"/>
    <w:rsid w:val="008F6B74"/>
    <w:rsid w:val="008F7138"/>
    <w:rsid w:val="00902D0C"/>
    <w:rsid w:val="00903382"/>
    <w:rsid w:val="00903898"/>
    <w:rsid w:val="00903A1A"/>
    <w:rsid w:val="00903D4D"/>
    <w:rsid w:val="009044F1"/>
    <w:rsid w:val="0090481C"/>
    <w:rsid w:val="00904926"/>
    <w:rsid w:val="0090510C"/>
    <w:rsid w:val="00905984"/>
    <w:rsid w:val="00906204"/>
    <w:rsid w:val="00906D65"/>
    <w:rsid w:val="0091042F"/>
    <w:rsid w:val="00910467"/>
    <w:rsid w:val="0091064F"/>
    <w:rsid w:val="00910938"/>
    <w:rsid w:val="00910A15"/>
    <w:rsid w:val="00910F71"/>
    <w:rsid w:val="009114A5"/>
    <w:rsid w:val="00911F57"/>
    <w:rsid w:val="009123CA"/>
    <w:rsid w:val="009139B1"/>
    <w:rsid w:val="00914B4A"/>
    <w:rsid w:val="00915104"/>
    <w:rsid w:val="00915337"/>
    <w:rsid w:val="0091562B"/>
    <w:rsid w:val="00915A97"/>
    <w:rsid w:val="00916044"/>
    <w:rsid w:val="009160C2"/>
    <w:rsid w:val="00916A53"/>
    <w:rsid w:val="00917234"/>
    <w:rsid w:val="00917FAA"/>
    <w:rsid w:val="00920009"/>
    <w:rsid w:val="0092041F"/>
    <w:rsid w:val="009216D6"/>
    <w:rsid w:val="00921AD2"/>
    <w:rsid w:val="009229DF"/>
    <w:rsid w:val="00923711"/>
    <w:rsid w:val="00924434"/>
    <w:rsid w:val="00925DE0"/>
    <w:rsid w:val="00925F5D"/>
    <w:rsid w:val="00926875"/>
    <w:rsid w:val="00926E87"/>
    <w:rsid w:val="00927888"/>
    <w:rsid w:val="00931A1F"/>
    <w:rsid w:val="00932115"/>
    <w:rsid w:val="0093354D"/>
    <w:rsid w:val="009335A0"/>
    <w:rsid w:val="0093396A"/>
    <w:rsid w:val="0093460D"/>
    <w:rsid w:val="00934B33"/>
    <w:rsid w:val="00934FCC"/>
    <w:rsid w:val="00935003"/>
    <w:rsid w:val="0093507A"/>
    <w:rsid w:val="009354D8"/>
    <w:rsid w:val="00936000"/>
    <w:rsid w:val="0093610F"/>
    <w:rsid w:val="009365B5"/>
    <w:rsid w:val="00936CA6"/>
    <w:rsid w:val="00936DF5"/>
    <w:rsid w:val="00936F41"/>
    <w:rsid w:val="0093713C"/>
    <w:rsid w:val="009371F6"/>
    <w:rsid w:val="009374A0"/>
    <w:rsid w:val="00937687"/>
    <w:rsid w:val="00937B6A"/>
    <w:rsid w:val="00940B86"/>
    <w:rsid w:val="00940C2A"/>
    <w:rsid w:val="00941061"/>
    <w:rsid w:val="009414B2"/>
    <w:rsid w:val="00941728"/>
    <w:rsid w:val="00941924"/>
    <w:rsid w:val="00941D3D"/>
    <w:rsid w:val="00941E17"/>
    <w:rsid w:val="00941F04"/>
    <w:rsid w:val="00942BE7"/>
    <w:rsid w:val="00943B64"/>
    <w:rsid w:val="00946001"/>
    <w:rsid w:val="0094646F"/>
    <w:rsid w:val="0094684E"/>
    <w:rsid w:val="009471C4"/>
    <w:rsid w:val="00947B00"/>
    <w:rsid w:val="00947D03"/>
    <w:rsid w:val="00950002"/>
    <w:rsid w:val="00950CD0"/>
    <w:rsid w:val="0095176C"/>
    <w:rsid w:val="0095199F"/>
    <w:rsid w:val="00951CE5"/>
    <w:rsid w:val="00952531"/>
    <w:rsid w:val="00953ADF"/>
    <w:rsid w:val="00953F12"/>
    <w:rsid w:val="009542F9"/>
    <w:rsid w:val="00954425"/>
    <w:rsid w:val="0095474D"/>
    <w:rsid w:val="009548D2"/>
    <w:rsid w:val="00954C8E"/>
    <w:rsid w:val="00955135"/>
    <w:rsid w:val="00955A1E"/>
    <w:rsid w:val="00955E87"/>
    <w:rsid w:val="00956D11"/>
    <w:rsid w:val="00957B53"/>
    <w:rsid w:val="00960802"/>
    <w:rsid w:val="0096132A"/>
    <w:rsid w:val="009619D8"/>
    <w:rsid w:val="00962791"/>
    <w:rsid w:val="009627B3"/>
    <w:rsid w:val="00963403"/>
    <w:rsid w:val="00963991"/>
    <w:rsid w:val="009639DF"/>
    <w:rsid w:val="009639FF"/>
    <w:rsid w:val="00963E00"/>
    <w:rsid w:val="009647B3"/>
    <w:rsid w:val="009648D5"/>
    <w:rsid w:val="00965350"/>
    <w:rsid w:val="00965901"/>
    <w:rsid w:val="00965AEB"/>
    <w:rsid w:val="00965B76"/>
    <w:rsid w:val="00965E05"/>
    <w:rsid w:val="00965FCF"/>
    <w:rsid w:val="009666E0"/>
    <w:rsid w:val="00966D80"/>
    <w:rsid w:val="009673B8"/>
    <w:rsid w:val="009676A2"/>
    <w:rsid w:val="00970000"/>
    <w:rsid w:val="00970424"/>
    <w:rsid w:val="0097080F"/>
    <w:rsid w:val="00971CAE"/>
    <w:rsid w:val="00971E27"/>
    <w:rsid w:val="00971F12"/>
    <w:rsid w:val="00971F4A"/>
    <w:rsid w:val="009729DE"/>
    <w:rsid w:val="00972A99"/>
    <w:rsid w:val="00972C1A"/>
    <w:rsid w:val="009732B6"/>
    <w:rsid w:val="00973601"/>
    <w:rsid w:val="0097362A"/>
    <w:rsid w:val="00973BAB"/>
    <w:rsid w:val="00973FB1"/>
    <w:rsid w:val="0097573D"/>
    <w:rsid w:val="0097656D"/>
    <w:rsid w:val="009771B9"/>
    <w:rsid w:val="009771FE"/>
    <w:rsid w:val="009775DB"/>
    <w:rsid w:val="00977616"/>
    <w:rsid w:val="00980234"/>
    <w:rsid w:val="0098097F"/>
    <w:rsid w:val="00980C31"/>
    <w:rsid w:val="00981214"/>
    <w:rsid w:val="009813C4"/>
    <w:rsid w:val="00981540"/>
    <w:rsid w:val="0098244A"/>
    <w:rsid w:val="00983AF5"/>
    <w:rsid w:val="00984456"/>
    <w:rsid w:val="00984BDB"/>
    <w:rsid w:val="00985050"/>
    <w:rsid w:val="00985291"/>
    <w:rsid w:val="009858A0"/>
    <w:rsid w:val="00985FFB"/>
    <w:rsid w:val="009865B0"/>
    <w:rsid w:val="00987056"/>
    <w:rsid w:val="009873F3"/>
    <w:rsid w:val="00987E76"/>
    <w:rsid w:val="00987FFB"/>
    <w:rsid w:val="00990375"/>
    <w:rsid w:val="00990561"/>
    <w:rsid w:val="00990C42"/>
    <w:rsid w:val="009911A0"/>
    <w:rsid w:val="009917C0"/>
    <w:rsid w:val="009918C0"/>
    <w:rsid w:val="009919C6"/>
    <w:rsid w:val="009924E6"/>
    <w:rsid w:val="00992FAA"/>
    <w:rsid w:val="00993191"/>
    <w:rsid w:val="00993891"/>
    <w:rsid w:val="00993B16"/>
    <w:rsid w:val="00993B84"/>
    <w:rsid w:val="00994A77"/>
    <w:rsid w:val="00994CC4"/>
    <w:rsid w:val="00995045"/>
    <w:rsid w:val="00995804"/>
    <w:rsid w:val="009962D6"/>
    <w:rsid w:val="009963C3"/>
    <w:rsid w:val="0099662D"/>
    <w:rsid w:val="00996C19"/>
    <w:rsid w:val="00996FDC"/>
    <w:rsid w:val="00997050"/>
    <w:rsid w:val="00997645"/>
    <w:rsid w:val="00997686"/>
    <w:rsid w:val="009A0467"/>
    <w:rsid w:val="009A04E3"/>
    <w:rsid w:val="009A05AC"/>
    <w:rsid w:val="009A062C"/>
    <w:rsid w:val="009A0BDF"/>
    <w:rsid w:val="009A171D"/>
    <w:rsid w:val="009A172A"/>
    <w:rsid w:val="009A1996"/>
    <w:rsid w:val="009A2838"/>
    <w:rsid w:val="009A2FDE"/>
    <w:rsid w:val="009A5190"/>
    <w:rsid w:val="009A73D5"/>
    <w:rsid w:val="009A796C"/>
    <w:rsid w:val="009B0273"/>
    <w:rsid w:val="009B0824"/>
    <w:rsid w:val="009B0DA1"/>
    <w:rsid w:val="009B127B"/>
    <w:rsid w:val="009B13C3"/>
    <w:rsid w:val="009B18AF"/>
    <w:rsid w:val="009B24E0"/>
    <w:rsid w:val="009B2CB5"/>
    <w:rsid w:val="009B3CA3"/>
    <w:rsid w:val="009B5889"/>
    <w:rsid w:val="009B58F7"/>
    <w:rsid w:val="009B5ED1"/>
    <w:rsid w:val="009B6191"/>
    <w:rsid w:val="009B6D58"/>
    <w:rsid w:val="009B7A85"/>
    <w:rsid w:val="009B7BE7"/>
    <w:rsid w:val="009C0ABA"/>
    <w:rsid w:val="009C1687"/>
    <w:rsid w:val="009C1A9B"/>
    <w:rsid w:val="009C1D0F"/>
    <w:rsid w:val="009C3A21"/>
    <w:rsid w:val="009C3B73"/>
    <w:rsid w:val="009C3EC5"/>
    <w:rsid w:val="009C42C7"/>
    <w:rsid w:val="009C5A1D"/>
    <w:rsid w:val="009C5D65"/>
    <w:rsid w:val="009C6103"/>
    <w:rsid w:val="009C7913"/>
    <w:rsid w:val="009D106A"/>
    <w:rsid w:val="009D158E"/>
    <w:rsid w:val="009D180E"/>
    <w:rsid w:val="009D1F49"/>
    <w:rsid w:val="009D2AE5"/>
    <w:rsid w:val="009D352B"/>
    <w:rsid w:val="009D47AF"/>
    <w:rsid w:val="009D48E1"/>
    <w:rsid w:val="009D5D73"/>
    <w:rsid w:val="009D6044"/>
    <w:rsid w:val="009D6D1A"/>
    <w:rsid w:val="009D71F8"/>
    <w:rsid w:val="009D7463"/>
    <w:rsid w:val="009D78BC"/>
    <w:rsid w:val="009D7EFF"/>
    <w:rsid w:val="009E00B3"/>
    <w:rsid w:val="009E07EE"/>
    <w:rsid w:val="009E0C7F"/>
    <w:rsid w:val="009E1181"/>
    <w:rsid w:val="009E19C7"/>
    <w:rsid w:val="009E21A5"/>
    <w:rsid w:val="009E2596"/>
    <w:rsid w:val="009E27FC"/>
    <w:rsid w:val="009E2E30"/>
    <w:rsid w:val="009E35C5"/>
    <w:rsid w:val="009E38B9"/>
    <w:rsid w:val="009E39FC"/>
    <w:rsid w:val="009E45F3"/>
    <w:rsid w:val="009E460F"/>
    <w:rsid w:val="009E49AB"/>
    <w:rsid w:val="009E4A0F"/>
    <w:rsid w:val="009E5048"/>
    <w:rsid w:val="009E7100"/>
    <w:rsid w:val="009E7576"/>
    <w:rsid w:val="009F031B"/>
    <w:rsid w:val="009F0660"/>
    <w:rsid w:val="009F06BA"/>
    <w:rsid w:val="009F0AB3"/>
    <w:rsid w:val="009F0AEC"/>
    <w:rsid w:val="009F0E95"/>
    <w:rsid w:val="009F10E4"/>
    <w:rsid w:val="009F18D0"/>
    <w:rsid w:val="009F1AA7"/>
    <w:rsid w:val="009F1E5F"/>
    <w:rsid w:val="009F1FF7"/>
    <w:rsid w:val="009F2C5D"/>
    <w:rsid w:val="009F30E4"/>
    <w:rsid w:val="009F337A"/>
    <w:rsid w:val="009F3736"/>
    <w:rsid w:val="009F4638"/>
    <w:rsid w:val="009F5D5D"/>
    <w:rsid w:val="009F5D9B"/>
    <w:rsid w:val="009F6485"/>
    <w:rsid w:val="009F64A7"/>
    <w:rsid w:val="009F6CD7"/>
    <w:rsid w:val="009F7214"/>
    <w:rsid w:val="009F7683"/>
    <w:rsid w:val="009F7BD5"/>
    <w:rsid w:val="009F7C54"/>
    <w:rsid w:val="009F7D78"/>
    <w:rsid w:val="00A0018F"/>
    <w:rsid w:val="00A00A1F"/>
    <w:rsid w:val="00A00BCA"/>
    <w:rsid w:val="00A00BE3"/>
    <w:rsid w:val="00A00E74"/>
    <w:rsid w:val="00A01157"/>
    <w:rsid w:val="00A01774"/>
    <w:rsid w:val="00A01B99"/>
    <w:rsid w:val="00A025B6"/>
    <w:rsid w:val="00A0285A"/>
    <w:rsid w:val="00A02BF9"/>
    <w:rsid w:val="00A03791"/>
    <w:rsid w:val="00A03FEC"/>
    <w:rsid w:val="00A04202"/>
    <w:rsid w:val="00A04DB0"/>
    <w:rsid w:val="00A05C8A"/>
    <w:rsid w:val="00A06CC8"/>
    <w:rsid w:val="00A0752B"/>
    <w:rsid w:val="00A0753B"/>
    <w:rsid w:val="00A1039A"/>
    <w:rsid w:val="00A104D1"/>
    <w:rsid w:val="00A10D1E"/>
    <w:rsid w:val="00A10D1F"/>
    <w:rsid w:val="00A112E2"/>
    <w:rsid w:val="00A11E49"/>
    <w:rsid w:val="00A11F49"/>
    <w:rsid w:val="00A12665"/>
    <w:rsid w:val="00A1275F"/>
    <w:rsid w:val="00A12A5E"/>
    <w:rsid w:val="00A12B60"/>
    <w:rsid w:val="00A12C95"/>
    <w:rsid w:val="00A134CC"/>
    <w:rsid w:val="00A13942"/>
    <w:rsid w:val="00A14672"/>
    <w:rsid w:val="00A14685"/>
    <w:rsid w:val="00A14ED9"/>
    <w:rsid w:val="00A150A9"/>
    <w:rsid w:val="00A150D1"/>
    <w:rsid w:val="00A15315"/>
    <w:rsid w:val="00A15321"/>
    <w:rsid w:val="00A15EF7"/>
    <w:rsid w:val="00A1623D"/>
    <w:rsid w:val="00A176F9"/>
    <w:rsid w:val="00A17ABE"/>
    <w:rsid w:val="00A20240"/>
    <w:rsid w:val="00A204B5"/>
    <w:rsid w:val="00A205BF"/>
    <w:rsid w:val="00A2065C"/>
    <w:rsid w:val="00A20B69"/>
    <w:rsid w:val="00A21022"/>
    <w:rsid w:val="00A21D46"/>
    <w:rsid w:val="00A21F69"/>
    <w:rsid w:val="00A22062"/>
    <w:rsid w:val="00A222D7"/>
    <w:rsid w:val="00A22548"/>
    <w:rsid w:val="00A225D9"/>
    <w:rsid w:val="00A225E0"/>
    <w:rsid w:val="00A22EB5"/>
    <w:rsid w:val="00A23E7B"/>
    <w:rsid w:val="00A24827"/>
    <w:rsid w:val="00A249DB"/>
    <w:rsid w:val="00A24F80"/>
    <w:rsid w:val="00A256DC"/>
    <w:rsid w:val="00A25D1B"/>
    <w:rsid w:val="00A27144"/>
    <w:rsid w:val="00A27A70"/>
    <w:rsid w:val="00A27FAF"/>
    <w:rsid w:val="00A304E3"/>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3E7E"/>
    <w:rsid w:val="00A4417C"/>
    <w:rsid w:val="00A4426D"/>
    <w:rsid w:val="00A45662"/>
    <w:rsid w:val="00A4566B"/>
    <w:rsid w:val="00A45946"/>
    <w:rsid w:val="00A45D0A"/>
    <w:rsid w:val="00A46F92"/>
    <w:rsid w:val="00A47171"/>
    <w:rsid w:val="00A4729F"/>
    <w:rsid w:val="00A47919"/>
    <w:rsid w:val="00A50017"/>
    <w:rsid w:val="00A5050E"/>
    <w:rsid w:val="00A50C53"/>
    <w:rsid w:val="00A51D7C"/>
    <w:rsid w:val="00A52061"/>
    <w:rsid w:val="00A524AC"/>
    <w:rsid w:val="00A530B3"/>
    <w:rsid w:val="00A54944"/>
    <w:rsid w:val="00A5512C"/>
    <w:rsid w:val="00A55E59"/>
    <w:rsid w:val="00A55FEE"/>
    <w:rsid w:val="00A56536"/>
    <w:rsid w:val="00A572D8"/>
    <w:rsid w:val="00A60D60"/>
    <w:rsid w:val="00A60FE7"/>
    <w:rsid w:val="00A61746"/>
    <w:rsid w:val="00A619F2"/>
    <w:rsid w:val="00A61B9A"/>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A2B"/>
    <w:rsid w:val="00A70A6F"/>
    <w:rsid w:val="00A7178B"/>
    <w:rsid w:val="00A71BBC"/>
    <w:rsid w:val="00A731B5"/>
    <w:rsid w:val="00A738F6"/>
    <w:rsid w:val="00A74478"/>
    <w:rsid w:val="00A747D4"/>
    <w:rsid w:val="00A74B2F"/>
    <w:rsid w:val="00A74CC7"/>
    <w:rsid w:val="00A74D0E"/>
    <w:rsid w:val="00A75242"/>
    <w:rsid w:val="00A75726"/>
    <w:rsid w:val="00A76200"/>
    <w:rsid w:val="00A76C15"/>
    <w:rsid w:val="00A779D8"/>
    <w:rsid w:val="00A8081F"/>
    <w:rsid w:val="00A8134C"/>
    <w:rsid w:val="00A81620"/>
    <w:rsid w:val="00A81646"/>
    <w:rsid w:val="00A81DD5"/>
    <w:rsid w:val="00A8328A"/>
    <w:rsid w:val="00A83E00"/>
    <w:rsid w:val="00A86287"/>
    <w:rsid w:val="00A86F6B"/>
    <w:rsid w:val="00A9098A"/>
    <w:rsid w:val="00A90E28"/>
    <w:rsid w:val="00A90FCD"/>
    <w:rsid w:val="00A921FF"/>
    <w:rsid w:val="00A923E8"/>
    <w:rsid w:val="00A92760"/>
    <w:rsid w:val="00A9306E"/>
    <w:rsid w:val="00A93710"/>
    <w:rsid w:val="00A937A5"/>
    <w:rsid w:val="00A93A45"/>
    <w:rsid w:val="00A9448B"/>
    <w:rsid w:val="00A95621"/>
    <w:rsid w:val="00A95C09"/>
    <w:rsid w:val="00A961A4"/>
    <w:rsid w:val="00A96293"/>
    <w:rsid w:val="00A9672E"/>
    <w:rsid w:val="00A96817"/>
    <w:rsid w:val="00A9694C"/>
    <w:rsid w:val="00A970FC"/>
    <w:rsid w:val="00AA0AD8"/>
    <w:rsid w:val="00AA0F00"/>
    <w:rsid w:val="00AA13E4"/>
    <w:rsid w:val="00AA1BBF"/>
    <w:rsid w:val="00AA207F"/>
    <w:rsid w:val="00AA233A"/>
    <w:rsid w:val="00AA2488"/>
    <w:rsid w:val="00AA270B"/>
    <w:rsid w:val="00AA2C2F"/>
    <w:rsid w:val="00AA2E36"/>
    <w:rsid w:val="00AA33AA"/>
    <w:rsid w:val="00AA3BAA"/>
    <w:rsid w:val="00AA4DC0"/>
    <w:rsid w:val="00AA515D"/>
    <w:rsid w:val="00AA5305"/>
    <w:rsid w:val="00AA5B57"/>
    <w:rsid w:val="00AA632C"/>
    <w:rsid w:val="00AA697C"/>
    <w:rsid w:val="00AA6BA1"/>
    <w:rsid w:val="00AA6F53"/>
    <w:rsid w:val="00AA7117"/>
    <w:rsid w:val="00AA75FA"/>
    <w:rsid w:val="00AA7805"/>
    <w:rsid w:val="00AB0304"/>
    <w:rsid w:val="00AB130C"/>
    <w:rsid w:val="00AB14F4"/>
    <w:rsid w:val="00AB16AE"/>
    <w:rsid w:val="00AB2618"/>
    <w:rsid w:val="00AB2648"/>
    <w:rsid w:val="00AB2727"/>
    <w:rsid w:val="00AB2E1E"/>
    <w:rsid w:val="00AB2F8A"/>
    <w:rsid w:val="00AB3FFE"/>
    <w:rsid w:val="00AB4EAB"/>
    <w:rsid w:val="00AB5994"/>
    <w:rsid w:val="00AB5AF2"/>
    <w:rsid w:val="00AB5D5B"/>
    <w:rsid w:val="00AB5E50"/>
    <w:rsid w:val="00AB64C0"/>
    <w:rsid w:val="00AB65DB"/>
    <w:rsid w:val="00AB72DD"/>
    <w:rsid w:val="00AB77E2"/>
    <w:rsid w:val="00AB7D2E"/>
    <w:rsid w:val="00AB7D82"/>
    <w:rsid w:val="00AC0541"/>
    <w:rsid w:val="00AC082E"/>
    <w:rsid w:val="00AC2CFA"/>
    <w:rsid w:val="00AC30D5"/>
    <w:rsid w:val="00AC3F2F"/>
    <w:rsid w:val="00AC4EAF"/>
    <w:rsid w:val="00AC5807"/>
    <w:rsid w:val="00AC6523"/>
    <w:rsid w:val="00AC743C"/>
    <w:rsid w:val="00AC7A2E"/>
    <w:rsid w:val="00AD0BEB"/>
    <w:rsid w:val="00AD1BFE"/>
    <w:rsid w:val="00AD2081"/>
    <w:rsid w:val="00AD2CE2"/>
    <w:rsid w:val="00AD305B"/>
    <w:rsid w:val="00AD34C9"/>
    <w:rsid w:val="00AD515A"/>
    <w:rsid w:val="00AD522C"/>
    <w:rsid w:val="00AD7B20"/>
    <w:rsid w:val="00AE00B8"/>
    <w:rsid w:val="00AE0514"/>
    <w:rsid w:val="00AE11EC"/>
    <w:rsid w:val="00AE1606"/>
    <w:rsid w:val="00AE16D5"/>
    <w:rsid w:val="00AE1E6B"/>
    <w:rsid w:val="00AE224E"/>
    <w:rsid w:val="00AE26C8"/>
    <w:rsid w:val="00AE2A87"/>
    <w:rsid w:val="00AE3822"/>
    <w:rsid w:val="00AE3B58"/>
    <w:rsid w:val="00AE3C7F"/>
    <w:rsid w:val="00AE4008"/>
    <w:rsid w:val="00AE43E4"/>
    <w:rsid w:val="00AE52DD"/>
    <w:rsid w:val="00AE55B6"/>
    <w:rsid w:val="00AE56B3"/>
    <w:rsid w:val="00AE679C"/>
    <w:rsid w:val="00AE70BE"/>
    <w:rsid w:val="00AE73A7"/>
    <w:rsid w:val="00AF0000"/>
    <w:rsid w:val="00AF023B"/>
    <w:rsid w:val="00AF0ED7"/>
    <w:rsid w:val="00AF101C"/>
    <w:rsid w:val="00AF1563"/>
    <w:rsid w:val="00AF1673"/>
    <w:rsid w:val="00AF1CF1"/>
    <w:rsid w:val="00AF1DD6"/>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06A"/>
    <w:rsid w:val="00B025A2"/>
    <w:rsid w:val="00B0267A"/>
    <w:rsid w:val="00B027B8"/>
    <w:rsid w:val="00B02A31"/>
    <w:rsid w:val="00B03177"/>
    <w:rsid w:val="00B03678"/>
    <w:rsid w:val="00B0401C"/>
    <w:rsid w:val="00B04537"/>
    <w:rsid w:val="00B04651"/>
    <w:rsid w:val="00B04817"/>
    <w:rsid w:val="00B048B2"/>
    <w:rsid w:val="00B051BE"/>
    <w:rsid w:val="00B06EC9"/>
    <w:rsid w:val="00B07086"/>
    <w:rsid w:val="00B07942"/>
    <w:rsid w:val="00B07E76"/>
    <w:rsid w:val="00B101FF"/>
    <w:rsid w:val="00B110DE"/>
    <w:rsid w:val="00B11297"/>
    <w:rsid w:val="00B11432"/>
    <w:rsid w:val="00B11B38"/>
    <w:rsid w:val="00B11B79"/>
    <w:rsid w:val="00B12288"/>
    <w:rsid w:val="00B12330"/>
    <w:rsid w:val="00B12C72"/>
    <w:rsid w:val="00B12D3C"/>
    <w:rsid w:val="00B1352B"/>
    <w:rsid w:val="00B138F3"/>
    <w:rsid w:val="00B14029"/>
    <w:rsid w:val="00B14473"/>
    <w:rsid w:val="00B14486"/>
    <w:rsid w:val="00B14E56"/>
    <w:rsid w:val="00B1537B"/>
    <w:rsid w:val="00B15560"/>
    <w:rsid w:val="00B16483"/>
    <w:rsid w:val="00B16E83"/>
    <w:rsid w:val="00B16F41"/>
    <w:rsid w:val="00B1718B"/>
    <w:rsid w:val="00B176AF"/>
    <w:rsid w:val="00B17EB1"/>
    <w:rsid w:val="00B2066D"/>
    <w:rsid w:val="00B20FD7"/>
    <w:rsid w:val="00B21689"/>
    <w:rsid w:val="00B217A5"/>
    <w:rsid w:val="00B217BB"/>
    <w:rsid w:val="00B225D5"/>
    <w:rsid w:val="00B2283B"/>
    <w:rsid w:val="00B23A2E"/>
    <w:rsid w:val="00B243F5"/>
    <w:rsid w:val="00B24E24"/>
    <w:rsid w:val="00B25447"/>
    <w:rsid w:val="00B2561E"/>
    <w:rsid w:val="00B2572B"/>
    <w:rsid w:val="00B25FC4"/>
    <w:rsid w:val="00B263B7"/>
    <w:rsid w:val="00B2681D"/>
    <w:rsid w:val="00B2752E"/>
    <w:rsid w:val="00B30994"/>
    <w:rsid w:val="00B31071"/>
    <w:rsid w:val="00B31341"/>
    <w:rsid w:val="00B31F34"/>
    <w:rsid w:val="00B32124"/>
    <w:rsid w:val="00B32672"/>
    <w:rsid w:val="00B32C46"/>
    <w:rsid w:val="00B333DF"/>
    <w:rsid w:val="00B337B0"/>
    <w:rsid w:val="00B34BDA"/>
    <w:rsid w:val="00B351F5"/>
    <w:rsid w:val="00B3612B"/>
    <w:rsid w:val="00B36765"/>
    <w:rsid w:val="00B36881"/>
    <w:rsid w:val="00B369D8"/>
    <w:rsid w:val="00B37250"/>
    <w:rsid w:val="00B37A00"/>
    <w:rsid w:val="00B40233"/>
    <w:rsid w:val="00B413A8"/>
    <w:rsid w:val="00B425F0"/>
    <w:rsid w:val="00B42676"/>
    <w:rsid w:val="00B4364F"/>
    <w:rsid w:val="00B4374E"/>
    <w:rsid w:val="00B44A67"/>
    <w:rsid w:val="00B46279"/>
    <w:rsid w:val="00B46D58"/>
    <w:rsid w:val="00B4794D"/>
    <w:rsid w:val="00B50F8D"/>
    <w:rsid w:val="00B5116D"/>
    <w:rsid w:val="00B514E8"/>
    <w:rsid w:val="00B51D9F"/>
    <w:rsid w:val="00B5219E"/>
    <w:rsid w:val="00B52987"/>
    <w:rsid w:val="00B52C16"/>
    <w:rsid w:val="00B5317A"/>
    <w:rsid w:val="00B5319F"/>
    <w:rsid w:val="00B53B93"/>
    <w:rsid w:val="00B53D73"/>
    <w:rsid w:val="00B54C65"/>
    <w:rsid w:val="00B54F63"/>
    <w:rsid w:val="00B553D4"/>
    <w:rsid w:val="00B55B64"/>
    <w:rsid w:val="00B56139"/>
    <w:rsid w:val="00B57948"/>
    <w:rsid w:val="00B57D12"/>
    <w:rsid w:val="00B57D9E"/>
    <w:rsid w:val="00B61677"/>
    <w:rsid w:val="00B62020"/>
    <w:rsid w:val="00B62122"/>
    <w:rsid w:val="00B62D06"/>
    <w:rsid w:val="00B62F78"/>
    <w:rsid w:val="00B63078"/>
    <w:rsid w:val="00B64118"/>
    <w:rsid w:val="00B64BF8"/>
    <w:rsid w:val="00B64C48"/>
    <w:rsid w:val="00B64ECA"/>
    <w:rsid w:val="00B65656"/>
    <w:rsid w:val="00B65699"/>
    <w:rsid w:val="00B65799"/>
    <w:rsid w:val="00B658CD"/>
    <w:rsid w:val="00B6601D"/>
    <w:rsid w:val="00B66201"/>
    <w:rsid w:val="00B664D2"/>
    <w:rsid w:val="00B666FB"/>
    <w:rsid w:val="00B66AB9"/>
    <w:rsid w:val="00B66C0B"/>
    <w:rsid w:val="00B67CCD"/>
    <w:rsid w:val="00B67E5B"/>
    <w:rsid w:val="00B70DF8"/>
    <w:rsid w:val="00B716B0"/>
    <w:rsid w:val="00B71D73"/>
    <w:rsid w:val="00B73AB8"/>
    <w:rsid w:val="00B73DE0"/>
    <w:rsid w:val="00B744F6"/>
    <w:rsid w:val="00B74B63"/>
    <w:rsid w:val="00B75687"/>
    <w:rsid w:val="00B75DE9"/>
    <w:rsid w:val="00B761BD"/>
    <w:rsid w:val="00B762B1"/>
    <w:rsid w:val="00B778A5"/>
    <w:rsid w:val="00B81090"/>
    <w:rsid w:val="00B81AD3"/>
    <w:rsid w:val="00B82A65"/>
    <w:rsid w:val="00B83286"/>
    <w:rsid w:val="00B832AD"/>
    <w:rsid w:val="00B853BF"/>
    <w:rsid w:val="00B85DEF"/>
    <w:rsid w:val="00B8636F"/>
    <w:rsid w:val="00B86BCB"/>
    <w:rsid w:val="00B86C5F"/>
    <w:rsid w:val="00B9100A"/>
    <w:rsid w:val="00B925B0"/>
    <w:rsid w:val="00B92CA7"/>
    <w:rsid w:val="00B932B8"/>
    <w:rsid w:val="00B941D0"/>
    <w:rsid w:val="00B9461C"/>
    <w:rsid w:val="00B95FE0"/>
    <w:rsid w:val="00B96B73"/>
    <w:rsid w:val="00B975FA"/>
    <w:rsid w:val="00B9778A"/>
    <w:rsid w:val="00B9796D"/>
    <w:rsid w:val="00B97FA8"/>
    <w:rsid w:val="00BA143B"/>
    <w:rsid w:val="00BA17C2"/>
    <w:rsid w:val="00BA2853"/>
    <w:rsid w:val="00BA3554"/>
    <w:rsid w:val="00BA632C"/>
    <w:rsid w:val="00BA6E63"/>
    <w:rsid w:val="00BA7128"/>
    <w:rsid w:val="00BA7A1C"/>
    <w:rsid w:val="00BB08AC"/>
    <w:rsid w:val="00BB1BFD"/>
    <w:rsid w:val="00BB1C9B"/>
    <w:rsid w:val="00BB2C46"/>
    <w:rsid w:val="00BB3575"/>
    <w:rsid w:val="00BB4442"/>
    <w:rsid w:val="00BB444E"/>
    <w:rsid w:val="00BB4ADD"/>
    <w:rsid w:val="00BB500A"/>
    <w:rsid w:val="00BB50D0"/>
    <w:rsid w:val="00BB52F9"/>
    <w:rsid w:val="00BB5B81"/>
    <w:rsid w:val="00BB67B5"/>
    <w:rsid w:val="00BB682B"/>
    <w:rsid w:val="00BB68F9"/>
    <w:rsid w:val="00BB74CF"/>
    <w:rsid w:val="00BB7E7F"/>
    <w:rsid w:val="00BC0BAC"/>
    <w:rsid w:val="00BC1555"/>
    <w:rsid w:val="00BC1696"/>
    <w:rsid w:val="00BC1804"/>
    <w:rsid w:val="00BC1D1C"/>
    <w:rsid w:val="00BC2255"/>
    <w:rsid w:val="00BC256B"/>
    <w:rsid w:val="00BC2673"/>
    <w:rsid w:val="00BC2D3F"/>
    <w:rsid w:val="00BC2E4D"/>
    <w:rsid w:val="00BC354F"/>
    <w:rsid w:val="00BC3E66"/>
    <w:rsid w:val="00BC4216"/>
    <w:rsid w:val="00BC4594"/>
    <w:rsid w:val="00BC540B"/>
    <w:rsid w:val="00BC54CA"/>
    <w:rsid w:val="00BC5906"/>
    <w:rsid w:val="00BC5D2F"/>
    <w:rsid w:val="00BC6807"/>
    <w:rsid w:val="00BC6E1C"/>
    <w:rsid w:val="00BC6EE1"/>
    <w:rsid w:val="00BC6FA9"/>
    <w:rsid w:val="00BC723A"/>
    <w:rsid w:val="00BC778A"/>
    <w:rsid w:val="00BC7BF7"/>
    <w:rsid w:val="00BC7D15"/>
    <w:rsid w:val="00BD0588"/>
    <w:rsid w:val="00BD06DB"/>
    <w:rsid w:val="00BD0D0A"/>
    <w:rsid w:val="00BD176C"/>
    <w:rsid w:val="00BD2920"/>
    <w:rsid w:val="00BD2C67"/>
    <w:rsid w:val="00BD3B55"/>
    <w:rsid w:val="00BD3FDD"/>
    <w:rsid w:val="00BD4817"/>
    <w:rsid w:val="00BD50E7"/>
    <w:rsid w:val="00BD5554"/>
    <w:rsid w:val="00BD572E"/>
    <w:rsid w:val="00BD5F94"/>
    <w:rsid w:val="00BD6BF7"/>
    <w:rsid w:val="00BD72E6"/>
    <w:rsid w:val="00BE01AE"/>
    <w:rsid w:val="00BE1C5E"/>
    <w:rsid w:val="00BE2236"/>
    <w:rsid w:val="00BE2572"/>
    <w:rsid w:val="00BE40B1"/>
    <w:rsid w:val="00BE439E"/>
    <w:rsid w:val="00BE45B6"/>
    <w:rsid w:val="00BE5381"/>
    <w:rsid w:val="00BE5477"/>
    <w:rsid w:val="00BE54A9"/>
    <w:rsid w:val="00BE5525"/>
    <w:rsid w:val="00BE557F"/>
    <w:rsid w:val="00BE6363"/>
    <w:rsid w:val="00BE6F5D"/>
    <w:rsid w:val="00BE7FE1"/>
    <w:rsid w:val="00BF0420"/>
    <w:rsid w:val="00BF0913"/>
    <w:rsid w:val="00BF09F8"/>
    <w:rsid w:val="00BF0BF6"/>
    <w:rsid w:val="00BF1915"/>
    <w:rsid w:val="00BF1D90"/>
    <w:rsid w:val="00BF270F"/>
    <w:rsid w:val="00BF2BD9"/>
    <w:rsid w:val="00BF30C1"/>
    <w:rsid w:val="00BF4392"/>
    <w:rsid w:val="00BF457D"/>
    <w:rsid w:val="00BF46D6"/>
    <w:rsid w:val="00BF4D4C"/>
    <w:rsid w:val="00BF4E90"/>
    <w:rsid w:val="00BF4FFD"/>
    <w:rsid w:val="00BF5421"/>
    <w:rsid w:val="00BF603D"/>
    <w:rsid w:val="00BF6E86"/>
    <w:rsid w:val="00BF7253"/>
    <w:rsid w:val="00BF762F"/>
    <w:rsid w:val="00BF7784"/>
    <w:rsid w:val="00BF79C6"/>
    <w:rsid w:val="00C008F7"/>
    <w:rsid w:val="00C00E33"/>
    <w:rsid w:val="00C010D8"/>
    <w:rsid w:val="00C019F8"/>
    <w:rsid w:val="00C024D3"/>
    <w:rsid w:val="00C026EF"/>
    <w:rsid w:val="00C029B6"/>
    <w:rsid w:val="00C03431"/>
    <w:rsid w:val="00C0413D"/>
    <w:rsid w:val="00C04176"/>
    <w:rsid w:val="00C04986"/>
    <w:rsid w:val="00C054A7"/>
    <w:rsid w:val="00C061D3"/>
    <w:rsid w:val="00C061DC"/>
    <w:rsid w:val="00C06409"/>
    <w:rsid w:val="00C07F24"/>
    <w:rsid w:val="00C10A50"/>
    <w:rsid w:val="00C122A6"/>
    <w:rsid w:val="00C13093"/>
    <w:rsid w:val="00C132F1"/>
    <w:rsid w:val="00C13B79"/>
    <w:rsid w:val="00C14561"/>
    <w:rsid w:val="00C14C82"/>
    <w:rsid w:val="00C14F1A"/>
    <w:rsid w:val="00C156C3"/>
    <w:rsid w:val="00C15BC3"/>
    <w:rsid w:val="00C16602"/>
    <w:rsid w:val="00C16F3F"/>
    <w:rsid w:val="00C17414"/>
    <w:rsid w:val="00C17A24"/>
    <w:rsid w:val="00C207A1"/>
    <w:rsid w:val="00C20B9A"/>
    <w:rsid w:val="00C2151D"/>
    <w:rsid w:val="00C22421"/>
    <w:rsid w:val="00C232E0"/>
    <w:rsid w:val="00C23B1B"/>
    <w:rsid w:val="00C23D48"/>
    <w:rsid w:val="00C23F1D"/>
    <w:rsid w:val="00C24256"/>
    <w:rsid w:val="00C24CA6"/>
    <w:rsid w:val="00C26414"/>
    <w:rsid w:val="00C26B4D"/>
    <w:rsid w:val="00C26CF7"/>
    <w:rsid w:val="00C27702"/>
    <w:rsid w:val="00C27A88"/>
    <w:rsid w:val="00C27BA4"/>
    <w:rsid w:val="00C3071E"/>
    <w:rsid w:val="00C30BFB"/>
    <w:rsid w:val="00C3130B"/>
    <w:rsid w:val="00C31373"/>
    <w:rsid w:val="00C3165D"/>
    <w:rsid w:val="00C319AC"/>
    <w:rsid w:val="00C324F0"/>
    <w:rsid w:val="00C33115"/>
    <w:rsid w:val="00C33B35"/>
    <w:rsid w:val="00C34012"/>
    <w:rsid w:val="00C3421C"/>
    <w:rsid w:val="00C34296"/>
    <w:rsid w:val="00C34414"/>
    <w:rsid w:val="00C3484C"/>
    <w:rsid w:val="00C34AFD"/>
    <w:rsid w:val="00C34E3B"/>
    <w:rsid w:val="00C35487"/>
    <w:rsid w:val="00C358EA"/>
    <w:rsid w:val="00C364E8"/>
    <w:rsid w:val="00C366B6"/>
    <w:rsid w:val="00C37724"/>
    <w:rsid w:val="00C3797F"/>
    <w:rsid w:val="00C4095B"/>
    <w:rsid w:val="00C410E6"/>
    <w:rsid w:val="00C42879"/>
    <w:rsid w:val="00C430E0"/>
    <w:rsid w:val="00C43213"/>
    <w:rsid w:val="00C43524"/>
    <w:rsid w:val="00C435DD"/>
    <w:rsid w:val="00C4487D"/>
    <w:rsid w:val="00C44C97"/>
    <w:rsid w:val="00C45620"/>
    <w:rsid w:val="00C45778"/>
    <w:rsid w:val="00C45B20"/>
    <w:rsid w:val="00C464BA"/>
    <w:rsid w:val="00C47000"/>
    <w:rsid w:val="00C47611"/>
    <w:rsid w:val="00C4795F"/>
    <w:rsid w:val="00C47A9F"/>
    <w:rsid w:val="00C47D55"/>
    <w:rsid w:val="00C50D71"/>
    <w:rsid w:val="00C51512"/>
    <w:rsid w:val="00C527F9"/>
    <w:rsid w:val="00C52EB6"/>
    <w:rsid w:val="00C52EEA"/>
    <w:rsid w:val="00C53926"/>
    <w:rsid w:val="00C53D1C"/>
    <w:rsid w:val="00C53DFF"/>
    <w:rsid w:val="00C54137"/>
    <w:rsid w:val="00C54CEE"/>
    <w:rsid w:val="00C551B9"/>
    <w:rsid w:val="00C5588A"/>
    <w:rsid w:val="00C56BBA"/>
    <w:rsid w:val="00C57D7E"/>
    <w:rsid w:val="00C611EE"/>
    <w:rsid w:val="00C61E94"/>
    <w:rsid w:val="00C61F21"/>
    <w:rsid w:val="00C6256F"/>
    <w:rsid w:val="00C6329E"/>
    <w:rsid w:val="00C6377E"/>
    <w:rsid w:val="00C643A7"/>
    <w:rsid w:val="00C6467B"/>
    <w:rsid w:val="00C647D8"/>
    <w:rsid w:val="00C648B6"/>
    <w:rsid w:val="00C648DF"/>
    <w:rsid w:val="00C64BF0"/>
    <w:rsid w:val="00C65FD2"/>
    <w:rsid w:val="00C66474"/>
    <w:rsid w:val="00C66A65"/>
    <w:rsid w:val="00C66FD3"/>
    <w:rsid w:val="00C67E80"/>
    <w:rsid w:val="00C67FAB"/>
    <w:rsid w:val="00C70652"/>
    <w:rsid w:val="00C706F4"/>
    <w:rsid w:val="00C70C1A"/>
    <w:rsid w:val="00C70D4B"/>
    <w:rsid w:val="00C71E26"/>
    <w:rsid w:val="00C72606"/>
    <w:rsid w:val="00C7261B"/>
    <w:rsid w:val="00C72D0E"/>
    <w:rsid w:val="00C72E21"/>
    <w:rsid w:val="00C73902"/>
    <w:rsid w:val="00C73E62"/>
    <w:rsid w:val="00C74E96"/>
    <w:rsid w:val="00C752FC"/>
    <w:rsid w:val="00C77407"/>
    <w:rsid w:val="00C8055A"/>
    <w:rsid w:val="00C806B2"/>
    <w:rsid w:val="00C807D9"/>
    <w:rsid w:val="00C808AC"/>
    <w:rsid w:val="00C80B25"/>
    <w:rsid w:val="00C81187"/>
    <w:rsid w:val="00C813A9"/>
    <w:rsid w:val="00C816CA"/>
    <w:rsid w:val="00C81FE2"/>
    <w:rsid w:val="00C82BD2"/>
    <w:rsid w:val="00C83D8F"/>
    <w:rsid w:val="00C84419"/>
    <w:rsid w:val="00C858FA"/>
    <w:rsid w:val="00C85FFA"/>
    <w:rsid w:val="00C861E9"/>
    <w:rsid w:val="00C864DC"/>
    <w:rsid w:val="00C86AB3"/>
    <w:rsid w:val="00C87E93"/>
    <w:rsid w:val="00C90796"/>
    <w:rsid w:val="00C907E1"/>
    <w:rsid w:val="00C9153B"/>
    <w:rsid w:val="00C91F69"/>
    <w:rsid w:val="00C9357A"/>
    <w:rsid w:val="00C94323"/>
    <w:rsid w:val="00C945C4"/>
    <w:rsid w:val="00C9574C"/>
    <w:rsid w:val="00C970BB"/>
    <w:rsid w:val="00C978AF"/>
    <w:rsid w:val="00CA0015"/>
    <w:rsid w:val="00CA0A33"/>
    <w:rsid w:val="00CA11F2"/>
    <w:rsid w:val="00CA15DD"/>
    <w:rsid w:val="00CA169D"/>
    <w:rsid w:val="00CA1747"/>
    <w:rsid w:val="00CA1C11"/>
    <w:rsid w:val="00CA1F39"/>
    <w:rsid w:val="00CA2207"/>
    <w:rsid w:val="00CA4510"/>
    <w:rsid w:val="00CA485E"/>
    <w:rsid w:val="00CA4AB2"/>
    <w:rsid w:val="00CA5671"/>
    <w:rsid w:val="00CA590C"/>
    <w:rsid w:val="00CA5B8D"/>
    <w:rsid w:val="00CA5DD1"/>
    <w:rsid w:val="00CA7343"/>
    <w:rsid w:val="00CA770E"/>
    <w:rsid w:val="00CA7AA9"/>
    <w:rsid w:val="00CA7C54"/>
    <w:rsid w:val="00CB0129"/>
    <w:rsid w:val="00CB0901"/>
    <w:rsid w:val="00CB0A01"/>
    <w:rsid w:val="00CB1211"/>
    <w:rsid w:val="00CB2961"/>
    <w:rsid w:val="00CB3CB1"/>
    <w:rsid w:val="00CB41AB"/>
    <w:rsid w:val="00CB4B5C"/>
    <w:rsid w:val="00CB4C1E"/>
    <w:rsid w:val="00CB5290"/>
    <w:rsid w:val="00CB60AE"/>
    <w:rsid w:val="00CB68EF"/>
    <w:rsid w:val="00CB759C"/>
    <w:rsid w:val="00CB7915"/>
    <w:rsid w:val="00CB79A4"/>
    <w:rsid w:val="00CC0326"/>
    <w:rsid w:val="00CC0A8D"/>
    <w:rsid w:val="00CC173E"/>
    <w:rsid w:val="00CC18C4"/>
    <w:rsid w:val="00CC19EC"/>
    <w:rsid w:val="00CC1CF1"/>
    <w:rsid w:val="00CC378E"/>
    <w:rsid w:val="00CC3BAC"/>
    <w:rsid w:val="00CC4CB1"/>
    <w:rsid w:val="00CC518E"/>
    <w:rsid w:val="00CC584E"/>
    <w:rsid w:val="00CC5A5B"/>
    <w:rsid w:val="00CC5EBA"/>
    <w:rsid w:val="00CC6362"/>
    <w:rsid w:val="00CC69D0"/>
    <w:rsid w:val="00CC6F76"/>
    <w:rsid w:val="00CC73F0"/>
    <w:rsid w:val="00CD01CC"/>
    <w:rsid w:val="00CD043A"/>
    <w:rsid w:val="00CD0722"/>
    <w:rsid w:val="00CD1E50"/>
    <w:rsid w:val="00CD2651"/>
    <w:rsid w:val="00CD3548"/>
    <w:rsid w:val="00CD4190"/>
    <w:rsid w:val="00CD435C"/>
    <w:rsid w:val="00CD4898"/>
    <w:rsid w:val="00CD5FEB"/>
    <w:rsid w:val="00CD6B60"/>
    <w:rsid w:val="00CD7916"/>
    <w:rsid w:val="00CD7A4F"/>
    <w:rsid w:val="00CD7C76"/>
    <w:rsid w:val="00CE0D95"/>
    <w:rsid w:val="00CE10B2"/>
    <w:rsid w:val="00CE2264"/>
    <w:rsid w:val="00CE2382"/>
    <w:rsid w:val="00CE3435"/>
    <w:rsid w:val="00CE3C86"/>
    <w:rsid w:val="00CE4D1D"/>
    <w:rsid w:val="00CE56FD"/>
    <w:rsid w:val="00CE5A9F"/>
    <w:rsid w:val="00CE7B83"/>
    <w:rsid w:val="00CE7BF1"/>
    <w:rsid w:val="00CF0D0D"/>
    <w:rsid w:val="00CF0D4D"/>
    <w:rsid w:val="00CF1653"/>
    <w:rsid w:val="00CF1742"/>
    <w:rsid w:val="00CF2304"/>
    <w:rsid w:val="00CF2692"/>
    <w:rsid w:val="00CF2A3E"/>
    <w:rsid w:val="00CF34D0"/>
    <w:rsid w:val="00CF34DE"/>
    <w:rsid w:val="00CF38B3"/>
    <w:rsid w:val="00CF3B1A"/>
    <w:rsid w:val="00CF4708"/>
    <w:rsid w:val="00CF6889"/>
    <w:rsid w:val="00CF6899"/>
    <w:rsid w:val="00CF78B1"/>
    <w:rsid w:val="00CF7A4E"/>
    <w:rsid w:val="00D00401"/>
    <w:rsid w:val="00D0068C"/>
    <w:rsid w:val="00D008B5"/>
    <w:rsid w:val="00D00A61"/>
    <w:rsid w:val="00D00BED"/>
    <w:rsid w:val="00D00DA3"/>
    <w:rsid w:val="00D0114A"/>
    <w:rsid w:val="00D01B3C"/>
    <w:rsid w:val="00D02861"/>
    <w:rsid w:val="00D03331"/>
    <w:rsid w:val="00D03E7C"/>
    <w:rsid w:val="00D0407B"/>
    <w:rsid w:val="00D043C1"/>
    <w:rsid w:val="00D043FA"/>
    <w:rsid w:val="00D04575"/>
    <w:rsid w:val="00D048EE"/>
    <w:rsid w:val="00D04B17"/>
    <w:rsid w:val="00D04BAA"/>
    <w:rsid w:val="00D05A4D"/>
    <w:rsid w:val="00D0677B"/>
    <w:rsid w:val="00D06AAC"/>
    <w:rsid w:val="00D07367"/>
    <w:rsid w:val="00D10298"/>
    <w:rsid w:val="00D104E6"/>
    <w:rsid w:val="00D11611"/>
    <w:rsid w:val="00D12E3B"/>
    <w:rsid w:val="00D132BC"/>
    <w:rsid w:val="00D13662"/>
    <w:rsid w:val="00D13E20"/>
    <w:rsid w:val="00D148B3"/>
    <w:rsid w:val="00D14FAA"/>
    <w:rsid w:val="00D150B0"/>
    <w:rsid w:val="00D15272"/>
    <w:rsid w:val="00D161B8"/>
    <w:rsid w:val="00D17258"/>
    <w:rsid w:val="00D21019"/>
    <w:rsid w:val="00D21510"/>
    <w:rsid w:val="00D219A5"/>
    <w:rsid w:val="00D21AD1"/>
    <w:rsid w:val="00D22464"/>
    <w:rsid w:val="00D22CBB"/>
    <w:rsid w:val="00D23C17"/>
    <w:rsid w:val="00D23D67"/>
    <w:rsid w:val="00D23E36"/>
    <w:rsid w:val="00D24A14"/>
    <w:rsid w:val="00D25A2A"/>
    <w:rsid w:val="00D25F3D"/>
    <w:rsid w:val="00D26EC3"/>
    <w:rsid w:val="00D26FCF"/>
    <w:rsid w:val="00D27019"/>
    <w:rsid w:val="00D273E6"/>
    <w:rsid w:val="00D27476"/>
    <w:rsid w:val="00D27B1C"/>
    <w:rsid w:val="00D27C21"/>
    <w:rsid w:val="00D303CC"/>
    <w:rsid w:val="00D30487"/>
    <w:rsid w:val="00D30F7E"/>
    <w:rsid w:val="00D31759"/>
    <w:rsid w:val="00D32092"/>
    <w:rsid w:val="00D320A2"/>
    <w:rsid w:val="00D326C7"/>
    <w:rsid w:val="00D32870"/>
    <w:rsid w:val="00D32DD8"/>
    <w:rsid w:val="00D32F51"/>
    <w:rsid w:val="00D33481"/>
    <w:rsid w:val="00D334B6"/>
    <w:rsid w:val="00D33A81"/>
    <w:rsid w:val="00D3423E"/>
    <w:rsid w:val="00D3436F"/>
    <w:rsid w:val="00D356C3"/>
    <w:rsid w:val="00D359EB"/>
    <w:rsid w:val="00D362DB"/>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D5B"/>
    <w:rsid w:val="00D47316"/>
    <w:rsid w:val="00D47541"/>
    <w:rsid w:val="00D47A5B"/>
    <w:rsid w:val="00D47A9C"/>
    <w:rsid w:val="00D500BA"/>
    <w:rsid w:val="00D50B56"/>
    <w:rsid w:val="00D51669"/>
    <w:rsid w:val="00D516BE"/>
    <w:rsid w:val="00D51F7A"/>
    <w:rsid w:val="00D523EF"/>
    <w:rsid w:val="00D52566"/>
    <w:rsid w:val="00D52CC7"/>
    <w:rsid w:val="00D52D0B"/>
    <w:rsid w:val="00D532B5"/>
    <w:rsid w:val="00D53408"/>
    <w:rsid w:val="00D53FEB"/>
    <w:rsid w:val="00D5440E"/>
    <w:rsid w:val="00D5443D"/>
    <w:rsid w:val="00D54E6F"/>
    <w:rsid w:val="00D5541F"/>
    <w:rsid w:val="00D55A31"/>
    <w:rsid w:val="00D5674E"/>
    <w:rsid w:val="00D56D2A"/>
    <w:rsid w:val="00D57126"/>
    <w:rsid w:val="00D57531"/>
    <w:rsid w:val="00D60E8B"/>
    <w:rsid w:val="00D612BC"/>
    <w:rsid w:val="00D61D87"/>
    <w:rsid w:val="00D62071"/>
    <w:rsid w:val="00D62855"/>
    <w:rsid w:val="00D62C0F"/>
    <w:rsid w:val="00D640C7"/>
    <w:rsid w:val="00D64654"/>
    <w:rsid w:val="00D659B3"/>
    <w:rsid w:val="00D65BF2"/>
    <w:rsid w:val="00D65E4E"/>
    <w:rsid w:val="00D65EBA"/>
    <w:rsid w:val="00D7013C"/>
    <w:rsid w:val="00D710BC"/>
    <w:rsid w:val="00D71259"/>
    <w:rsid w:val="00D71D9E"/>
    <w:rsid w:val="00D7354F"/>
    <w:rsid w:val="00D73841"/>
    <w:rsid w:val="00D7435F"/>
    <w:rsid w:val="00D746A9"/>
    <w:rsid w:val="00D74950"/>
    <w:rsid w:val="00D74CCE"/>
    <w:rsid w:val="00D7504A"/>
    <w:rsid w:val="00D758CA"/>
    <w:rsid w:val="00D75F27"/>
    <w:rsid w:val="00D76453"/>
    <w:rsid w:val="00D76BBA"/>
    <w:rsid w:val="00D770E9"/>
    <w:rsid w:val="00D77ADB"/>
    <w:rsid w:val="00D77EF7"/>
    <w:rsid w:val="00D80803"/>
    <w:rsid w:val="00D80916"/>
    <w:rsid w:val="00D80C32"/>
    <w:rsid w:val="00D81499"/>
    <w:rsid w:val="00D815D1"/>
    <w:rsid w:val="00D81660"/>
    <w:rsid w:val="00D81962"/>
    <w:rsid w:val="00D81E0E"/>
    <w:rsid w:val="00D820D2"/>
    <w:rsid w:val="00D82DAD"/>
    <w:rsid w:val="00D82E27"/>
    <w:rsid w:val="00D83043"/>
    <w:rsid w:val="00D8313C"/>
    <w:rsid w:val="00D837A7"/>
    <w:rsid w:val="00D83BDF"/>
    <w:rsid w:val="00D84988"/>
    <w:rsid w:val="00D85563"/>
    <w:rsid w:val="00D86538"/>
    <w:rsid w:val="00D867C2"/>
    <w:rsid w:val="00D87048"/>
    <w:rsid w:val="00D873FE"/>
    <w:rsid w:val="00D875CB"/>
    <w:rsid w:val="00D87B1D"/>
    <w:rsid w:val="00D87FA7"/>
    <w:rsid w:val="00D90640"/>
    <w:rsid w:val="00D91C7E"/>
    <w:rsid w:val="00D927EB"/>
    <w:rsid w:val="00D932B2"/>
    <w:rsid w:val="00D937E5"/>
    <w:rsid w:val="00D93B78"/>
    <w:rsid w:val="00D96BE2"/>
    <w:rsid w:val="00D970D2"/>
    <w:rsid w:val="00D976EB"/>
    <w:rsid w:val="00DA0948"/>
    <w:rsid w:val="00DA0A4E"/>
    <w:rsid w:val="00DA0E0D"/>
    <w:rsid w:val="00DA0F94"/>
    <w:rsid w:val="00DA0FDD"/>
    <w:rsid w:val="00DA1AF1"/>
    <w:rsid w:val="00DA2289"/>
    <w:rsid w:val="00DA27F6"/>
    <w:rsid w:val="00DA35A6"/>
    <w:rsid w:val="00DA3C30"/>
    <w:rsid w:val="00DA3EA6"/>
    <w:rsid w:val="00DA3F9C"/>
    <w:rsid w:val="00DA41B1"/>
    <w:rsid w:val="00DA4643"/>
    <w:rsid w:val="00DA5D3D"/>
    <w:rsid w:val="00DA687B"/>
    <w:rsid w:val="00DA6C97"/>
    <w:rsid w:val="00DA751A"/>
    <w:rsid w:val="00DA7BFB"/>
    <w:rsid w:val="00DB0093"/>
    <w:rsid w:val="00DB01A7"/>
    <w:rsid w:val="00DB0571"/>
    <w:rsid w:val="00DB07AD"/>
    <w:rsid w:val="00DB0F6C"/>
    <w:rsid w:val="00DB14F9"/>
    <w:rsid w:val="00DB2BCC"/>
    <w:rsid w:val="00DB3E17"/>
    <w:rsid w:val="00DB4036"/>
    <w:rsid w:val="00DB40C0"/>
    <w:rsid w:val="00DB41B7"/>
    <w:rsid w:val="00DB4273"/>
    <w:rsid w:val="00DB4CC7"/>
    <w:rsid w:val="00DB5660"/>
    <w:rsid w:val="00DB64C8"/>
    <w:rsid w:val="00DB6D02"/>
    <w:rsid w:val="00DB6D40"/>
    <w:rsid w:val="00DB7289"/>
    <w:rsid w:val="00DB7B2F"/>
    <w:rsid w:val="00DC1223"/>
    <w:rsid w:val="00DC14CE"/>
    <w:rsid w:val="00DC1B3F"/>
    <w:rsid w:val="00DC30CC"/>
    <w:rsid w:val="00DC5332"/>
    <w:rsid w:val="00DC567F"/>
    <w:rsid w:val="00DC59F5"/>
    <w:rsid w:val="00DC619D"/>
    <w:rsid w:val="00DC64B5"/>
    <w:rsid w:val="00DC6FEB"/>
    <w:rsid w:val="00DC765A"/>
    <w:rsid w:val="00DC769E"/>
    <w:rsid w:val="00DD0158"/>
    <w:rsid w:val="00DD0FED"/>
    <w:rsid w:val="00DD1632"/>
    <w:rsid w:val="00DD2498"/>
    <w:rsid w:val="00DD27B0"/>
    <w:rsid w:val="00DD322C"/>
    <w:rsid w:val="00DD38F4"/>
    <w:rsid w:val="00DD3E3D"/>
    <w:rsid w:val="00DD41E4"/>
    <w:rsid w:val="00DD4F48"/>
    <w:rsid w:val="00DD51F0"/>
    <w:rsid w:val="00DD56AA"/>
    <w:rsid w:val="00DD5CF9"/>
    <w:rsid w:val="00DD66E7"/>
    <w:rsid w:val="00DD6FDA"/>
    <w:rsid w:val="00DE1323"/>
    <w:rsid w:val="00DE134D"/>
    <w:rsid w:val="00DE1D22"/>
    <w:rsid w:val="00DE26E4"/>
    <w:rsid w:val="00DE31C0"/>
    <w:rsid w:val="00DE3538"/>
    <w:rsid w:val="00DE3C28"/>
    <w:rsid w:val="00DE4815"/>
    <w:rsid w:val="00DE5B89"/>
    <w:rsid w:val="00DE5E32"/>
    <w:rsid w:val="00DE65EA"/>
    <w:rsid w:val="00DE7706"/>
    <w:rsid w:val="00DE7753"/>
    <w:rsid w:val="00DE7F8F"/>
    <w:rsid w:val="00DF09E7"/>
    <w:rsid w:val="00DF0BD2"/>
    <w:rsid w:val="00DF11C4"/>
    <w:rsid w:val="00DF1625"/>
    <w:rsid w:val="00DF19A1"/>
    <w:rsid w:val="00DF239C"/>
    <w:rsid w:val="00DF2E0C"/>
    <w:rsid w:val="00DF3688"/>
    <w:rsid w:val="00DF44E3"/>
    <w:rsid w:val="00DF5182"/>
    <w:rsid w:val="00DF749E"/>
    <w:rsid w:val="00E00AD1"/>
    <w:rsid w:val="00E00AE5"/>
    <w:rsid w:val="00E01503"/>
    <w:rsid w:val="00E020C1"/>
    <w:rsid w:val="00E02F60"/>
    <w:rsid w:val="00E03BED"/>
    <w:rsid w:val="00E03EEB"/>
    <w:rsid w:val="00E040F0"/>
    <w:rsid w:val="00E042C8"/>
    <w:rsid w:val="00E04589"/>
    <w:rsid w:val="00E045AE"/>
    <w:rsid w:val="00E046C2"/>
    <w:rsid w:val="00E04FA9"/>
    <w:rsid w:val="00E05F32"/>
    <w:rsid w:val="00E05FDF"/>
    <w:rsid w:val="00E0696C"/>
    <w:rsid w:val="00E06E9D"/>
    <w:rsid w:val="00E070E6"/>
    <w:rsid w:val="00E10031"/>
    <w:rsid w:val="00E10AAD"/>
    <w:rsid w:val="00E10BB7"/>
    <w:rsid w:val="00E10F7D"/>
    <w:rsid w:val="00E1385B"/>
    <w:rsid w:val="00E141C7"/>
    <w:rsid w:val="00E14672"/>
    <w:rsid w:val="00E15531"/>
    <w:rsid w:val="00E15A1C"/>
    <w:rsid w:val="00E161F1"/>
    <w:rsid w:val="00E17450"/>
    <w:rsid w:val="00E17B7F"/>
    <w:rsid w:val="00E20011"/>
    <w:rsid w:val="00E207EB"/>
    <w:rsid w:val="00E20B3E"/>
    <w:rsid w:val="00E20E95"/>
    <w:rsid w:val="00E21282"/>
    <w:rsid w:val="00E21547"/>
    <w:rsid w:val="00E21B4C"/>
    <w:rsid w:val="00E21FBA"/>
    <w:rsid w:val="00E2217F"/>
    <w:rsid w:val="00E222A7"/>
    <w:rsid w:val="00E22969"/>
    <w:rsid w:val="00E22E51"/>
    <w:rsid w:val="00E22E83"/>
    <w:rsid w:val="00E231AD"/>
    <w:rsid w:val="00E232A5"/>
    <w:rsid w:val="00E23A9A"/>
    <w:rsid w:val="00E23F7F"/>
    <w:rsid w:val="00E23F8C"/>
    <w:rsid w:val="00E2406F"/>
    <w:rsid w:val="00E242FF"/>
    <w:rsid w:val="00E24455"/>
    <w:rsid w:val="00E244E5"/>
    <w:rsid w:val="00E24EBF"/>
    <w:rsid w:val="00E25D59"/>
    <w:rsid w:val="00E2620A"/>
    <w:rsid w:val="00E2624C"/>
    <w:rsid w:val="00E267E5"/>
    <w:rsid w:val="00E26A48"/>
    <w:rsid w:val="00E270AF"/>
    <w:rsid w:val="00E271A0"/>
    <w:rsid w:val="00E301A8"/>
    <w:rsid w:val="00E30F0C"/>
    <w:rsid w:val="00E31A0F"/>
    <w:rsid w:val="00E326DD"/>
    <w:rsid w:val="00E327B8"/>
    <w:rsid w:val="00E32AB7"/>
    <w:rsid w:val="00E32CC2"/>
    <w:rsid w:val="00E32D5B"/>
    <w:rsid w:val="00E33157"/>
    <w:rsid w:val="00E3357F"/>
    <w:rsid w:val="00E33E6B"/>
    <w:rsid w:val="00E3441C"/>
    <w:rsid w:val="00E3606B"/>
    <w:rsid w:val="00E36717"/>
    <w:rsid w:val="00E3682E"/>
    <w:rsid w:val="00E36A86"/>
    <w:rsid w:val="00E37F64"/>
    <w:rsid w:val="00E40BD1"/>
    <w:rsid w:val="00E40DE2"/>
    <w:rsid w:val="00E41156"/>
    <w:rsid w:val="00E41620"/>
    <w:rsid w:val="00E4239E"/>
    <w:rsid w:val="00E426B9"/>
    <w:rsid w:val="00E42FEB"/>
    <w:rsid w:val="00E430BF"/>
    <w:rsid w:val="00E43649"/>
    <w:rsid w:val="00E43CEB"/>
    <w:rsid w:val="00E43D03"/>
    <w:rsid w:val="00E44D86"/>
    <w:rsid w:val="00E45007"/>
    <w:rsid w:val="00E45ACA"/>
    <w:rsid w:val="00E45C7F"/>
    <w:rsid w:val="00E46422"/>
    <w:rsid w:val="00E46770"/>
    <w:rsid w:val="00E46DBA"/>
    <w:rsid w:val="00E51117"/>
    <w:rsid w:val="00E51CD0"/>
    <w:rsid w:val="00E51D3B"/>
    <w:rsid w:val="00E51D78"/>
    <w:rsid w:val="00E51EEA"/>
    <w:rsid w:val="00E520F6"/>
    <w:rsid w:val="00E52441"/>
    <w:rsid w:val="00E54297"/>
    <w:rsid w:val="00E54B2C"/>
    <w:rsid w:val="00E550D0"/>
    <w:rsid w:val="00E5510F"/>
    <w:rsid w:val="00E55EBF"/>
    <w:rsid w:val="00E57499"/>
    <w:rsid w:val="00E574A0"/>
    <w:rsid w:val="00E6008B"/>
    <w:rsid w:val="00E6044F"/>
    <w:rsid w:val="00E60526"/>
    <w:rsid w:val="00E6131E"/>
    <w:rsid w:val="00E61E7C"/>
    <w:rsid w:val="00E61F49"/>
    <w:rsid w:val="00E6288F"/>
    <w:rsid w:val="00E62BC0"/>
    <w:rsid w:val="00E63619"/>
    <w:rsid w:val="00E6367A"/>
    <w:rsid w:val="00E63C8D"/>
    <w:rsid w:val="00E64337"/>
    <w:rsid w:val="00E6482F"/>
    <w:rsid w:val="00E648D1"/>
    <w:rsid w:val="00E648D8"/>
    <w:rsid w:val="00E64D24"/>
    <w:rsid w:val="00E64DF6"/>
    <w:rsid w:val="00E65F37"/>
    <w:rsid w:val="00E661BE"/>
    <w:rsid w:val="00E66866"/>
    <w:rsid w:val="00E67278"/>
    <w:rsid w:val="00E674AE"/>
    <w:rsid w:val="00E67BA7"/>
    <w:rsid w:val="00E67CC4"/>
    <w:rsid w:val="00E67FD5"/>
    <w:rsid w:val="00E70A0B"/>
    <w:rsid w:val="00E70FC4"/>
    <w:rsid w:val="00E739BE"/>
    <w:rsid w:val="00E7424B"/>
    <w:rsid w:val="00E74264"/>
    <w:rsid w:val="00E749B7"/>
    <w:rsid w:val="00E74BF6"/>
    <w:rsid w:val="00E74F86"/>
    <w:rsid w:val="00E7519C"/>
    <w:rsid w:val="00E7522C"/>
    <w:rsid w:val="00E752B6"/>
    <w:rsid w:val="00E7544B"/>
    <w:rsid w:val="00E765B7"/>
    <w:rsid w:val="00E77AD7"/>
    <w:rsid w:val="00E77EEE"/>
    <w:rsid w:val="00E805B6"/>
    <w:rsid w:val="00E8192F"/>
    <w:rsid w:val="00E81D32"/>
    <w:rsid w:val="00E84171"/>
    <w:rsid w:val="00E8425F"/>
    <w:rsid w:val="00E8435B"/>
    <w:rsid w:val="00E8567E"/>
    <w:rsid w:val="00E85A49"/>
    <w:rsid w:val="00E861BF"/>
    <w:rsid w:val="00E862FA"/>
    <w:rsid w:val="00E87147"/>
    <w:rsid w:val="00E90E72"/>
    <w:rsid w:val="00E90FD0"/>
    <w:rsid w:val="00E91A69"/>
    <w:rsid w:val="00E91D37"/>
    <w:rsid w:val="00E91F17"/>
    <w:rsid w:val="00E92272"/>
    <w:rsid w:val="00E92BAA"/>
    <w:rsid w:val="00E93CA2"/>
    <w:rsid w:val="00E94D7F"/>
    <w:rsid w:val="00E95645"/>
    <w:rsid w:val="00E95CE6"/>
    <w:rsid w:val="00E95E47"/>
    <w:rsid w:val="00E96851"/>
    <w:rsid w:val="00E968BE"/>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625E"/>
    <w:rsid w:val="00EA7170"/>
    <w:rsid w:val="00EA7394"/>
    <w:rsid w:val="00EA7474"/>
    <w:rsid w:val="00EA7C34"/>
    <w:rsid w:val="00EA7CA6"/>
    <w:rsid w:val="00EA7FA5"/>
    <w:rsid w:val="00EB0B3D"/>
    <w:rsid w:val="00EB2387"/>
    <w:rsid w:val="00EB2762"/>
    <w:rsid w:val="00EB2798"/>
    <w:rsid w:val="00EB2AE8"/>
    <w:rsid w:val="00EB2CA6"/>
    <w:rsid w:val="00EB338E"/>
    <w:rsid w:val="00EB37A2"/>
    <w:rsid w:val="00EB395D"/>
    <w:rsid w:val="00EB3BFA"/>
    <w:rsid w:val="00EB3C28"/>
    <w:rsid w:val="00EB42B2"/>
    <w:rsid w:val="00EB487B"/>
    <w:rsid w:val="00EB5576"/>
    <w:rsid w:val="00EB5989"/>
    <w:rsid w:val="00EB5E5C"/>
    <w:rsid w:val="00EB5F02"/>
    <w:rsid w:val="00EB602D"/>
    <w:rsid w:val="00EB6064"/>
    <w:rsid w:val="00EB6314"/>
    <w:rsid w:val="00EB6684"/>
    <w:rsid w:val="00EB67F6"/>
    <w:rsid w:val="00EB6B32"/>
    <w:rsid w:val="00EB6E54"/>
    <w:rsid w:val="00EB713D"/>
    <w:rsid w:val="00EB797D"/>
    <w:rsid w:val="00EC004C"/>
    <w:rsid w:val="00EC00EF"/>
    <w:rsid w:val="00EC09B0"/>
    <w:rsid w:val="00EC0CC9"/>
    <w:rsid w:val="00EC165E"/>
    <w:rsid w:val="00EC1F0A"/>
    <w:rsid w:val="00EC22F7"/>
    <w:rsid w:val="00EC2345"/>
    <w:rsid w:val="00EC2CDE"/>
    <w:rsid w:val="00EC2EE1"/>
    <w:rsid w:val="00EC362B"/>
    <w:rsid w:val="00EC3C95"/>
    <w:rsid w:val="00EC400D"/>
    <w:rsid w:val="00EC4580"/>
    <w:rsid w:val="00EC481D"/>
    <w:rsid w:val="00EC5C41"/>
    <w:rsid w:val="00EC7188"/>
    <w:rsid w:val="00EC759E"/>
    <w:rsid w:val="00EC7897"/>
    <w:rsid w:val="00EC799F"/>
    <w:rsid w:val="00ED0338"/>
    <w:rsid w:val="00ED0BF3"/>
    <w:rsid w:val="00ED0DE3"/>
    <w:rsid w:val="00ED1142"/>
    <w:rsid w:val="00ED1170"/>
    <w:rsid w:val="00ED2352"/>
    <w:rsid w:val="00ED2462"/>
    <w:rsid w:val="00ED3903"/>
    <w:rsid w:val="00ED3BA4"/>
    <w:rsid w:val="00ED4C1D"/>
    <w:rsid w:val="00ED5972"/>
    <w:rsid w:val="00ED5C1C"/>
    <w:rsid w:val="00ED608B"/>
    <w:rsid w:val="00ED6836"/>
    <w:rsid w:val="00ED6A38"/>
    <w:rsid w:val="00EE02C2"/>
    <w:rsid w:val="00EE09A4"/>
    <w:rsid w:val="00EE0CB1"/>
    <w:rsid w:val="00EE0DDB"/>
    <w:rsid w:val="00EE0EB3"/>
    <w:rsid w:val="00EE0EF1"/>
    <w:rsid w:val="00EE1022"/>
    <w:rsid w:val="00EE1AD6"/>
    <w:rsid w:val="00EE2663"/>
    <w:rsid w:val="00EE2B43"/>
    <w:rsid w:val="00EE2DA5"/>
    <w:rsid w:val="00EE36CC"/>
    <w:rsid w:val="00EE4047"/>
    <w:rsid w:val="00EE54E6"/>
    <w:rsid w:val="00EE55F5"/>
    <w:rsid w:val="00EE5855"/>
    <w:rsid w:val="00EE5A09"/>
    <w:rsid w:val="00EE5A30"/>
    <w:rsid w:val="00EE5D9B"/>
    <w:rsid w:val="00EE62ED"/>
    <w:rsid w:val="00EE7019"/>
    <w:rsid w:val="00EE73A8"/>
    <w:rsid w:val="00EE7758"/>
    <w:rsid w:val="00EE78C9"/>
    <w:rsid w:val="00EE7A99"/>
    <w:rsid w:val="00EF11FF"/>
    <w:rsid w:val="00EF24C7"/>
    <w:rsid w:val="00EF273B"/>
    <w:rsid w:val="00EF2954"/>
    <w:rsid w:val="00EF2B43"/>
    <w:rsid w:val="00EF3317"/>
    <w:rsid w:val="00EF352E"/>
    <w:rsid w:val="00EF3662"/>
    <w:rsid w:val="00EF3DB6"/>
    <w:rsid w:val="00EF548A"/>
    <w:rsid w:val="00EF6526"/>
    <w:rsid w:val="00EF7868"/>
    <w:rsid w:val="00F00004"/>
    <w:rsid w:val="00F004EE"/>
    <w:rsid w:val="00F00565"/>
    <w:rsid w:val="00F00C96"/>
    <w:rsid w:val="00F01964"/>
    <w:rsid w:val="00F01D1E"/>
    <w:rsid w:val="00F04AA1"/>
    <w:rsid w:val="00F04FC3"/>
    <w:rsid w:val="00F06753"/>
    <w:rsid w:val="00F06F30"/>
    <w:rsid w:val="00F06FE4"/>
    <w:rsid w:val="00F0759D"/>
    <w:rsid w:val="00F102AB"/>
    <w:rsid w:val="00F11794"/>
    <w:rsid w:val="00F11AC7"/>
    <w:rsid w:val="00F11D9C"/>
    <w:rsid w:val="00F11E5A"/>
    <w:rsid w:val="00F125C4"/>
    <w:rsid w:val="00F12D9A"/>
    <w:rsid w:val="00F130E4"/>
    <w:rsid w:val="00F1389B"/>
    <w:rsid w:val="00F13FFF"/>
    <w:rsid w:val="00F141E2"/>
    <w:rsid w:val="00F1446E"/>
    <w:rsid w:val="00F154A2"/>
    <w:rsid w:val="00F15CED"/>
    <w:rsid w:val="00F15F72"/>
    <w:rsid w:val="00F162A9"/>
    <w:rsid w:val="00F166FA"/>
    <w:rsid w:val="00F1738A"/>
    <w:rsid w:val="00F17B6A"/>
    <w:rsid w:val="00F20B78"/>
    <w:rsid w:val="00F20C21"/>
    <w:rsid w:val="00F20CF5"/>
    <w:rsid w:val="00F20DA5"/>
    <w:rsid w:val="00F215E2"/>
    <w:rsid w:val="00F215EE"/>
    <w:rsid w:val="00F21C25"/>
    <w:rsid w:val="00F22027"/>
    <w:rsid w:val="00F22B8A"/>
    <w:rsid w:val="00F23100"/>
    <w:rsid w:val="00F2342B"/>
    <w:rsid w:val="00F23A51"/>
    <w:rsid w:val="00F23CD8"/>
    <w:rsid w:val="00F242D7"/>
    <w:rsid w:val="00F24327"/>
    <w:rsid w:val="00F24A51"/>
    <w:rsid w:val="00F24C2B"/>
    <w:rsid w:val="00F24D8E"/>
    <w:rsid w:val="00F24E9E"/>
    <w:rsid w:val="00F25B39"/>
    <w:rsid w:val="00F26162"/>
    <w:rsid w:val="00F263B3"/>
    <w:rsid w:val="00F26A4C"/>
    <w:rsid w:val="00F274C5"/>
    <w:rsid w:val="00F32DDC"/>
    <w:rsid w:val="00F332DF"/>
    <w:rsid w:val="00F339E3"/>
    <w:rsid w:val="00F34417"/>
    <w:rsid w:val="00F3594B"/>
    <w:rsid w:val="00F36AD3"/>
    <w:rsid w:val="00F36C49"/>
    <w:rsid w:val="00F36E1F"/>
    <w:rsid w:val="00F3761B"/>
    <w:rsid w:val="00F377C0"/>
    <w:rsid w:val="00F37C10"/>
    <w:rsid w:val="00F37F2C"/>
    <w:rsid w:val="00F40235"/>
    <w:rsid w:val="00F403A5"/>
    <w:rsid w:val="00F406AC"/>
    <w:rsid w:val="00F40D4D"/>
    <w:rsid w:val="00F4140F"/>
    <w:rsid w:val="00F41477"/>
    <w:rsid w:val="00F4264D"/>
    <w:rsid w:val="00F429C4"/>
    <w:rsid w:val="00F429DD"/>
    <w:rsid w:val="00F4395E"/>
    <w:rsid w:val="00F43A66"/>
    <w:rsid w:val="00F43DE4"/>
    <w:rsid w:val="00F449C0"/>
    <w:rsid w:val="00F45B4D"/>
    <w:rsid w:val="00F45B8B"/>
    <w:rsid w:val="00F460E3"/>
    <w:rsid w:val="00F514C3"/>
    <w:rsid w:val="00F53D4F"/>
    <w:rsid w:val="00F53DF8"/>
    <w:rsid w:val="00F546F2"/>
    <w:rsid w:val="00F54903"/>
    <w:rsid w:val="00F5526F"/>
    <w:rsid w:val="00F552C3"/>
    <w:rsid w:val="00F55654"/>
    <w:rsid w:val="00F556B0"/>
    <w:rsid w:val="00F55ECA"/>
    <w:rsid w:val="00F5653D"/>
    <w:rsid w:val="00F60675"/>
    <w:rsid w:val="00F607C7"/>
    <w:rsid w:val="00F60A05"/>
    <w:rsid w:val="00F61898"/>
    <w:rsid w:val="00F61A9D"/>
    <w:rsid w:val="00F61D7A"/>
    <w:rsid w:val="00F62714"/>
    <w:rsid w:val="00F628DD"/>
    <w:rsid w:val="00F63223"/>
    <w:rsid w:val="00F63464"/>
    <w:rsid w:val="00F63BBB"/>
    <w:rsid w:val="00F649B6"/>
    <w:rsid w:val="00F64BF8"/>
    <w:rsid w:val="00F64DF9"/>
    <w:rsid w:val="00F6548C"/>
    <w:rsid w:val="00F65659"/>
    <w:rsid w:val="00F658E7"/>
    <w:rsid w:val="00F667B5"/>
    <w:rsid w:val="00F676CB"/>
    <w:rsid w:val="00F67946"/>
    <w:rsid w:val="00F67998"/>
    <w:rsid w:val="00F67CD4"/>
    <w:rsid w:val="00F67ECE"/>
    <w:rsid w:val="00F70E55"/>
    <w:rsid w:val="00F71F29"/>
    <w:rsid w:val="00F7342A"/>
    <w:rsid w:val="00F73CAB"/>
    <w:rsid w:val="00F73D7F"/>
    <w:rsid w:val="00F743B3"/>
    <w:rsid w:val="00F7451F"/>
    <w:rsid w:val="00F7467F"/>
    <w:rsid w:val="00F74984"/>
    <w:rsid w:val="00F74DA0"/>
    <w:rsid w:val="00F7541A"/>
    <w:rsid w:val="00F7609B"/>
    <w:rsid w:val="00F763EC"/>
    <w:rsid w:val="00F775CA"/>
    <w:rsid w:val="00F77652"/>
    <w:rsid w:val="00F80761"/>
    <w:rsid w:val="00F825AC"/>
    <w:rsid w:val="00F82623"/>
    <w:rsid w:val="00F827F5"/>
    <w:rsid w:val="00F82CB7"/>
    <w:rsid w:val="00F83250"/>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34D3"/>
    <w:rsid w:val="00F9430A"/>
    <w:rsid w:val="00F9448B"/>
    <w:rsid w:val="00F954E8"/>
    <w:rsid w:val="00F95BB0"/>
    <w:rsid w:val="00F95DBF"/>
    <w:rsid w:val="00F95E94"/>
    <w:rsid w:val="00F96993"/>
    <w:rsid w:val="00F9791A"/>
    <w:rsid w:val="00F97D3E"/>
    <w:rsid w:val="00FA0498"/>
    <w:rsid w:val="00FA0E41"/>
    <w:rsid w:val="00FA1297"/>
    <w:rsid w:val="00FA2B47"/>
    <w:rsid w:val="00FA2BFA"/>
    <w:rsid w:val="00FA2DBA"/>
    <w:rsid w:val="00FA2F7C"/>
    <w:rsid w:val="00FA2FB6"/>
    <w:rsid w:val="00FA30F2"/>
    <w:rsid w:val="00FA37C3"/>
    <w:rsid w:val="00FA3A9E"/>
    <w:rsid w:val="00FA3D8E"/>
    <w:rsid w:val="00FA409E"/>
    <w:rsid w:val="00FA4725"/>
    <w:rsid w:val="00FA4F9D"/>
    <w:rsid w:val="00FA555F"/>
    <w:rsid w:val="00FA5CBD"/>
    <w:rsid w:val="00FA6B94"/>
    <w:rsid w:val="00FA6F47"/>
    <w:rsid w:val="00FA7EAA"/>
    <w:rsid w:val="00FB068C"/>
    <w:rsid w:val="00FB12F4"/>
    <w:rsid w:val="00FB13F8"/>
    <w:rsid w:val="00FB1530"/>
    <w:rsid w:val="00FB15D0"/>
    <w:rsid w:val="00FB1675"/>
    <w:rsid w:val="00FB35D5"/>
    <w:rsid w:val="00FB3AE9"/>
    <w:rsid w:val="00FB3AFB"/>
    <w:rsid w:val="00FB3CC9"/>
    <w:rsid w:val="00FB3E24"/>
    <w:rsid w:val="00FB4ACF"/>
    <w:rsid w:val="00FB4AFE"/>
    <w:rsid w:val="00FB72F4"/>
    <w:rsid w:val="00FB764B"/>
    <w:rsid w:val="00FB7899"/>
    <w:rsid w:val="00FB78E7"/>
    <w:rsid w:val="00FB796B"/>
    <w:rsid w:val="00FC016A"/>
    <w:rsid w:val="00FC0410"/>
    <w:rsid w:val="00FC096C"/>
    <w:rsid w:val="00FC0FDC"/>
    <w:rsid w:val="00FC22F4"/>
    <w:rsid w:val="00FC283C"/>
    <w:rsid w:val="00FC2FB3"/>
    <w:rsid w:val="00FC4412"/>
    <w:rsid w:val="00FC4B16"/>
    <w:rsid w:val="00FC5BDF"/>
    <w:rsid w:val="00FC6150"/>
    <w:rsid w:val="00FC6429"/>
    <w:rsid w:val="00FC69A8"/>
    <w:rsid w:val="00FC6B2B"/>
    <w:rsid w:val="00FD06E3"/>
    <w:rsid w:val="00FD0747"/>
    <w:rsid w:val="00FD0B1A"/>
    <w:rsid w:val="00FD0DBE"/>
    <w:rsid w:val="00FD1148"/>
    <w:rsid w:val="00FD1AAF"/>
    <w:rsid w:val="00FD2571"/>
    <w:rsid w:val="00FD26FA"/>
    <w:rsid w:val="00FD2748"/>
    <w:rsid w:val="00FD2843"/>
    <w:rsid w:val="00FD2B51"/>
    <w:rsid w:val="00FD2C88"/>
    <w:rsid w:val="00FD4DA5"/>
    <w:rsid w:val="00FD4DBF"/>
    <w:rsid w:val="00FD57AD"/>
    <w:rsid w:val="00FD57B8"/>
    <w:rsid w:val="00FD5B70"/>
    <w:rsid w:val="00FD631B"/>
    <w:rsid w:val="00FD7291"/>
    <w:rsid w:val="00FD7772"/>
    <w:rsid w:val="00FD7E3A"/>
    <w:rsid w:val="00FE0FD2"/>
    <w:rsid w:val="00FE1316"/>
    <w:rsid w:val="00FE1FAB"/>
    <w:rsid w:val="00FE2378"/>
    <w:rsid w:val="00FE2AA4"/>
    <w:rsid w:val="00FE2CCB"/>
    <w:rsid w:val="00FE2CFD"/>
    <w:rsid w:val="00FE2DB6"/>
    <w:rsid w:val="00FE449E"/>
    <w:rsid w:val="00FE54DC"/>
    <w:rsid w:val="00FE5743"/>
    <w:rsid w:val="00FE5D6C"/>
    <w:rsid w:val="00FE6887"/>
    <w:rsid w:val="00FE6C2A"/>
    <w:rsid w:val="00FE76B9"/>
    <w:rsid w:val="00FE7898"/>
    <w:rsid w:val="00FE7D8B"/>
    <w:rsid w:val="00FF0766"/>
    <w:rsid w:val="00FF0775"/>
    <w:rsid w:val="00FF0FE2"/>
    <w:rsid w:val="00FF1D27"/>
    <w:rsid w:val="00FF2714"/>
    <w:rsid w:val="00FF28EE"/>
    <w:rsid w:val="00FF2E56"/>
    <w:rsid w:val="00FF3050"/>
    <w:rsid w:val="00FF3191"/>
    <w:rsid w:val="00FF31E5"/>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4DD7DE5"/>
  <w15:docId w15:val="{AD5CE4F6-33CF-4BB2-9387-73A8C7347A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qFormat/>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5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paragraph" w:styleId="HTMLPreformatted">
    <w:name w:val="HTML Preformatted"/>
    <w:basedOn w:val="Normal"/>
    <w:link w:val="HTMLPreformattedChar"/>
    <w:uiPriority w:val="99"/>
    <w:unhideWhenUsed/>
    <w:rsid w:val="004420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GB" w:eastAsia="en-GB" w:bidi="ar-SA"/>
    </w:rPr>
  </w:style>
  <w:style w:type="character" w:customStyle="1" w:styleId="HTMLPreformattedChar">
    <w:name w:val="HTML Preformatted Char"/>
    <w:basedOn w:val="DefaultParagraphFont"/>
    <w:link w:val="HTMLPreformatted"/>
    <w:uiPriority w:val="99"/>
    <w:rsid w:val="00442034"/>
    <w:rPr>
      <w:rFonts w:ascii="Courier New" w:hAnsi="Courier New" w:cs="Courier New"/>
      <w:lang w:val="en-GB" w:eastAsia="en-GB"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78435710">
      <w:bodyDiv w:val="1"/>
      <w:marLeft w:val="0"/>
      <w:marRight w:val="0"/>
      <w:marTop w:val="0"/>
      <w:marBottom w:val="0"/>
      <w:divBdr>
        <w:top w:val="none" w:sz="0" w:space="0" w:color="auto"/>
        <w:left w:val="none" w:sz="0" w:space="0" w:color="auto"/>
        <w:bottom w:val="none" w:sz="0" w:space="0" w:color="auto"/>
        <w:right w:val="none" w:sz="0" w:space="0" w:color="auto"/>
      </w:divBdr>
    </w:div>
    <w:div w:id="843978442">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18365976">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4686662">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felia.kirakosyan@ffa.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7055D5-694A-4327-9915-45813CB2D3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2412</TotalTime>
  <Pages>117</Pages>
  <Words>25505</Words>
  <Characters>145379</Characters>
  <Application>Microsoft Office Word</Application>
  <DocSecurity>0</DocSecurity>
  <Lines>1211</Lines>
  <Paragraphs>341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170543</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Ofeli Kirakosyan</cp:lastModifiedBy>
  <cp:revision>1665</cp:revision>
  <cp:lastPrinted>2018-02-16T07:12:00Z</cp:lastPrinted>
  <dcterms:created xsi:type="dcterms:W3CDTF">2019-10-28T07:04:00Z</dcterms:created>
  <dcterms:modified xsi:type="dcterms:W3CDTF">2025-02-26T16:03:00Z</dcterms:modified>
</cp:coreProperties>
</file>